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808D7" w14:textId="77777777" w:rsidR="00CF2613" w:rsidRPr="00F34557" w:rsidRDefault="00112E5C" w:rsidP="00F34557">
      <w:pPr>
        <w:pStyle w:val="Hlavika"/>
        <w:jc w:val="center"/>
        <w:rPr>
          <w:rFonts w:ascii="Arial" w:hAnsi="Arial" w:cs="Arial"/>
          <w:sz w:val="20"/>
          <w:szCs w:val="20"/>
        </w:rPr>
      </w:pPr>
      <w:r w:rsidRPr="00F34557">
        <w:rPr>
          <w:rFonts w:ascii="Arial" w:hAnsi="Arial" w:cs="Arial"/>
          <w:noProof/>
          <w:sz w:val="20"/>
          <w:szCs w:val="20"/>
        </w:rPr>
        <w:drawing>
          <wp:inline distT="0" distB="0" distL="0" distR="0" wp14:anchorId="2B28C710" wp14:editId="25FF9AD1">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8"/>
                    </pic:cNvPr>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5A1819D3" w14:textId="77777777" w:rsidR="00687B84" w:rsidRPr="00F34557" w:rsidRDefault="00687B84" w:rsidP="00F34557">
      <w:pPr>
        <w:pStyle w:val="Zkladntext3"/>
        <w:ind w:left="-709" w:right="-455"/>
        <w:rPr>
          <w:rFonts w:ascii="Arial" w:hAnsi="Arial" w:cs="Arial"/>
          <w:color w:val="auto"/>
        </w:rPr>
      </w:pPr>
    </w:p>
    <w:p w14:paraId="21187828" w14:textId="77777777" w:rsidR="00660311" w:rsidRPr="00F34557" w:rsidRDefault="00660311" w:rsidP="00F34557">
      <w:pPr>
        <w:pStyle w:val="Zkladntext3"/>
        <w:ind w:left="-709" w:right="-455"/>
        <w:rPr>
          <w:rFonts w:ascii="Arial" w:hAnsi="Arial" w:cs="Arial"/>
          <w:color w:val="auto"/>
          <w:sz w:val="24"/>
          <w:szCs w:val="24"/>
        </w:rPr>
      </w:pPr>
      <w:r w:rsidRPr="00F34557">
        <w:rPr>
          <w:rFonts w:ascii="Arial" w:hAnsi="Arial" w:cs="Arial"/>
          <w:color w:val="auto"/>
          <w:sz w:val="24"/>
          <w:szCs w:val="24"/>
        </w:rPr>
        <w:t>ZADÁVANIE NADLIMITNEJ ZÁKAZKY</w:t>
      </w:r>
    </w:p>
    <w:p w14:paraId="42C6661B" w14:textId="77777777" w:rsidR="00660311" w:rsidRPr="00F34557" w:rsidRDefault="00660311" w:rsidP="00F34557">
      <w:pPr>
        <w:pStyle w:val="Zkladntext3"/>
        <w:ind w:left="-709" w:right="112"/>
        <w:jc w:val="left"/>
        <w:rPr>
          <w:rFonts w:ascii="Arial" w:hAnsi="Arial" w:cs="Arial"/>
          <w:b/>
          <w:color w:val="auto"/>
        </w:rPr>
      </w:pPr>
    </w:p>
    <w:p w14:paraId="00F7D4CF" w14:textId="75E01A23" w:rsidR="007A2BA0" w:rsidRPr="006C4E25" w:rsidRDefault="00660311" w:rsidP="007A2BA0">
      <w:pPr>
        <w:pStyle w:val="Zkladntext3"/>
        <w:ind w:right="112"/>
        <w:rPr>
          <w:rFonts w:ascii="Arial" w:hAnsi="Arial" w:cs="Arial"/>
          <w:color w:val="auto"/>
        </w:rPr>
      </w:pPr>
      <w:r w:rsidRPr="00F34557">
        <w:rPr>
          <w:rFonts w:ascii="Arial" w:hAnsi="Arial" w:cs="Arial"/>
          <w:color w:val="auto"/>
        </w:rPr>
        <w:t xml:space="preserve">verejnou súťažou </w:t>
      </w:r>
      <w:r w:rsidR="007A2BA0" w:rsidRPr="006C4E25">
        <w:rPr>
          <w:rFonts w:ascii="Arial" w:hAnsi="Arial" w:cs="Arial"/>
          <w:color w:val="auto"/>
        </w:rPr>
        <w:t xml:space="preserve">podľa § 66 zákona č. 343/2015 Z. z. </w:t>
      </w:r>
    </w:p>
    <w:p w14:paraId="72CB3F71" w14:textId="3431117E" w:rsidR="00660311" w:rsidRPr="00F34557" w:rsidRDefault="007A2BA0" w:rsidP="007A2BA0">
      <w:pPr>
        <w:pStyle w:val="Zkladntext3"/>
        <w:ind w:right="112"/>
        <w:rPr>
          <w:rFonts w:ascii="Arial" w:hAnsi="Arial" w:cs="Arial"/>
          <w:color w:val="auto"/>
        </w:rPr>
      </w:pPr>
      <w:r w:rsidRPr="006C4E25">
        <w:rPr>
          <w:rFonts w:ascii="Arial" w:hAnsi="Arial" w:cs="Arial"/>
          <w:color w:val="auto"/>
        </w:rPr>
        <w:t>o verejnom obstarávaní a o zmene a doplnení niektorých zákonov v znení neskorších predpisov</w:t>
      </w:r>
      <w:r>
        <w:rPr>
          <w:rFonts w:ascii="Arial" w:hAnsi="Arial" w:cs="Arial"/>
          <w:color w:val="auto"/>
        </w:rPr>
        <w:t xml:space="preserve"> (ďalej len „zákon“ alebo „ZVO“)</w:t>
      </w:r>
      <w:r w:rsidRPr="006C4E25">
        <w:rPr>
          <w:rFonts w:ascii="Arial" w:hAnsi="Arial" w:cs="Arial"/>
          <w:color w:val="auto"/>
        </w:rPr>
        <w:t xml:space="preserve"> </w:t>
      </w:r>
      <w:r>
        <w:rPr>
          <w:rFonts w:ascii="Arial" w:hAnsi="Arial" w:cs="Arial"/>
          <w:color w:val="auto"/>
        </w:rPr>
        <w:t xml:space="preserve">s využitím pravidla uvedeného v § 66 </w:t>
      </w:r>
      <w:r w:rsidRPr="006C4E25">
        <w:rPr>
          <w:rFonts w:ascii="Arial" w:hAnsi="Arial" w:cs="Arial"/>
          <w:color w:val="auto"/>
        </w:rPr>
        <w:t xml:space="preserve">ods. 7 písm. b) </w:t>
      </w:r>
      <w:r>
        <w:rPr>
          <w:rFonts w:ascii="Arial" w:hAnsi="Arial" w:cs="Arial"/>
          <w:color w:val="auto"/>
        </w:rPr>
        <w:t xml:space="preserve">ZVO prostredníctvom elektronického prostriedku – informačného systému (IS) JOSEPHINE (ďalej len „JOSEPHINE“) zapísaného </w:t>
      </w:r>
      <w:r w:rsidRPr="009D72D3">
        <w:rPr>
          <w:rFonts w:ascii="Arial" w:hAnsi="Arial" w:cs="Arial"/>
          <w:color w:val="auto"/>
        </w:rPr>
        <w:t>v zozname elektronických prostriedkov podľa § 158a</w:t>
      </w:r>
      <w:r>
        <w:rPr>
          <w:rFonts w:ascii="Arial" w:hAnsi="Arial" w:cs="Arial"/>
          <w:color w:val="auto"/>
        </w:rPr>
        <w:t xml:space="preserve"> ZVO</w:t>
      </w:r>
    </w:p>
    <w:p w14:paraId="5D29940E" w14:textId="77777777" w:rsidR="00097504" w:rsidRPr="00F34557" w:rsidRDefault="00097504" w:rsidP="00F34557">
      <w:pPr>
        <w:pStyle w:val="Zkladntext3"/>
        <w:ind w:left="-709" w:right="-455"/>
        <w:rPr>
          <w:rFonts w:ascii="Arial" w:hAnsi="Arial" w:cs="Arial"/>
          <w:b/>
          <w:color w:val="auto"/>
        </w:rPr>
      </w:pPr>
    </w:p>
    <w:p w14:paraId="1F21B29E" w14:textId="1E49DD6F" w:rsidR="00F57015" w:rsidRPr="00F34557" w:rsidRDefault="00F57015" w:rsidP="00F34557">
      <w:pPr>
        <w:pStyle w:val="Zkladntext3"/>
        <w:ind w:left="-709" w:right="-455"/>
        <w:rPr>
          <w:rFonts w:ascii="Arial" w:hAnsi="Arial" w:cs="Arial"/>
          <w:b/>
          <w:color w:val="auto"/>
        </w:rPr>
      </w:pPr>
    </w:p>
    <w:p w14:paraId="12C0BB93" w14:textId="06E8BE7D" w:rsidR="00660311" w:rsidRPr="00F34557" w:rsidRDefault="00660311" w:rsidP="00F34557">
      <w:pPr>
        <w:pStyle w:val="Zkladntext3"/>
        <w:ind w:left="-709" w:right="-455"/>
        <w:rPr>
          <w:rFonts w:ascii="Arial" w:hAnsi="Arial" w:cs="Arial"/>
          <w:b/>
          <w:color w:val="auto"/>
        </w:rPr>
      </w:pPr>
    </w:p>
    <w:p w14:paraId="29E06AD9" w14:textId="216FCB78" w:rsidR="00660311" w:rsidRPr="00F34557" w:rsidRDefault="00660311" w:rsidP="00F34557">
      <w:pPr>
        <w:pStyle w:val="Zkladntext3"/>
        <w:ind w:left="-709" w:right="-455"/>
        <w:rPr>
          <w:rFonts w:ascii="Arial" w:hAnsi="Arial" w:cs="Arial"/>
          <w:b/>
          <w:color w:val="auto"/>
        </w:rPr>
      </w:pPr>
    </w:p>
    <w:p w14:paraId="58DD7CC1" w14:textId="77777777" w:rsidR="00660311" w:rsidRPr="00F34557" w:rsidRDefault="00660311" w:rsidP="00F34557">
      <w:pPr>
        <w:pStyle w:val="Zkladntext3"/>
        <w:ind w:left="-709" w:right="-455"/>
        <w:rPr>
          <w:rFonts w:ascii="Arial" w:hAnsi="Arial" w:cs="Arial"/>
          <w:b/>
          <w:color w:val="auto"/>
          <w:sz w:val="28"/>
          <w:szCs w:val="28"/>
        </w:rPr>
      </w:pPr>
    </w:p>
    <w:p w14:paraId="6ACE2B2A" w14:textId="77777777" w:rsidR="00097504" w:rsidRPr="00F34557" w:rsidRDefault="00097504" w:rsidP="00F34557">
      <w:pPr>
        <w:pStyle w:val="Zkladntext3"/>
        <w:ind w:right="-29"/>
        <w:rPr>
          <w:rFonts w:ascii="Arial" w:hAnsi="Arial" w:cs="Arial"/>
          <w:b/>
          <w:color w:val="auto"/>
          <w:sz w:val="28"/>
          <w:szCs w:val="28"/>
        </w:rPr>
      </w:pPr>
      <w:r w:rsidRPr="00F34557">
        <w:rPr>
          <w:rFonts w:ascii="Arial" w:hAnsi="Arial" w:cs="Arial"/>
          <w:b/>
          <w:color w:val="auto"/>
          <w:sz w:val="28"/>
          <w:szCs w:val="28"/>
        </w:rPr>
        <w:t>SÚŤAŽNÉ  PODKLADY</w:t>
      </w:r>
    </w:p>
    <w:p w14:paraId="025AED50" w14:textId="32205AE0" w:rsidR="00D576B4" w:rsidRPr="00F34557" w:rsidRDefault="00D576B4" w:rsidP="00F34557">
      <w:pPr>
        <w:pStyle w:val="Zkladntext3"/>
        <w:ind w:right="-455"/>
        <w:jc w:val="left"/>
        <w:rPr>
          <w:rFonts w:ascii="Arial" w:hAnsi="Arial" w:cs="Arial"/>
          <w:color w:val="auto"/>
        </w:rPr>
      </w:pPr>
    </w:p>
    <w:p w14:paraId="1E4B137A" w14:textId="77777777" w:rsidR="00660311" w:rsidRPr="00F34557" w:rsidRDefault="00660311" w:rsidP="00F34557">
      <w:pPr>
        <w:pStyle w:val="Zkladntext3"/>
        <w:ind w:right="-455"/>
        <w:jc w:val="left"/>
        <w:rPr>
          <w:rFonts w:ascii="Arial" w:hAnsi="Arial" w:cs="Arial"/>
          <w:color w:val="auto"/>
        </w:rPr>
      </w:pPr>
    </w:p>
    <w:p w14:paraId="6028490C" w14:textId="4691FA6E" w:rsidR="00660311" w:rsidRDefault="00660311" w:rsidP="00F34557">
      <w:pPr>
        <w:jc w:val="center"/>
        <w:rPr>
          <w:rFonts w:ascii="Arial" w:hAnsi="Arial" w:cs="Arial"/>
          <w:sz w:val="20"/>
          <w:szCs w:val="20"/>
        </w:rPr>
      </w:pPr>
      <w:r w:rsidRPr="00F34557">
        <w:rPr>
          <w:rStyle w:val="Nadpis1Char"/>
          <w:rFonts w:ascii="Arial" w:hAnsi="Arial" w:cs="Arial"/>
          <w:sz w:val="20"/>
          <w:szCs w:val="20"/>
        </w:rPr>
        <w:t>PREDMET ZÁKAZKY</w:t>
      </w:r>
      <w:r w:rsidRPr="00F34557">
        <w:rPr>
          <w:rFonts w:ascii="Arial" w:hAnsi="Arial" w:cs="Arial"/>
          <w:sz w:val="20"/>
          <w:szCs w:val="20"/>
        </w:rPr>
        <w:t>:</w:t>
      </w:r>
    </w:p>
    <w:p w14:paraId="694135BC" w14:textId="77777777" w:rsidR="00C97A2A" w:rsidRPr="00F34557" w:rsidRDefault="00C97A2A" w:rsidP="00F34557">
      <w:pPr>
        <w:jc w:val="center"/>
        <w:rPr>
          <w:rFonts w:ascii="Arial" w:hAnsi="Arial" w:cs="Arial"/>
          <w:sz w:val="20"/>
          <w:szCs w:val="20"/>
        </w:rPr>
      </w:pPr>
    </w:p>
    <w:p w14:paraId="07AEDCB7" w14:textId="77777777" w:rsidR="00365002" w:rsidRPr="00F34557" w:rsidRDefault="00365002" w:rsidP="00F34557">
      <w:pPr>
        <w:pStyle w:val="Zkladntext3"/>
        <w:rPr>
          <w:rFonts w:ascii="Arial" w:hAnsi="Arial" w:cs="Arial"/>
          <w:b/>
          <w:color w:val="auto"/>
        </w:rPr>
      </w:pPr>
    </w:p>
    <w:p w14:paraId="3D44D36D" w14:textId="34FE41D4" w:rsidR="00B8339E" w:rsidRPr="00F34557" w:rsidRDefault="007A2BA0" w:rsidP="00F34557">
      <w:pPr>
        <w:pStyle w:val="Zkladntext3"/>
        <w:rPr>
          <w:rFonts w:ascii="Arial" w:hAnsi="Arial" w:cs="Arial"/>
          <w:b/>
          <w:color w:val="auto"/>
          <w:sz w:val="24"/>
          <w:szCs w:val="24"/>
        </w:rPr>
      </w:pPr>
      <w:r w:rsidRPr="007A2BA0">
        <w:rPr>
          <w:rFonts w:ascii="Arial" w:hAnsi="Arial" w:cs="Arial"/>
          <w:b/>
          <w:color w:val="auto"/>
          <w:sz w:val="24"/>
          <w:szCs w:val="24"/>
        </w:rPr>
        <w:t>R2 Križovatka Bánovce – východ</w:t>
      </w:r>
    </w:p>
    <w:p w14:paraId="013F4FBC" w14:textId="77777777" w:rsidR="00B538C0" w:rsidRPr="00F34557" w:rsidRDefault="00B538C0" w:rsidP="00F34557">
      <w:pPr>
        <w:autoSpaceDE w:val="0"/>
        <w:autoSpaceDN w:val="0"/>
        <w:adjustRightInd w:val="0"/>
        <w:ind w:left="-709" w:right="-454"/>
        <w:rPr>
          <w:rFonts w:ascii="Arial" w:hAnsi="Arial" w:cs="Arial"/>
          <w:sz w:val="20"/>
          <w:szCs w:val="20"/>
          <w:lang w:eastAsia="cs-CZ"/>
        </w:rPr>
      </w:pPr>
    </w:p>
    <w:p w14:paraId="74E28655" w14:textId="3EA188E1" w:rsidR="00F57015" w:rsidRPr="00F34557" w:rsidRDefault="00F57015" w:rsidP="00F34557">
      <w:pPr>
        <w:autoSpaceDE w:val="0"/>
        <w:autoSpaceDN w:val="0"/>
        <w:adjustRightInd w:val="0"/>
        <w:ind w:left="-709" w:right="-454"/>
        <w:rPr>
          <w:rFonts w:ascii="Arial" w:hAnsi="Arial" w:cs="Arial"/>
          <w:sz w:val="20"/>
          <w:szCs w:val="20"/>
          <w:lang w:eastAsia="cs-CZ"/>
        </w:rPr>
      </w:pPr>
    </w:p>
    <w:p w14:paraId="560D0899" w14:textId="77777777" w:rsidR="00991D00" w:rsidRPr="00F34557" w:rsidRDefault="00991D00" w:rsidP="00F34557">
      <w:pPr>
        <w:autoSpaceDE w:val="0"/>
        <w:autoSpaceDN w:val="0"/>
        <w:adjustRightInd w:val="0"/>
        <w:ind w:left="-709" w:right="-454"/>
        <w:rPr>
          <w:rFonts w:ascii="Arial" w:hAnsi="Arial" w:cs="Arial"/>
          <w:sz w:val="20"/>
          <w:szCs w:val="20"/>
          <w:lang w:eastAsia="cs-CZ"/>
        </w:rPr>
      </w:pPr>
    </w:p>
    <w:p w14:paraId="7D4A5593" w14:textId="27C1D9B2" w:rsidR="00660311" w:rsidRPr="00F34557" w:rsidRDefault="00660311" w:rsidP="00F34557">
      <w:pPr>
        <w:autoSpaceDE w:val="0"/>
        <w:autoSpaceDN w:val="0"/>
        <w:adjustRightInd w:val="0"/>
        <w:ind w:left="-709" w:right="-454"/>
        <w:rPr>
          <w:rFonts w:ascii="Arial" w:hAnsi="Arial" w:cs="Arial"/>
          <w:sz w:val="20"/>
          <w:szCs w:val="20"/>
          <w:lang w:eastAsia="cs-CZ"/>
        </w:rPr>
      </w:pPr>
    </w:p>
    <w:p w14:paraId="52C94DB7" w14:textId="0FB74D56" w:rsidR="00660311" w:rsidRPr="00F34557" w:rsidRDefault="00660311" w:rsidP="00F34557">
      <w:pPr>
        <w:autoSpaceDE w:val="0"/>
        <w:autoSpaceDN w:val="0"/>
        <w:adjustRightInd w:val="0"/>
        <w:ind w:left="-709" w:right="-454"/>
        <w:rPr>
          <w:rFonts w:ascii="Arial" w:hAnsi="Arial" w:cs="Arial"/>
          <w:sz w:val="20"/>
          <w:szCs w:val="20"/>
          <w:lang w:eastAsia="cs-CZ"/>
        </w:rPr>
      </w:pPr>
    </w:p>
    <w:p w14:paraId="061E8648" w14:textId="77777777" w:rsidR="00660311" w:rsidRPr="00F34557" w:rsidRDefault="00660311" w:rsidP="00F34557">
      <w:pPr>
        <w:autoSpaceDE w:val="0"/>
        <w:autoSpaceDN w:val="0"/>
        <w:adjustRightInd w:val="0"/>
        <w:ind w:left="-709" w:right="-454"/>
        <w:rPr>
          <w:rFonts w:ascii="Arial" w:hAnsi="Arial" w:cs="Arial"/>
          <w:sz w:val="20"/>
          <w:szCs w:val="20"/>
          <w:lang w:eastAsia="cs-CZ"/>
        </w:rPr>
      </w:pPr>
    </w:p>
    <w:p w14:paraId="3B1C294A" w14:textId="19F9C6BC" w:rsidR="00660311" w:rsidRPr="00F34557" w:rsidRDefault="00660311" w:rsidP="00F34557">
      <w:pPr>
        <w:jc w:val="center"/>
        <w:rPr>
          <w:rFonts w:ascii="Arial" w:hAnsi="Arial" w:cs="Arial"/>
          <w:sz w:val="20"/>
          <w:szCs w:val="20"/>
        </w:rPr>
      </w:pPr>
      <w:r w:rsidRPr="00F34557">
        <w:rPr>
          <w:rFonts w:ascii="Arial" w:hAnsi="Arial" w:cs="Arial"/>
          <w:sz w:val="20"/>
          <w:szCs w:val="20"/>
        </w:rPr>
        <w:t>DRUH ZÁKAZKY: USKUTOČNENIE STAVEBNÝCH PRÁC</w:t>
      </w:r>
    </w:p>
    <w:p w14:paraId="31485D12"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40B573E4"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0C2BD842"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09141B12" w14:textId="5C1227CF" w:rsidR="00F57015" w:rsidRPr="00F34557" w:rsidRDefault="00F57015" w:rsidP="00F34557">
      <w:pPr>
        <w:autoSpaceDE w:val="0"/>
        <w:autoSpaceDN w:val="0"/>
        <w:adjustRightInd w:val="0"/>
        <w:ind w:left="-709" w:right="-454"/>
        <w:rPr>
          <w:rFonts w:ascii="Arial" w:hAnsi="Arial" w:cs="Arial"/>
          <w:sz w:val="20"/>
          <w:szCs w:val="20"/>
          <w:lang w:eastAsia="cs-CZ"/>
        </w:rPr>
      </w:pPr>
    </w:p>
    <w:p w14:paraId="3F8E1E1F" w14:textId="4A2650A5" w:rsidR="00660311" w:rsidRPr="00F34557" w:rsidRDefault="00660311" w:rsidP="00F34557">
      <w:pPr>
        <w:autoSpaceDE w:val="0"/>
        <w:autoSpaceDN w:val="0"/>
        <w:adjustRightInd w:val="0"/>
        <w:ind w:left="-709" w:right="-454"/>
        <w:rPr>
          <w:rFonts w:ascii="Arial" w:hAnsi="Arial" w:cs="Arial"/>
          <w:sz w:val="20"/>
          <w:szCs w:val="20"/>
          <w:lang w:eastAsia="cs-CZ"/>
        </w:rPr>
      </w:pPr>
    </w:p>
    <w:p w14:paraId="3AF0AB6C" w14:textId="3DED3423" w:rsidR="00660311" w:rsidRPr="00F34557" w:rsidRDefault="00660311" w:rsidP="00F34557">
      <w:pPr>
        <w:autoSpaceDE w:val="0"/>
        <w:autoSpaceDN w:val="0"/>
        <w:adjustRightInd w:val="0"/>
        <w:ind w:left="-709" w:right="-454"/>
        <w:rPr>
          <w:rFonts w:ascii="Arial" w:hAnsi="Arial" w:cs="Arial"/>
          <w:sz w:val="20"/>
          <w:szCs w:val="20"/>
          <w:lang w:eastAsia="cs-CZ"/>
        </w:rPr>
      </w:pPr>
    </w:p>
    <w:p w14:paraId="4FF5FDC1" w14:textId="2B14A331" w:rsidR="00660311" w:rsidRPr="00F34557" w:rsidRDefault="00660311" w:rsidP="00F34557">
      <w:pPr>
        <w:autoSpaceDE w:val="0"/>
        <w:autoSpaceDN w:val="0"/>
        <w:adjustRightInd w:val="0"/>
        <w:ind w:left="-709" w:right="-454"/>
        <w:rPr>
          <w:rFonts w:ascii="Arial" w:hAnsi="Arial" w:cs="Arial"/>
          <w:sz w:val="20"/>
          <w:szCs w:val="20"/>
          <w:lang w:eastAsia="cs-CZ"/>
        </w:rPr>
      </w:pPr>
    </w:p>
    <w:p w14:paraId="51C54C9E" w14:textId="77777777" w:rsidR="00660311" w:rsidRPr="00F34557" w:rsidRDefault="00660311" w:rsidP="00F34557">
      <w:pPr>
        <w:autoSpaceDE w:val="0"/>
        <w:autoSpaceDN w:val="0"/>
        <w:adjustRightInd w:val="0"/>
        <w:ind w:left="-709" w:right="-454"/>
        <w:rPr>
          <w:rFonts w:ascii="Arial" w:hAnsi="Arial" w:cs="Arial"/>
          <w:sz w:val="20"/>
          <w:szCs w:val="20"/>
          <w:lang w:eastAsia="cs-CZ"/>
        </w:rPr>
      </w:pPr>
    </w:p>
    <w:p w14:paraId="635F32C4"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562B7001"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5B74B84B"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3C457F0B"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7098A036" w14:textId="77777777" w:rsidR="00660311" w:rsidRPr="00F34557" w:rsidRDefault="00660311" w:rsidP="00F34557">
      <w:pPr>
        <w:autoSpaceDE w:val="0"/>
        <w:autoSpaceDN w:val="0"/>
        <w:adjustRightInd w:val="0"/>
        <w:ind w:left="-709" w:right="-454"/>
        <w:rPr>
          <w:rFonts w:ascii="Arial" w:hAnsi="Arial" w:cs="Arial"/>
          <w:sz w:val="20"/>
          <w:szCs w:val="20"/>
          <w:lang w:eastAsia="cs-CZ"/>
        </w:rPr>
      </w:pPr>
    </w:p>
    <w:p w14:paraId="2A473C78" w14:textId="44EA3799" w:rsidR="00660311" w:rsidRPr="00F34557" w:rsidRDefault="00660311" w:rsidP="00F34557">
      <w:pPr>
        <w:autoSpaceDE w:val="0"/>
        <w:autoSpaceDN w:val="0"/>
        <w:adjustRightInd w:val="0"/>
        <w:ind w:right="-454"/>
        <w:rPr>
          <w:rFonts w:ascii="Arial" w:hAnsi="Arial" w:cs="Arial"/>
          <w:sz w:val="20"/>
          <w:szCs w:val="20"/>
          <w:lang w:eastAsia="cs-CZ"/>
        </w:rPr>
      </w:pPr>
      <w:r w:rsidRPr="00F34557">
        <w:rPr>
          <w:rFonts w:ascii="Arial" w:hAnsi="Arial" w:cs="Arial"/>
          <w:b/>
          <w:sz w:val="20"/>
          <w:szCs w:val="20"/>
          <w:lang w:eastAsia="cs-CZ"/>
        </w:rPr>
        <w:t xml:space="preserve">          </w:t>
      </w:r>
      <w:r w:rsidR="00E32833">
        <w:rPr>
          <w:rFonts w:ascii="Arial" w:hAnsi="Arial" w:cs="Arial"/>
          <w:b/>
          <w:sz w:val="20"/>
          <w:szCs w:val="20"/>
          <w:lang w:eastAsia="cs-CZ"/>
        </w:rPr>
        <w:t>Mgr. Tomáš Mateička</w:t>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t xml:space="preserve">     </w:t>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t xml:space="preserve">         </w:t>
      </w:r>
      <w:r w:rsidRPr="00F34557">
        <w:rPr>
          <w:rFonts w:ascii="Arial" w:hAnsi="Arial" w:cs="Arial"/>
          <w:b/>
          <w:sz w:val="20"/>
          <w:szCs w:val="20"/>
          <w:lang w:eastAsia="cs-CZ"/>
        </w:rPr>
        <w:t>Ing. Filip Macháček</w:t>
      </w:r>
    </w:p>
    <w:p w14:paraId="09E78B68" w14:textId="698F1E9C" w:rsidR="00660311" w:rsidRPr="00F34557" w:rsidRDefault="00660311" w:rsidP="00F34557">
      <w:pPr>
        <w:autoSpaceDE w:val="0"/>
        <w:autoSpaceDN w:val="0"/>
        <w:adjustRightInd w:val="0"/>
        <w:ind w:right="-454"/>
        <w:rPr>
          <w:rFonts w:ascii="Arial" w:hAnsi="Arial" w:cs="Arial"/>
          <w:sz w:val="20"/>
          <w:szCs w:val="20"/>
          <w:lang w:eastAsia="cs-CZ"/>
        </w:rPr>
      </w:pPr>
      <w:r w:rsidRPr="00F34557">
        <w:rPr>
          <w:rFonts w:ascii="Arial" w:hAnsi="Arial" w:cs="Arial"/>
          <w:sz w:val="20"/>
          <w:szCs w:val="20"/>
          <w:lang w:eastAsia="cs-CZ"/>
        </w:rPr>
        <w:t xml:space="preserve">     </w:t>
      </w:r>
      <w:r w:rsidRPr="00F34557">
        <w:rPr>
          <w:rFonts w:ascii="Arial" w:hAnsi="Arial" w:cs="Arial"/>
          <w:sz w:val="20"/>
          <w:szCs w:val="20"/>
          <w:lang w:eastAsia="cs-CZ"/>
        </w:rPr>
        <w:tab/>
      </w:r>
      <w:r w:rsidRPr="00F34557">
        <w:rPr>
          <w:rFonts w:ascii="Arial" w:hAnsi="Arial" w:cs="Arial"/>
          <w:sz w:val="20"/>
          <w:szCs w:val="20"/>
          <w:lang w:eastAsia="cs-CZ"/>
        </w:rPr>
        <w:tab/>
      </w:r>
      <w:r w:rsidR="00E32833">
        <w:rPr>
          <w:rFonts w:ascii="Arial" w:hAnsi="Arial" w:cs="Arial"/>
          <w:sz w:val="20"/>
          <w:szCs w:val="20"/>
          <w:lang w:eastAsia="cs-CZ"/>
        </w:rPr>
        <w:t xml:space="preserve"> </w:t>
      </w:r>
      <w:r w:rsidRPr="00F34557">
        <w:rPr>
          <w:rFonts w:ascii="Arial" w:hAnsi="Arial" w:cs="Arial"/>
          <w:sz w:val="20"/>
          <w:szCs w:val="20"/>
          <w:lang w:eastAsia="cs-CZ"/>
        </w:rPr>
        <w:t>člen predstavenstva</w:t>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t xml:space="preserve"> </w:t>
      </w:r>
      <w:r w:rsidRPr="00F34557">
        <w:rPr>
          <w:rFonts w:ascii="Arial" w:hAnsi="Arial" w:cs="Arial"/>
          <w:sz w:val="20"/>
          <w:szCs w:val="20"/>
          <w:lang w:eastAsia="cs-CZ"/>
        </w:rPr>
        <w:tab/>
        <w:t>predseda predstavenstva</w:t>
      </w:r>
    </w:p>
    <w:p w14:paraId="12DBD705" w14:textId="32962EE6" w:rsidR="00660311" w:rsidRPr="00F34557" w:rsidRDefault="00660311" w:rsidP="00F34557">
      <w:pPr>
        <w:autoSpaceDE w:val="0"/>
        <w:autoSpaceDN w:val="0"/>
        <w:adjustRightInd w:val="0"/>
        <w:ind w:right="-454"/>
        <w:rPr>
          <w:rFonts w:ascii="Arial" w:hAnsi="Arial" w:cs="Arial"/>
          <w:sz w:val="20"/>
          <w:szCs w:val="20"/>
          <w:lang w:eastAsia="cs-CZ"/>
        </w:rPr>
      </w:pP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t xml:space="preserve">          a generálny riaditeľ</w:t>
      </w:r>
    </w:p>
    <w:p w14:paraId="51278E01" w14:textId="77777777" w:rsidR="00D576B4" w:rsidRPr="00F34557" w:rsidRDefault="00D576B4" w:rsidP="00F34557">
      <w:pPr>
        <w:ind w:left="-709" w:right="-454"/>
        <w:jc w:val="center"/>
        <w:rPr>
          <w:rFonts w:ascii="Arial" w:hAnsi="Arial" w:cs="Arial"/>
          <w:b/>
          <w:caps/>
          <w:sz w:val="20"/>
          <w:szCs w:val="20"/>
        </w:rPr>
      </w:pPr>
    </w:p>
    <w:p w14:paraId="757FA15D" w14:textId="77777777" w:rsidR="00D576B4" w:rsidRPr="00F34557" w:rsidRDefault="00D576B4" w:rsidP="00F34557">
      <w:pPr>
        <w:autoSpaceDE w:val="0"/>
        <w:autoSpaceDN w:val="0"/>
        <w:adjustRightInd w:val="0"/>
        <w:rPr>
          <w:rFonts w:ascii="Arial" w:hAnsi="Arial" w:cs="Arial"/>
          <w:sz w:val="20"/>
          <w:szCs w:val="20"/>
          <w:lang w:eastAsia="cs-CZ"/>
        </w:rPr>
      </w:pPr>
    </w:p>
    <w:p w14:paraId="3C5E674B" w14:textId="77777777" w:rsidR="006B5B95" w:rsidRPr="00F34557" w:rsidRDefault="006B5B95" w:rsidP="00F34557">
      <w:pPr>
        <w:autoSpaceDE w:val="0"/>
        <w:autoSpaceDN w:val="0"/>
        <w:adjustRightInd w:val="0"/>
        <w:rPr>
          <w:rFonts w:ascii="Arial" w:hAnsi="Arial" w:cs="Arial"/>
          <w:sz w:val="20"/>
          <w:szCs w:val="20"/>
          <w:lang w:eastAsia="cs-CZ"/>
        </w:rPr>
      </w:pPr>
    </w:p>
    <w:p w14:paraId="0CAD817D" w14:textId="77777777" w:rsidR="007D11DC" w:rsidRPr="00F34557" w:rsidRDefault="007D11DC" w:rsidP="00F34557">
      <w:pPr>
        <w:autoSpaceDE w:val="0"/>
        <w:autoSpaceDN w:val="0"/>
        <w:adjustRightInd w:val="0"/>
        <w:rPr>
          <w:rFonts w:ascii="Arial" w:hAnsi="Arial" w:cs="Arial"/>
          <w:smallCaps/>
          <w:sz w:val="20"/>
          <w:szCs w:val="20"/>
        </w:rPr>
      </w:pPr>
    </w:p>
    <w:p w14:paraId="774D58B2" w14:textId="77777777" w:rsidR="0057325F" w:rsidRPr="00F34557" w:rsidRDefault="0057325F" w:rsidP="00F34557">
      <w:pPr>
        <w:autoSpaceDE w:val="0"/>
        <w:autoSpaceDN w:val="0"/>
        <w:adjustRightInd w:val="0"/>
        <w:rPr>
          <w:rFonts w:ascii="Arial" w:hAnsi="Arial" w:cs="Arial"/>
          <w:smallCaps/>
          <w:sz w:val="20"/>
          <w:szCs w:val="20"/>
        </w:rPr>
      </w:pPr>
    </w:p>
    <w:p w14:paraId="6D509F05" w14:textId="77777777" w:rsidR="007D11DC" w:rsidRPr="00F34557" w:rsidRDefault="007D11DC" w:rsidP="00F34557">
      <w:pPr>
        <w:autoSpaceDE w:val="0"/>
        <w:autoSpaceDN w:val="0"/>
        <w:adjustRightInd w:val="0"/>
        <w:rPr>
          <w:rFonts w:ascii="Arial" w:hAnsi="Arial" w:cs="Arial"/>
          <w:smallCaps/>
          <w:sz w:val="20"/>
          <w:szCs w:val="20"/>
        </w:rPr>
      </w:pPr>
    </w:p>
    <w:p w14:paraId="48F1747B" w14:textId="6F20E763" w:rsidR="007D11DC" w:rsidRPr="00F34557" w:rsidRDefault="0083184F" w:rsidP="00F34557">
      <w:pPr>
        <w:jc w:val="center"/>
        <w:rPr>
          <w:rFonts w:ascii="Arial" w:hAnsi="Arial" w:cs="Arial"/>
          <w:sz w:val="20"/>
          <w:szCs w:val="20"/>
          <w:lang w:eastAsia="cs-CZ"/>
        </w:rPr>
      </w:pPr>
      <w:r w:rsidRPr="00F34557">
        <w:rPr>
          <w:rFonts w:ascii="Arial" w:hAnsi="Arial" w:cs="Arial"/>
          <w:sz w:val="20"/>
          <w:szCs w:val="20"/>
          <w:lang w:eastAsia="cs-CZ"/>
        </w:rPr>
        <w:t>Bratislava,</w:t>
      </w:r>
      <w:r w:rsidR="003D491A" w:rsidRPr="00F34557">
        <w:rPr>
          <w:rFonts w:ascii="Arial" w:hAnsi="Arial" w:cs="Arial"/>
          <w:sz w:val="20"/>
          <w:szCs w:val="20"/>
          <w:lang w:eastAsia="cs-CZ"/>
        </w:rPr>
        <w:t xml:space="preserve"> </w:t>
      </w:r>
      <w:r w:rsidR="00C32920">
        <w:rPr>
          <w:rFonts w:ascii="Arial" w:hAnsi="Arial" w:cs="Arial"/>
          <w:sz w:val="20"/>
          <w:szCs w:val="20"/>
          <w:lang w:eastAsia="cs-CZ"/>
        </w:rPr>
        <w:t>10</w:t>
      </w:r>
      <w:r w:rsidR="009F4910" w:rsidRPr="00F34557">
        <w:rPr>
          <w:rFonts w:ascii="Arial" w:hAnsi="Arial" w:cs="Arial"/>
          <w:sz w:val="20"/>
          <w:szCs w:val="20"/>
          <w:lang w:eastAsia="cs-CZ"/>
        </w:rPr>
        <w:t>/</w:t>
      </w:r>
      <w:r w:rsidR="006201FE" w:rsidRPr="00F34557">
        <w:rPr>
          <w:rFonts w:ascii="Arial" w:hAnsi="Arial" w:cs="Arial"/>
          <w:sz w:val="20"/>
          <w:szCs w:val="20"/>
          <w:lang w:eastAsia="cs-CZ"/>
        </w:rPr>
        <w:t>202</w:t>
      </w:r>
      <w:r w:rsidR="00706261">
        <w:rPr>
          <w:rFonts w:ascii="Arial" w:hAnsi="Arial" w:cs="Arial"/>
          <w:sz w:val="20"/>
          <w:szCs w:val="20"/>
          <w:lang w:eastAsia="cs-CZ"/>
        </w:rPr>
        <w:t>5</w:t>
      </w:r>
      <w:r w:rsidR="007D11DC" w:rsidRPr="00F34557">
        <w:rPr>
          <w:rFonts w:ascii="Arial" w:hAnsi="Arial" w:cs="Arial"/>
          <w:sz w:val="20"/>
          <w:szCs w:val="20"/>
          <w:lang w:eastAsia="cs-CZ"/>
        </w:rPr>
        <w:br w:type="page"/>
      </w:r>
    </w:p>
    <w:p w14:paraId="3190BDE2" w14:textId="77777777" w:rsidR="00D87876" w:rsidRPr="00F34557" w:rsidRDefault="00D87876" w:rsidP="00F34557">
      <w:pPr>
        <w:rPr>
          <w:rFonts w:ascii="Arial" w:hAnsi="Arial" w:cs="Arial"/>
          <w:b/>
          <w:caps/>
          <w:sz w:val="20"/>
          <w:szCs w:val="20"/>
        </w:rPr>
      </w:pPr>
      <w:r w:rsidRPr="00F34557">
        <w:rPr>
          <w:rFonts w:ascii="Arial" w:hAnsi="Arial" w:cs="Arial"/>
          <w:b/>
          <w:caps/>
          <w:sz w:val="20"/>
          <w:szCs w:val="20"/>
        </w:rPr>
        <w:lastRenderedPageBreak/>
        <w:t>obsah:</w:t>
      </w:r>
    </w:p>
    <w:p w14:paraId="18D15541" w14:textId="77777777" w:rsidR="00D87876" w:rsidRPr="00F34557" w:rsidRDefault="00D87876" w:rsidP="00F34557">
      <w:pPr>
        <w:tabs>
          <w:tab w:val="left" w:pos="1985"/>
        </w:tabs>
        <w:rPr>
          <w:rFonts w:ascii="Arial" w:hAnsi="Arial" w:cs="Arial"/>
          <w:caps/>
          <w:sz w:val="20"/>
          <w:szCs w:val="20"/>
        </w:rPr>
      </w:pPr>
    </w:p>
    <w:p w14:paraId="31C06366" w14:textId="2B9036A5" w:rsidR="00D87876" w:rsidRPr="00F34557" w:rsidRDefault="00D87876" w:rsidP="0038709E">
      <w:pPr>
        <w:tabs>
          <w:tab w:val="left" w:pos="1985"/>
          <w:tab w:val="left" w:pos="2880"/>
        </w:tabs>
        <w:ind w:left="2880" w:hanging="2880"/>
        <w:rPr>
          <w:rFonts w:ascii="Arial" w:hAnsi="Arial" w:cs="Arial"/>
          <w:b/>
          <w:bCs/>
          <w:caps/>
          <w:sz w:val="20"/>
          <w:szCs w:val="20"/>
        </w:rPr>
      </w:pPr>
      <w:r w:rsidRPr="00F34557">
        <w:rPr>
          <w:rFonts w:ascii="Arial" w:hAnsi="Arial" w:cs="Arial"/>
          <w:b/>
          <w:bCs/>
          <w:caps/>
          <w:sz w:val="20"/>
          <w:szCs w:val="20"/>
        </w:rPr>
        <w:t>Zväzok 1</w:t>
      </w:r>
      <w:r w:rsidRPr="00F34557">
        <w:rPr>
          <w:rFonts w:ascii="Arial" w:hAnsi="Arial" w:cs="Arial"/>
          <w:b/>
          <w:bCs/>
          <w:caps/>
          <w:sz w:val="20"/>
          <w:szCs w:val="20"/>
        </w:rPr>
        <w:tab/>
        <w:t xml:space="preserve">Pokyny pre </w:t>
      </w:r>
      <w:r w:rsidR="00C55484" w:rsidRPr="00F34557">
        <w:rPr>
          <w:rFonts w:ascii="Arial" w:hAnsi="Arial" w:cs="Arial"/>
          <w:b/>
          <w:bCs/>
          <w:caps/>
          <w:sz w:val="20"/>
          <w:szCs w:val="20"/>
        </w:rPr>
        <w:t>ZÁUJEMCO</w:t>
      </w:r>
      <w:r w:rsidR="00A72421">
        <w:rPr>
          <w:rFonts w:ascii="Arial" w:hAnsi="Arial" w:cs="Arial"/>
          <w:b/>
          <w:bCs/>
          <w:caps/>
          <w:sz w:val="20"/>
          <w:szCs w:val="20"/>
        </w:rPr>
        <w:t>v</w:t>
      </w:r>
      <w:r w:rsidR="00C55484" w:rsidRPr="00F34557">
        <w:rPr>
          <w:rFonts w:ascii="Arial" w:hAnsi="Arial" w:cs="Arial"/>
          <w:b/>
          <w:bCs/>
          <w:caps/>
          <w:sz w:val="20"/>
          <w:szCs w:val="20"/>
        </w:rPr>
        <w:t>/</w:t>
      </w:r>
      <w:r w:rsidRPr="00F34557">
        <w:rPr>
          <w:rFonts w:ascii="Arial" w:hAnsi="Arial" w:cs="Arial"/>
          <w:b/>
          <w:bCs/>
          <w:caps/>
          <w:sz w:val="20"/>
          <w:szCs w:val="20"/>
        </w:rPr>
        <w:t>uchádzačov</w:t>
      </w:r>
    </w:p>
    <w:p w14:paraId="3CB21027" w14:textId="29012E38" w:rsidR="00D87876" w:rsidRPr="00F34557" w:rsidRDefault="00D87876" w:rsidP="00F34557">
      <w:pPr>
        <w:tabs>
          <w:tab w:val="left" w:pos="1985"/>
          <w:tab w:val="left" w:pos="2880"/>
        </w:tabs>
        <w:ind w:left="2880" w:hanging="2880"/>
        <w:rPr>
          <w:rFonts w:ascii="Arial" w:hAnsi="Arial" w:cs="Arial"/>
          <w:b/>
          <w:bCs/>
          <w:caps/>
          <w:sz w:val="20"/>
          <w:szCs w:val="20"/>
        </w:rPr>
      </w:pPr>
      <w:r w:rsidRPr="00F34557">
        <w:rPr>
          <w:rFonts w:ascii="Arial" w:hAnsi="Arial" w:cs="Arial"/>
          <w:b/>
          <w:bCs/>
          <w:caps/>
          <w:sz w:val="20"/>
          <w:szCs w:val="20"/>
        </w:rPr>
        <w:t>časť A</w:t>
      </w:r>
      <w:r w:rsidR="00636394" w:rsidRPr="00F34557">
        <w:rPr>
          <w:rFonts w:ascii="Arial" w:hAnsi="Arial" w:cs="Arial"/>
          <w:b/>
          <w:bCs/>
          <w:caps/>
          <w:sz w:val="20"/>
          <w:szCs w:val="20"/>
        </w:rPr>
        <w:t>.</w:t>
      </w:r>
      <w:r w:rsidRPr="00F34557">
        <w:rPr>
          <w:rFonts w:ascii="Arial" w:hAnsi="Arial" w:cs="Arial"/>
          <w:b/>
          <w:bCs/>
          <w:caps/>
          <w:sz w:val="20"/>
          <w:szCs w:val="20"/>
        </w:rPr>
        <w:t xml:space="preserve">1 </w:t>
      </w:r>
      <w:r w:rsidRPr="00F34557">
        <w:rPr>
          <w:rFonts w:ascii="Arial" w:hAnsi="Arial" w:cs="Arial"/>
          <w:b/>
          <w:bCs/>
          <w:caps/>
          <w:sz w:val="20"/>
          <w:szCs w:val="20"/>
        </w:rPr>
        <w:tab/>
      </w:r>
      <w:r w:rsidRPr="00F34557">
        <w:rPr>
          <w:rFonts w:ascii="Arial" w:hAnsi="Arial" w:cs="Arial"/>
          <w:bCs/>
          <w:caps/>
          <w:sz w:val="20"/>
          <w:szCs w:val="20"/>
        </w:rPr>
        <w:t>P</w:t>
      </w:r>
      <w:r w:rsidRPr="00F34557">
        <w:rPr>
          <w:rFonts w:ascii="Arial" w:hAnsi="Arial" w:cs="Arial"/>
          <w:sz w:val="20"/>
          <w:szCs w:val="20"/>
        </w:rPr>
        <w:t xml:space="preserve">okyny pre </w:t>
      </w:r>
      <w:r w:rsidR="00B55ABF" w:rsidRPr="00F34557">
        <w:rPr>
          <w:rFonts w:ascii="Arial" w:hAnsi="Arial" w:cs="Arial"/>
          <w:sz w:val="20"/>
          <w:szCs w:val="20"/>
        </w:rPr>
        <w:t>záujemcov/</w:t>
      </w:r>
      <w:r w:rsidRPr="00F34557">
        <w:rPr>
          <w:rFonts w:ascii="Arial" w:hAnsi="Arial" w:cs="Arial"/>
          <w:sz w:val="20"/>
          <w:szCs w:val="20"/>
        </w:rPr>
        <w:t>uchádzačov</w:t>
      </w:r>
      <w:r w:rsidRPr="00F34557">
        <w:rPr>
          <w:rFonts w:ascii="Arial" w:hAnsi="Arial" w:cs="Arial"/>
          <w:b/>
          <w:bCs/>
          <w:caps/>
          <w:sz w:val="20"/>
          <w:szCs w:val="20"/>
        </w:rPr>
        <w:t xml:space="preserve"> </w:t>
      </w:r>
    </w:p>
    <w:p w14:paraId="162288AE" w14:textId="6359608D" w:rsidR="00041AD7" w:rsidRPr="00F34557" w:rsidRDefault="00041AD7" w:rsidP="00F34557">
      <w:pPr>
        <w:tabs>
          <w:tab w:val="left" w:pos="1985"/>
          <w:tab w:val="left" w:pos="2880"/>
        </w:tabs>
        <w:ind w:left="2880" w:hanging="2880"/>
        <w:rPr>
          <w:rFonts w:ascii="Arial" w:hAnsi="Arial" w:cs="Arial"/>
          <w:sz w:val="20"/>
          <w:szCs w:val="20"/>
        </w:rPr>
      </w:pPr>
      <w:r w:rsidRPr="00F34557">
        <w:rPr>
          <w:rFonts w:ascii="Arial" w:hAnsi="Arial" w:cs="Arial"/>
          <w:b/>
          <w:bCs/>
          <w:caps/>
          <w:sz w:val="20"/>
          <w:szCs w:val="20"/>
        </w:rPr>
        <w:t>Časť A</w:t>
      </w:r>
      <w:r w:rsidR="00636394" w:rsidRPr="00F34557">
        <w:rPr>
          <w:rFonts w:ascii="Arial" w:hAnsi="Arial" w:cs="Arial"/>
          <w:b/>
          <w:bCs/>
          <w:caps/>
          <w:sz w:val="20"/>
          <w:szCs w:val="20"/>
        </w:rPr>
        <w:t>.</w:t>
      </w:r>
      <w:r w:rsidRPr="00F34557">
        <w:rPr>
          <w:rFonts w:ascii="Arial" w:hAnsi="Arial" w:cs="Arial"/>
          <w:b/>
          <w:bCs/>
          <w:caps/>
          <w:sz w:val="20"/>
          <w:szCs w:val="20"/>
        </w:rPr>
        <w:t>2</w:t>
      </w:r>
      <w:r w:rsidR="00D87876" w:rsidRPr="00F34557">
        <w:rPr>
          <w:rFonts w:ascii="Arial" w:hAnsi="Arial" w:cs="Arial"/>
          <w:b/>
          <w:bCs/>
          <w:caps/>
          <w:sz w:val="20"/>
          <w:szCs w:val="20"/>
        </w:rPr>
        <w:tab/>
      </w:r>
      <w:r w:rsidR="00D87876" w:rsidRPr="00F34557">
        <w:rPr>
          <w:rFonts w:ascii="Arial" w:hAnsi="Arial" w:cs="Arial"/>
          <w:bCs/>
          <w:caps/>
          <w:sz w:val="20"/>
          <w:szCs w:val="20"/>
        </w:rPr>
        <w:t>K</w:t>
      </w:r>
      <w:r w:rsidR="00D87876" w:rsidRPr="00F34557">
        <w:rPr>
          <w:rFonts w:ascii="Arial" w:hAnsi="Arial" w:cs="Arial"/>
          <w:sz w:val="20"/>
          <w:szCs w:val="20"/>
        </w:rPr>
        <w:t>ritéri</w:t>
      </w:r>
      <w:r w:rsidR="003317F8" w:rsidRPr="00F34557">
        <w:rPr>
          <w:rFonts w:ascii="Arial" w:hAnsi="Arial" w:cs="Arial"/>
          <w:sz w:val="20"/>
          <w:szCs w:val="20"/>
        </w:rPr>
        <w:t>á</w:t>
      </w:r>
      <w:r w:rsidR="00D87876" w:rsidRPr="00F34557">
        <w:rPr>
          <w:rFonts w:ascii="Arial" w:hAnsi="Arial" w:cs="Arial"/>
          <w:sz w:val="20"/>
          <w:szCs w:val="20"/>
        </w:rPr>
        <w:t xml:space="preserve"> na vyhodno</w:t>
      </w:r>
      <w:r w:rsidR="0074480A" w:rsidRPr="00F34557">
        <w:rPr>
          <w:rFonts w:ascii="Arial" w:hAnsi="Arial" w:cs="Arial"/>
          <w:sz w:val="20"/>
          <w:szCs w:val="20"/>
        </w:rPr>
        <w:t>te</w:t>
      </w:r>
      <w:r w:rsidR="00D87876" w:rsidRPr="00F34557">
        <w:rPr>
          <w:rFonts w:ascii="Arial" w:hAnsi="Arial" w:cs="Arial"/>
          <w:sz w:val="20"/>
          <w:szCs w:val="20"/>
        </w:rPr>
        <w:t xml:space="preserve">nie ponúk a pravidlá </w:t>
      </w:r>
      <w:r w:rsidR="003317F8" w:rsidRPr="00F34557">
        <w:rPr>
          <w:rFonts w:ascii="Arial" w:hAnsi="Arial" w:cs="Arial"/>
          <w:sz w:val="20"/>
          <w:szCs w:val="20"/>
        </w:rPr>
        <w:t>ich</w:t>
      </w:r>
      <w:r w:rsidR="00D87876" w:rsidRPr="00F34557">
        <w:rPr>
          <w:rFonts w:ascii="Arial" w:hAnsi="Arial" w:cs="Arial"/>
          <w:sz w:val="20"/>
          <w:szCs w:val="20"/>
        </w:rPr>
        <w:t xml:space="preserve"> uplatnenia</w:t>
      </w:r>
    </w:p>
    <w:p w14:paraId="45E22CE3" w14:textId="76D9E001" w:rsidR="00D87876" w:rsidRPr="00F34557" w:rsidRDefault="00D87876" w:rsidP="00F34557">
      <w:pPr>
        <w:tabs>
          <w:tab w:val="left" w:pos="1985"/>
          <w:tab w:val="left" w:pos="2880"/>
        </w:tabs>
        <w:ind w:left="2880" w:hanging="2880"/>
        <w:rPr>
          <w:rFonts w:ascii="Arial" w:hAnsi="Arial" w:cs="Arial"/>
          <w:b/>
          <w:bCs/>
          <w:caps/>
          <w:sz w:val="20"/>
          <w:szCs w:val="20"/>
        </w:rPr>
      </w:pPr>
      <w:r w:rsidRPr="00F34557">
        <w:rPr>
          <w:rFonts w:ascii="Arial" w:hAnsi="Arial" w:cs="Arial"/>
          <w:b/>
          <w:bCs/>
          <w:caps/>
          <w:sz w:val="20"/>
          <w:szCs w:val="20"/>
        </w:rPr>
        <w:t>Časť A</w:t>
      </w:r>
      <w:r w:rsidR="00636394" w:rsidRPr="00F34557">
        <w:rPr>
          <w:rFonts w:ascii="Arial" w:hAnsi="Arial" w:cs="Arial"/>
          <w:b/>
          <w:bCs/>
          <w:caps/>
          <w:sz w:val="20"/>
          <w:szCs w:val="20"/>
        </w:rPr>
        <w:t>.</w:t>
      </w:r>
      <w:r w:rsidRPr="00F34557">
        <w:rPr>
          <w:rFonts w:ascii="Arial" w:hAnsi="Arial" w:cs="Arial"/>
          <w:b/>
          <w:bCs/>
          <w:caps/>
          <w:sz w:val="20"/>
          <w:szCs w:val="20"/>
        </w:rPr>
        <w:t>3</w:t>
      </w:r>
      <w:r w:rsidRPr="00F34557">
        <w:rPr>
          <w:rFonts w:ascii="Arial" w:hAnsi="Arial" w:cs="Arial"/>
          <w:b/>
          <w:bCs/>
          <w:caps/>
          <w:sz w:val="20"/>
          <w:szCs w:val="20"/>
        </w:rPr>
        <w:tab/>
      </w:r>
      <w:r w:rsidRPr="00F34557">
        <w:rPr>
          <w:rFonts w:ascii="Arial" w:hAnsi="Arial" w:cs="Arial"/>
          <w:bCs/>
          <w:caps/>
          <w:sz w:val="20"/>
          <w:szCs w:val="20"/>
        </w:rPr>
        <w:t>N</w:t>
      </w:r>
      <w:r w:rsidRPr="00F34557">
        <w:rPr>
          <w:rFonts w:ascii="Arial" w:hAnsi="Arial" w:cs="Arial"/>
          <w:sz w:val="20"/>
          <w:szCs w:val="20"/>
        </w:rPr>
        <w:t>ávrh na plnenie kritéri</w:t>
      </w:r>
      <w:r w:rsidR="0006446D" w:rsidRPr="00F34557">
        <w:rPr>
          <w:rFonts w:ascii="Arial" w:hAnsi="Arial" w:cs="Arial"/>
          <w:sz w:val="20"/>
          <w:szCs w:val="20"/>
        </w:rPr>
        <w:t>a</w:t>
      </w:r>
      <w:r w:rsidR="00041AD7" w:rsidRPr="00F34557">
        <w:rPr>
          <w:rFonts w:ascii="Arial" w:hAnsi="Arial" w:cs="Arial"/>
          <w:sz w:val="20"/>
          <w:szCs w:val="20"/>
        </w:rPr>
        <w:t xml:space="preserve"> </w:t>
      </w:r>
    </w:p>
    <w:p w14:paraId="10E0EAB7" w14:textId="77777777" w:rsidR="00041AD7" w:rsidRPr="00F34557" w:rsidRDefault="00041AD7" w:rsidP="00F34557">
      <w:pPr>
        <w:tabs>
          <w:tab w:val="left" w:pos="2280"/>
          <w:tab w:val="left" w:pos="2880"/>
        </w:tabs>
        <w:ind w:left="2880" w:hanging="2880"/>
        <w:rPr>
          <w:rFonts w:ascii="Arial" w:eastAsia="Arial Unicode MS" w:hAnsi="Arial" w:cs="Arial"/>
          <w:b/>
          <w:bCs/>
          <w:caps/>
          <w:color w:val="000000"/>
          <w:sz w:val="20"/>
          <w:szCs w:val="20"/>
          <w:u w:color="000000"/>
          <w:bdr w:val="nil"/>
          <w:lang w:val="de-DE"/>
        </w:rPr>
      </w:pPr>
      <w:r w:rsidRPr="00F34557">
        <w:rPr>
          <w:rFonts w:ascii="Arial" w:hAnsi="Arial" w:cs="Arial"/>
          <w:b/>
          <w:bCs/>
          <w:caps/>
          <w:sz w:val="20"/>
          <w:szCs w:val="20"/>
        </w:rPr>
        <w:t xml:space="preserve">                                    </w:t>
      </w:r>
      <w:r w:rsidR="00291068" w:rsidRPr="00F34557">
        <w:rPr>
          <w:rFonts w:ascii="Arial" w:hAnsi="Arial" w:cs="Arial"/>
          <w:b/>
          <w:bCs/>
          <w:caps/>
          <w:sz w:val="20"/>
          <w:szCs w:val="20"/>
        </w:rPr>
        <w:t xml:space="preserve">                             </w:t>
      </w:r>
    </w:p>
    <w:p w14:paraId="1F9937B0" w14:textId="790E2155" w:rsidR="00D87876" w:rsidRPr="00384323" w:rsidRDefault="00D87876" w:rsidP="00F34557">
      <w:pPr>
        <w:tabs>
          <w:tab w:val="left" w:pos="1985"/>
          <w:tab w:val="left" w:pos="2880"/>
        </w:tabs>
        <w:ind w:left="2880" w:hanging="2880"/>
        <w:rPr>
          <w:rFonts w:ascii="Arial" w:hAnsi="Arial" w:cs="Arial"/>
          <w:sz w:val="20"/>
          <w:szCs w:val="20"/>
        </w:rPr>
      </w:pPr>
      <w:r w:rsidRPr="00384323">
        <w:rPr>
          <w:rFonts w:ascii="Arial" w:hAnsi="Arial" w:cs="Arial"/>
          <w:b/>
          <w:bCs/>
          <w:caps/>
          <w:sz w:val="20"/>
          <w:szCs w:val="20"/>
        </w:rPr>
        <w:t>časť B</w:t>
      </w:r>
      <w:r w:rsidRPr="00384323">
        <w:rPr>
          <w:rFonts w:ascii="Arial" w:hAnsi="Arial" w:cs="Arial"/>
          <w:caps/>
          <w:sz w:val="20"/>
          <w:szCs w:val="20"/>
        </w:rPr>
        <w:t xml:space="preserve"> </w:t>
      </w:r>
      <w:r w:rsidRPr="00384323">
        <w:rPr>
          <w:rFonts w:ascii="Arial" w:hAnsi="Arial" w:cs="Arial"/>
          <w:caps/>
          <w:sz w:val="20"/>
          <w:szCs w:val="20"/>
        </w:rPr>
        <w:tab/>
        <w:t xml:space="preserve">Prílohy POKYNOV PRE ZÁUJEMCOV/UCHÁDZAČOV </w:t>
      </w:r>
    </w:p>
    <w:p w14:paraId="53FA202C" w14:textId="77777777" w:rsidR="00D87876" w:rsidRPr="00F34557" w:rsidRDefault="00D87876" w:rsidP="00F34557">
      <w:pPr>
        <w:pStyle w:val="Hlavika"/>
        <w:tabs>
          <w:tab w:val="left" w:pos="1985"/>
          <w:tab w:val="left" w:pos="2280"/>
          <w:tab w:val="left" w:pos="2880"/>
        </w:tabs>
        <w:ind w:left="2880" w:hanging="2880"/>
        <w:rPr>
          <w:rFonts w:ascii="Arial" w:hAnsi="Arial" w:cs="Arial"/>
          <w:sz w:val="20"/>
          <w:szCs w:val="20"/>
        </w:rPr>
      </w:pPr>
      <w:r w:rsidRPr="00F34557">
        <w:rPr>
          <w:rFonts w:ascii="Arial" w:hAnsi="Arial" w:cs="Arial"/>
          <w:b/>
          <w:bCs/>
          <w:caps/>
          <w:sz w:val="20"/>
          <w:szCs w:val="20"/>
        </w:rPr>
        <w:t>príloha</w:t>
      </w:r>
      <w:r w:rsidRPr="00F34557">
        <w:rPr>
          <w:rFonts w:ascii="Arial" w:hAnsi="Arial" w:cs="Arial"/>
          <w:b/>
          <w:bCs/>
          <w:sz w:val="20"/>
          <w:szCs w:val="20"/>
        </w:rPr>
        <w:t xml:space="preserve"> B1</w:t>
      </w:r>
      <w:r w:rsidRPr="00F34557">
        <w:rPr>
          <w:rFonts w:ascii="Arial" w:hAnsi="Arial" w:cs="Arial"/>
          <w:sz w:val="20"/>
          <w:szCs w:val="20"/>
        </w:rPr>
        <w:tab/>
        <w:t>Ponukový list</w:t>
      </w:r>
    </w:p>
    <w:p w14:paraId="3DB10B88" w14:textId="77777777" w:rsidR="002B0A99" w:rsidRPr="00F34557" w:rsidRDefault="002B0A99" w:rsidP="00F34557">
      <w:pPr>
        <w:pStyle w:val="Hlavika"/>
        <w:tabs>
          <w:tab w:val="left" w:pos="1985"/>
          <w:tab w:val="left" w:pos="2280"/>
          <w:tab w:val="left" w:pos="2880"/>
        </w:tabs>
        <w:ind w:left="2880" w:hanging="2880"/>
        <w:rPr>
          <w:rFonts w:ascii="Arial" w:hAnsi="Arial" w:cs="Arial"/>
          <w:bCs/>
          <w:sz w:val="20"/>
          <w:szCs w:val="20"/>
        </w:rPr>
      </w:pPr>
      <w:r w:rsidRPr="00C32920">
        <w:rPr>
          <w:rFonts w:ascii="Arial" w:hAnsi="Arial" w:cs="Arial"/>
          <w:b/>
          <w:bCs/>
          <w:caps/>
          <w:sz w:val="20"/>
          <w:szCs w:val="20"/>
        </w:rPr>
        <w:t>PRÍLOHA b2a</w:t>
      </w:r>
      <w:r w:rsidRPr="00C32920">
        <w:rPr>
          <w:rFonts w:ascii="Arial" w:hAnsi="Arial" w:cs="Arial"/>
          <w:b/>
          <w:bCs/>
          <w:caps/>
          <w:sz w:val="20"/>
          <w:szCs w:val="20"/>
        </w:rPr>
        <w:tab/>
      </w:r>
      <w:r w:rsidRPr="00C32920">
        <w:rPr>
          <w:rFonts w:ascii="Arial" w:hAnsi="Arial" w:cs="Arial"/>
          <w:bCs/>
          <w:sz w:val="20"/>
          <w:szCs w:val="20"/>
        </w:rPr>
        <w:t>Harmonogram prác</w:t>
      </w:r>
    </w:p>
    <w:p w14:paraId="4C142830" w14:textId="0801F8A7" w:rsidR="002B0A99" w:rsidRDefault="002B0A99" w:rsidP="00F34557">
      <w:pPr>
        <w:pStyle w:val="Hlavika"/>
        <w:tabs>
          <w:tab w:val="left" w:pos="1985"/>
          <w:tab w:val="left" w:pos="2280"/>
          <w:tab w:val="left" w:pos="2880"/>
        </w:tabs>
        <w:rPr>
          <w:rFonts w:ascii="Arial" w:hAnsi="Arial" w:cs="Arial"/>
          <w:bCs/>
          <w:sz w:val="20"/>
          <w:szCs w:val="20"/>
        </w:rPr>
      </w:pPr>
      <w:r w:rsidRPr="00F34557">
        <w:rPr>
          <w:rFonts w:ascii="Arial" w:hAnsi="Arial" w:cs="Arial"/>
          <w:b/>
          <w:bCs/>
          <w:sz w:val="20"/>
          <w:szCs w:val="20"/>
        </w:rPr>
        <w:t>PRÍLOHA B2B</w:t>
      </w:r>
      <w:r w:rsidRPr="00F34557">
        <w:rPr>
          <w:rFonts w:ascii="Arial" w:hAnsi="Arial" w:cs="Arial"/>
          <w:b/>
          <w:bCs/>
          <w:sz w:val="20"/>
          <w:szCs w:val="20"/>
        </w:rPr>
        <w:tab/>
      </w:r>
      <w:r w:rsidRPr="00F34557">
        <w:rPr>
          <w:rFonts w:ascii="Arial" w:hAnsi="Arial" w:cs="Arial"/>
          <w:bCs/>
          <w:sz w:val="20"/>
          <w:szCs w:val="20"/>
        </w:rPr>
        <w:t>Zoznam subdodávateľov a podiel subdodávok</w:t>
      </w:r>
    </w:p>
    <w:p w14:paraId="3D6DA826" w14:textId="7D268CCD" w:rsidR="00706261" w:rsidRDefault="00706261" w:rsidP="00F34557">
      <w:pPr>
        <w:pStyle w:val="Hlavika"/>
        <w:tabs>
          <w:tab w:val="left" w:pos="1985"/>
          <w:tab w:val="left" w:pos="2280"/>
          <w:tab w:val="left" w:pos="2880"/>
        </w:tabs>
        <w:rPr>
          <w:rFonts w:ascii="Arial" w:hAnsi="Arial" w:cs="Arial"/>
          <w:bCs/>
          <w:sz w:val="20"/>
          <w:szCs w:val="20"/>
        </w:rPr>
      </w:pPr>
      <w:r w:rsidRPr="00141E93">
        <w:rPr>
          <w:rFonts w:ascii="Arial" w:hAnsi="Arial" w:cs="Arial"/>
          <w:b/>
          <w:bCs/>
          <w:sz w:val="20"/>
          <w:szCs w:val="20"/>
        </w:rPr>
        <w:t>PRÍLOHA B2C</w:t>
      </w:r>
      <w:r w:rsidRPr="00141E93">
        <w:rPr>
          <w:rFonts w:ascii="Arial" w:hAnsi="Arial" w:cs="Arial"/>
          <w:bCs/>
          <w:sz w:val="20"/>
          <w:szCs w:val="20"/>
        </w:rPr>
        <w:tab/>
      </w:r>
      <w:bookmarkStart w:id="0" w:name="_Hlk206791293"/>
      <w:r w:rsidR="00792E9E" w:rsidRPr="00141E93">
        <w:rPr>
          <w:rFonts w:ascii="Arial" w:hAnsi="Arial" w:cs="Arial"/>
          <w:bCs/>
          <w:sz w:val="20"/>
          <w:szCs w:val="20"/>
        </w:rPr>
        <w:t>Predbežné technické riešenie</w:t>
      </w:r>
      <w:bookmarkEnd w:id="0"/>
    </w:p>
    <w:p w14:paraId="606E1BB0" w14:textId="5F42C57F" w:rsidR="00D87876" w:rsidRPr="00F34557" w:rsidRDefault="00D87876" w:rsidP="00F34557">
      <w:pPr>
        <w:tabs>
          <w:tab w:val="left" w:pos="1985"/>
          <w:tab w:val="left" w:pos="2880"/>
        </w:tabs>
        <w:ind w:left="2880" w:hanging="2880"/>
        <w:rPr>
          <w:rFonts w:ascii="Arial" w:hAnsi="Arial" w:cs="Arial"/>
          <w:sz w:val="20"/>
          <w:szCs w:val="20"/>
        </w:rPr>
      </w:pPr>
      <w:r w:rsidRPr="00F34557">
        <w:rPr>
          <w:rFonts w:ascii="Arial" w:hAnsi="Arial" w:cs="Arial"/>
          <w:b/>
          <w:sz w:val="20"/>
          <w:szCs w:val="20"/>
        </w:rPr>
        <w:t>PRÍLOHA B3</w:t>
      </w:r>
      <w:r w:rsidRPr="00F34557">
        <w:rPr>
          <w:rFonts w:ascii="Arial" w:hAnsi="Arial" w:cs="Arial"/>
          <w:b/>
          <w:sz w:val="20"/>
          <w:szCs w:val="20"/>
        </w:rPr>
        <w:tab/>
      </w:r>
      <w:r w:rsidR="00BD3D04" w:rsidRPr="00F34557">
        <w:rPr>
          <w:rFonts w:ascii="Arial" w:hAnsi="Arial" w:cs="Arial"/>
          <w:sz w:val="20"/>
          <w:szCs w:val="20"/>
        </w:rPr>
        <w:t xml:space="preserve">Referenčný list </w:t>
      </w:r>
      <w:r w:rsidR="00335145">
        <w:rPr>
          <w:rFonts w:ascii="Arial" w:hAnsi="Arial" w:cs="Arial"/>
          <w:sz w:val="20"/>
          <w:szCs w:val="20"/>
        </w:rPr>
        <w:t>k</w:t>
      </w:r>
      <w:r w:rsidR="00BD3D04" w:rsidRPr="00F34557">
        <w:rPr>
          <w:rFonts w:ascii="Arial" w:hAnsi="Arial" w:cs="Arial"/>
          <w:sz w:val="20"/>
          <w:szCs w:val="20"/>
        </w:rPr>
        <w:t>ľúčového odborníka</w:t>
      </w:r>
    </w:p>
    <w:p w14:paraId="7B2915F6" w14:textId="42BD15FC" w:rsidR="00D87876" w:rsidRPr="00F34557" w:rsidRDefault="00D87876" w:rsidP="00F34557">
      <w:pPr>
        <w:tabs>
          <w:tab w:val="left" w:pos="1985"/>
          <w:tab w:val="left" w:pos="2880"/>
        </w:tabs>
        <w:ind w:left="2880" w:hanging="2880"/>
        <w:rPr>
          <w:rFonts w:ascii="Arial" w:hAnsi="Arial" w:cs="Arial"/>
          <w:b/>
          <w:sz w:val="20"/>
          <w:szCs w:val="20"/>
        </w:rPr>
      </w:pPr>
      <w:r w:rsidRPr="00F34557">
        <w:rPr>
          <w:rFonts w:ascii="Arial" w:hAnsi="Arial" w:cs="Arial"/>
          <w:b/>
          <w:sz w:val="20"/>
          <w:szCs w:val="20"/>
        </w:rPr>
        <w:t>PRÍLOHA B4</w:t>
      </w:r>
      <w:r w:rsidRPr="00F34557">
        <w:rPr>
          <w:rFonts w:ascii="Arial" w:hAnsi="Arial" w:cs="Arial"/>
          <w:b/>
          <w:sz w:val="20"/>
          <w:szCs w:val="20"/>
        </w:rPr>
        <w:tab/>
      </w:r>
      <w:r w:rsidRPr="00F34557">
        <w:rPr>
          <w:rFonts w:ascii="Arial" w:hAnsi="Arial" w:cs="Arial"/>
          <w:sz w:val="20"/>
          <w:szCs w:val="20"/>
        </w:rPr>
        <w:t xml:space="preserve">Životopis </w:t>
      </w:r>
      <w:r w:rsidR="00335145">
        <w:rPr>
          <w:rFonts w:ascii="Arial" w:hAnsi="Arial" w:cs="Arial"/>
          <w:sz w:val="20"/>
          <w:szCs w:val="20"/>
        </w:rPr>
        <w:t>k</w:t>
      </w:r>
      <w:r w:rsidRPr="00F34557">
        <w:rPr>
          <w:rFonts w:ascii="Arial" w:hAnsi="Arial" w:cs="Arial"/>
          <w:sz w:val="20"/>
          <w:szCs w:val="20"/>
        </w:rPr>
        <w:t>ľúčového odborníka</w:t>
      </w:r>
    </w:p>
    <w:p w14:paraId="723C7533" w14:textId="77777777" w:rsidR="00D87876" w:rsidRPr="00F34557" w:rsidRDefault="00D87876" w:rsidP="00F34557">
      <w:pPr>
        <w:tabs>
          <w:tab w:val="left" w:pos="1985"/>
          <w:tab w:val="left" w:pos="2880"/>
        </w:tabs>
        <w:ind w:left="2880" w:hanging="2880"/>
        <w:rPr>
          <w:rFonts w:ascii="Arial" w:hAnsi="Arial" w:cs="Arial"/>
          <w:sz w:val="20"/>
          <w:szCs w:val="20"/>
        </w:rPr>
      </w:pPr>
      <w:r w:rsidRPr="00F34557">
        <w:rPr>
          <w:rFonts w:ascii="Arial" w:hAnsi="Arial" w:cs="Arial"/>
          <w:b/>
          <w:sz w:val="20"/>
          <w:szCs w:val="20"/>
        </w:rPr>
        <w:t>PRÍLOHA B5</w:t>
      </w:r>
      <w:r w:rsidRPr="00F34557">
        <w:rPr>
          <w:rFonts w:ascii="Arial" w:hAnsi="Arial" w:cs="Arial"/>
          <w:sz w:val="20"/>
          <w:szCs w:val="20"/>
        </w:rPr>
        <w:tab/>
        <w:t>Skúsenosti uchádzača</w:t>
      </w:r>
    </w:p>
    <w:p w14:paraId="14692908" w14:textId="77777777" w:rsidR="00450A16" w:rsidRPr="00F34557" w:rsidRDefault="00450A16" w:rsidP="00F34557">
      <w:pPr>
        <w:tabs>
          <w:tab w:val="left" w:pos="1985"/>
          <w:tab w:val="left" w:pos="2880"/>
        </w:tabs>
        <w:rPr>
          <w:rFonts w:ascii="Arial" w:hAnsi="Arial" w:cs="Arial"/>
          <w:caps/>
          <w:sz w:val="20"/>
          <w:szCs w:val="20"/>
        </w:rPr>
      </w:pPr>
      <w:r w:rsidRPr="00F34557">
        <w:rPr>
          <w:rFonts w:ascii="Arial" w:hAnsi="Arial" w:cs="Arial"/>
          <w:b/>
          <w:caps/>
          <w:sz w:val="20"/>
          <w:szCs w:val="20"/>
        </w:rPr>
        <w:t>Pr</w:t>
      </w:r>
      <w:r w:rsidR="002C0B20" w:rsidRPr="00F34557">
        <w:rPr>
          <w:rFonts w:ascii="Arial" w:hAnsi="Arial" w:cs="Arial"/>
          <w:b/>
          <w:caps/>
          <w:sz w:val="20"/>
          <w:szCs w:val="20"/>
        </w:rPr>
        <w:t>Í</w:t>
      </w:r>
      <w:r w:rsidRPr="00F34557">
        <w:rPr>
          <w:rFonts w:ascii="Arial" w:hAnsi="Arial" w:cs="Arial"/>
          <w:b/>
          <w:caps/>
          <w:sz w:val="20"/>
          <w:szCs w:val="20"/>
        </w:rPr>
        <w:t>loha B</w:t>
      </w:r>
      <w:r w:rsidR="003D491A" w:rsidRPr="00F34557">
        <w:rPr>
          <w:rFonts w:ascii="Arial" w:hAnsi="Arial" w:cs="Arial"/>
          <w:b/>
          <w:caps/>
          <w:sz w:val="20"/>
          <w:szCs w:val="20"/>
        </w:rPr>
        <w:t>6</w:t>
      </w:r>
      <w:r w:rsidRPr="00F34557">
        <w:rPr>
          <w:rFonts w:ascii="Arial" w:hAnsi="Arial" w:cs="Arial"/>
          <w:b/>
          <w:caps/>
          <w:sz w:val="20"/>
          <w:szCs w:val="20"/>
        </w:rPr>
        <w:tab/>
      </w:r>
      <w:r w:rsidRPr="00F34557">
        <w:rPr>
          <w:rFonts w:ascii="Arial" w:hAnsi="Arial" w:cs="Arial"/>
          <w:sz w:val="20"/>
          <w:szCs w:val="20"/>
        </w:rPr>
        <w:t>Jednotný európsky dokument pre verejné obstarávanie</w:t>
      </w:r>
    </w:p>
    <w:p w14:paraId="2157C2FE" w14:textId="66C51C82" w:rsidR="00784564" w:rsidRPr="00F34557" w:rsidRDefault="00FD7D35" w:rsidP="005C4509">
      <w:pPr>
        <w:tabs>
          <w:tab w:val="left" w:pos="1985"/>
        </w:tabs>
        <w:ind w:left="1985" w:hanging="1985"/>
        <w:jc w:val="both"/>
        <w:rPr>
          <w:rFonts w:ascii="Arial" w:hAnsi="Arial" w:cs="Arial"/>
          <w:sz w:val="20"/>
          <w:szCs w:val="20"/>
        </w:rPr>
      </w:pPr>
      <w:r w:rsidRPr="00F34557">
        <w:rPr>
          <w:rFonts w:ascii="Arial" w:hAnsi="Arial" w:cs="Arial"/>
          <w:b/>
          <w:sz w:val="20"/>
          <w:szCs w:val="20"/>
        </w:rPr>
        <w:t>PRÍLOHA B</w:t>
      </w:r>
      <w:r w:rsidR="003D491A" w:rsidRPr="00F34557">
        <w:rPr>
          <w:rFonts w:ascii="Arial" w:hAnsi="Arial" w:cs="Arial"/>
          <w:b/>
          <w:sz w:val="20"/>
          <w:szCs w:val="20"/>
        </w:rPr>
        <w:t>7</w:t>
      </w:r>
      <w:r w:rsidR="00784564" w:rsidRPr="00F34557">
        <w:rPr>
          <w:rFonts w:ascii="Arial" w:hAnsi="Arial" w:cs="Arial"/>
          <w:sz w:val="20"/>
          <w:szCs w:val="20"/>
        </w:rPr>
        <w:tab/>
        <w:t>Podmienky účasti</w:t>
      </w:r>
    </w:p>
    <w:p w14:paraId="7B5DD63B" w14:textId="291F5503" w:rsidR="002B129F" w:rsidRPr="00F34557" w:rsidRDefault="002B129F" w:rsidP="00F34557">
      <w:pPr>
        <w:tabs>
          <w:tab w:val="left" w:pos="1985"/>
        </w:tabs>
        <w:ind w:left="1985" w:hanging="1985"/>
        <w:rPr>
          <w:rFonts w:ascii="Arial" w:hAnsi="Arial" w:cs="Arial"/>
          <w:sz w:val="20"/>
          <w:szCs w:val="20"/>
        </w:rPr>
      </w:pPr>
      <w:r w:rsidRPr="00F34557">
        <w:rPr>
          <w:rFonts w:ascii="Arial" w:hAnsi="Arial" w:cs="Arial"/>
          <w:b/>
          <w:sz w:val="20"/>
          <w:szCs w:val="20"/>
        </w:rPr>
        <w:t>PRÍLOHA B8</w:t>
      </w:r>
      <w:r w:rsidRPr="00F34557">
        <w:rPr>
          <w:rFonts w:ascii="Arial" w:hAnsi="Arial" w:cs="Arial"/>
          <w:b/>
          <w:sz w:val="20"/>
          <w:szCs w:val="20"/>
        </w:rPr>
        <w:tab/>
      </w:r>
      <w:r w:rsidRPr="00F34557">
        <w:rPr>
          <w:rFonts w:ascii="Arial" w:hAnsi="Arial" w:cs="Arial"/>
          <w:sz w:val="20"/>
          <w:szCs w:val="20"/>
        </w:rPr>
        <w:t xml:space="preserve">Zoznam </w:t>
      </w:r>
      <w:r w:rsidR="00335145">
        <w:rPr>
          <w:rFonts w:ascii="Arial" w:hAnsi="Arial" w:cs="Arial"/>
          <w:sz w:val="20"/>
          <w:szCs w:val="20"/>
        </w:rPr>
        <w:t>k</w:t>
      </w:r>
      <w:r w:rsidRPr="00F34557">
        <w:rPr>
          <w:rFonts w:ascii="Arial" w:hAnsi="Arial" w:cs="Arial"/>
          <w:sz w:val="20"/>
          <w:szCs w:val="20"/>
        </w:rPr>
        <w:t>ľúčových odborníkov</w:t>
      </w:r>
    </w:p>
    <w:p w14:paraId="73FBC312" w14:textId="1F73E476" w:rsidR="00972C4D" w:rsidRDefault="00335145" w:rsidP="00972C4D">
      <w:pPr>
        <w:tabs>
          <w:tab w:val="left" w:pos="1985"/>
        </w:tabs>
        <w:ind w:left="1985" w:hanging="1985"/>
        <w:jc w:val="both"/>
        <w:rPr>
          <w:rFonts w:ascii="Arial" w:hAnsi="Arial" w:cs="Arial"/>
          <w:sz w:val="20"/>
          <w:szCs w:val="20"/>
        </w:rPr>
      </w:pPr>
      <w:bookmarkStart w:id="1" w:name="_Hlk173506331"/>
      <w:r w:rsidRPr="00335145">
        <w:rPr>
          <w:rFonts w:ascii="Arial" w:hAnsi="Arial" w:cs="Arial"/>
          <w:b/>
          <w:sz w:val="20"/>
          <w:szCs w:val="20"/>
        </w:rPr>
        <w:t>PRÍLOHA B</w:t>
      </w:r>
      <w:r>
        <w:rPr>
          <w:rFonts w:ascii="Arial" w:hAnsi="Arial" w:cs="Arial"/>
          <w:b/>
          <w:sz w:val="20"/>
          <w:szCs w:val="20"/>
        </w:rPr>
        <w:t>9</w:t>
      </w:r>
      <w:r w:rsidRPr="00335145">
        <w:rPr>
          <w:rFonts w:ascii="Arial" w:hAnsi="Arial" w:cs="Arial"/>
          <w:b/>
          <w:sz w:val="20"/>
          <w:szCs w:val="20"/>
        </w:rPr>
        <w:t xml:space="preserve"> </w:t>
      </w:r>
      <w:r w:rsidRPr="00335145">
        <w:rPr>
          <w:rFonts w:ascii="Arial" w:hAnsi="Arial" w:cs="Arial"/>
          <w:b/>
          <w:sz w:val="20"/>
          <w:szCs w:val="20"/>
        </w:rPr>
        <w:tab/>
      </w:r>
      <w:r w:rsidRPr="00335145">
        <w:rPr>
          <w:rFonts w:ascii="Arial" w:hAnsi="Arial" w:cs="Arial"/>
          <w:sz w:val="20"/>
          <w:szCs w:val="20"/>
        </w:rPr>
        <w:t>Čestné vyhlásenie podľa Článku 5k Nariadenia rady (EÚ) č. 833/2014 z 31. júla 2014 o reštriktívnych opatreniach s ohľadom na konanie Ruska, ktorým destabilizuje situáciu na Ukrajine v</w:t>
      </w:r>
      <w:r w:rsidR="00384323">
        <w:rPr>
          <w:rFonts w:ascii="Arial" w:hAnsi="Arial" w:cs="Arial"/>
          <w:sz w:val="20"/>
          <w:szCs w:val="20"/>
        </w:rPr>
        <w:t> platnom znení</w:t>
      </w:r>
    </w:p>
    <w:p w14:paraId="5DFFA56E" w14:textId="01A04B44" w:rsidR="00875545" w:rsidRDefault="007A74BA" w:rsidP="00972C4D">
      <w:pPr>
        <w:tabs>
          <w:tab w:val="left" w:pos="1985"/>
        </w:tabs>
        <w:ind w:left="1985" w:hanging="1985"/>
        <w:jc w:val="both"/>
        <w:rPr>
          <w:rFonts w:ascii="Arial" w:eastAsia="Calibri" w:hAnsi="Arial" w:cs="Arial"/>
          <w:sz w:val="20"/>
          <w:szCs w:val="20"/>
        </w:rPr>
      </w:pPr>
      <w:bookmarkStart w:id="2" w:name="_Hlk178236400"/>
      <w:r>
        <w:rPr>
          <w:rFonts w:ascii="Arial" w:hAnsi="Arial" w:cs="Arial"/>
          <w:b/>
          <w:sz w:val="20"/>
          <w:szCs w:val="20"/>
        </w:rPr>
        <w:t>PRÍLOHA B10</w:t>
      </w:r>
      <w:r w:rsidR="00972C4D" w:rsidRPr="00972C4D">
        <w:rPr>
          <w:rFonts w:ascii="Arial" w:hAnsi="Arial" w:cs="Arial"/>
          <w:b/>
          <w:sz w:val="20"/>
          <w:szCs w:val="20"/>
        </w:rPr>
        <w:t xml:space="preserve"> </w:t>
      </w:r>
      <w:r w:rsidR="00972C4D">
        <w:rPr>
          <w:rFonts w:ascii="Arial" w:hAnsi="Arial" w:cs="Arial"/>
          <w:b/>
          <w:sz w:val="20"/>
          <w:szCs w:val="20"/>
        </w:rPr>
        <w:tab/>
      </w:r>
      <w:r w:rsidR="00972C4D" w:rsidRPr="00972C4D">
        <w:rPr>
          <w:rFonts w:ascii="Arial" w:hAnsi="Arial" w:cs="Arial"/>
          <w:sz w:val="20"/>
          <w:szCs w:val="20"/>
        </w:rPr>
        <w:t>Č</w:t>
      </w:r>
      <w:r w:rsidR="00972C4D">
        <w:rPr>
          <w:rFonts w:ascii="Arial" w:hAnsi="Arial" w:cs="Arial"/>
          <w:sz w:val="20"/>
          <w:szCs w:val="20"/>
        </w:rPr>
        <w:t xml:space="preserve">estné vyhlásenie uchádzača podľa </w:t>
      </w:r>
      <w:r w:rsidR="00972C4D" w:rsidRPr="00972C4D">
        <w:rPr>
          <w:rFonts w:ascii="Arial" w:eastAsia="Calibri" w:hAnsi="Arial" w:cs="Arial"/>
          <w:sz w:val="20"/>
          <w:szCs w:val="20"/>
        </w:rPr>
        <w:t xml:space="preserve">§ 32 </w:t>
      </w:r>
      <w:r w:rsidR="00972C4D">
        <w:rPr>
          <w:rFonts w:ascii="Arial" w:eastAsia="Calibri" w:hAnsi="Arial" w:cs="Arial"/>
          <w:sz w:val="20"/>
          <w:szCs w:val="20"/>
        </w:rPr>
        <w:t>ods. 1 v </w:t>
      </w:r>
      <w:r w:rsidR="001048DA">
        <w:rPr>
          <w:rFonts w:ascii="Arial" w:eastAsia="Calibri" w:hAnsi="Arial" w:cs="Arial"/>
          <w:sz w:val="20"/>
          <w:szCs w:val="20"/>
        </w:rPr>
        <w:t>spojení s</w:t>
      </w:r>
      <w:r w:rsidR="00972C4D">
        <w:rPr>
          <w:rFonts w:ascii="Arial" w:eastAsia="Calibri" w:hAnsi="Arial" w:cs="Arial"/>
          <w:sz w:val="20"/>
          <w:szCs w:val="20"/>
        </w:rPr>
        <w:t xml:space="preserve"> ods. 7 zákona</w:t>
      </w:r>
    </w:p>
    <w:p w14:paraId="6AD0D4D9" w14:textId="0CEF86FB" w:rsidR="00DA38D2" w:rsidRPr="00C32920" w:rsidRDefault="00DA38D2" w:rsidP="00DA38D2">
      <w:pPr>
        <w:tabs>
          <w:tab w:val="left" w:pos="1701"/>
        </w:tabs>
        <w:ind w:left="1701" w:hanging="1701"/>
        <w:jc w:val="both"/>
        <w:rPr>
          <w:rFonts w:ascii="Arial" w:eastAsia="Calibri" w:hAnsi="Arial" w:cs="Arial"/>
          <w:sz w:val="20"/>
          <w:szCs w:val="20"/>
        </w:rPr>
      </w:pPr>
      <w:r w:rsidRPr="00C32920">
        <w:rPr>
          <w:rFonts w:ascii="Arial" w:hAnsi="Arial" w:cs="Arial"/>
          <w:b/>
          <w:sz w:val="20"/>
          <w:szCs w:val="20"/>
        </w:rPr>
        <w:t xml:space="preserve">PRÍLOHA B11 </w:t>
      </w:r>
      <w:r w:rsidRPr="00C32920">
        <w:rPr>
          <w:rFonts w:ascii="Arial" w:hAnsi="Arial" w:cs="Arial"/>
          <w:b/>
          <w:sz w:val="20"/>
          <w:szCs w:val="20"/>
        </w:rPr>
        <w:tab/>
        <w:t xml:space="preserve">     </w:t>
      </w:r>
      <w:r w:rsidRPr="00C32920">
        <w:rPr>
          <w:rFonts w:ascii="Arial" w:hAnsi="Arial" w:cs="Arial"/>
          <w:sz w:val="20"/>
          <w:szCs w:val="20"/>
        </w:rPr>
        <w:t>Splnomocnenie</w:t>
      </w:r>
    </w:p>
    <w:p w14:paraId="6BF207D2" w14:textId="688287AF" w:rsidR="00DA38D2" w:rsidRDefault="00DA38D2" w:rsidP="00DA38D2">
      <w:pPr>
        <w:tabs>
          <w:tab w:val="left" w:pos="1985"/>
        </w:tabs>
        <w:ind w:left="1985" w:hanging="1985"/>
        <w:jc w:val="both"/>
        <w:rPr>
          <w:rFonts w:ascii="Arial" w:eastAsia="Calibri" w:hAnsi="Arial" w:cs="Arial"/>
          <w:sz w:val="20"/>
          <w:szCs w:val="20"/>
        </w:rPr>
      </w:pPr>
      <w:r w:rsidRPr="00C32920">
        <w:rPr>
          <w:rFonts w:ascii="Arial" w:hAnsi="Arial" w:cs="Arial"/>
          <w:b/>
          <w:sz w:val="20"/>
          <w:szCs w:val="20"/>
        </w:rPr>
        <w:t xml:space="preserve">PRÍLOHA B12 </w:t>
      </w:r>
      <w:r w:rsidRPr="00C32920">
        <w:rPr>
          <w:rFonts w:ascii="Arial" w:hAnsi="Arial" w:cs="Arial"/>
          <w:b/>
          <w:sz w:val="20"/>
          <w:szCs w:val="20"/>
        </w:rPr>
        <w:tab/>
      </w:r>
      <w:r w:rsidRPr="00C32920">
        <w:rPr>
          <w:rFonts w:ascii="Arial" w:hAnsi="Arial" w:cs="Arial"/>
          <w:sz w:val="20"/>
          <w:szCs w:val="20"/>
        </w:rPr>
        <w:t>Poverenie</w:t>
      </w:r>
    </w:p>
    <w:bookmarkEnd w:id="1"/>
    <w:bookmarkEnd w:id="2"/>
    <w:p w14:paraId="3EE04EC2" w14:textId="77777777" w:rsidR="00D87876" w:rsidRPr="00F34557" w:rsidRDefault="00D87876" w:rsidP="00F34557">
      <w:pPr>
        <w:tabs>
          <w:tab w:val="left" w:pos="2280"/>
          <w:tab w:val="left" w:pos="2880"/>
        </w:tabs>
        <w:rPr>
          <w:rFonts w:ascii="Arial" w:hAnsi="Arial" w:cs="Arial"/>
          <w:sz w:val="20"/>
          <w:szCs w:val="20"/>
        </w:rPr>
      </w:pPr>
    </w:p>
    <w:p w14:paraId="3E3A4311" w14:textId="77777777" w:rsidR="00D87876" w:rsidRPr="00F34557" w:rsidRDefault="00D87876" w:rsidP="00F34557">
      <w:pPr>
        <w:tabs>
          <w:tab w:val="left" w:pos="1985"/>
        </w:tabs>
        <w:ind w:left="1985" w:hanging="1985"/>
        <w:rPr>
          <w:rFonts w:ascii="Arial" w:hAnsi="Arial" w:cs="Arial"/>
          <w:b/>
          <w:bCs/>
          <w:caps/>
          <w:sz w:val="20"/>
          <w:szCs w:val="20"/>
        </w:rPr>
      </w:pPr>
      <w:r w:rsidRPr="00F34557">
        <w:rPr>
          <w:rFonts w:ascii="Arial" w:hAnsi="Arial" w:cs="Arial"/>
          <w:b/>
          <w:bCs/>
          <w:caps/>
          <w:sz w:val="20"/>
          <w:szCs w:val="20"/>
        </w:rPr>
        <w:t>Zväzok 2</w:t>
      </w:r>
      <w:r w:rsidRPr="00F34557">
        <w:rPr>
          <w:rFonts w:ascii="Arial" w:hAnsi="Arial" w:cs="Arial"/>
          <w:b/>
          <w:bCs/>
          <w:caps/>
          <w:sz w:val="20"/>
          <w:szCs w:val="20"/>
        </w:rPr>
        <w:tab/>
        <w:t>Obchodné podmienky</w:t>
      </w:r>
    </w:p>
    <w:p w14:paraId="5C2BADCE" w14:textId="1B01A2B1" w:rsidR="002B0A99" w:rsidRPr="00F34557" w:rsidRDefault="002B0A99" w:rsidP="00F34557">
      <w:pPr>
        <w:tabs>
          <w:tab w:val="left" w:pos="1985"/>
        </w:tabs>
        <w:ind w:left="1985" w:hanging="1985"/>
        <w:rPr>
          <w:rFonts w:ascii="Arial" w:hAnsi="Arial" w:cs="Arial"/>
          <w:b/>
          <w:bCs/>
          <w:caps/>
          <w:sz w:val="20"/>
          <w:szCs w:val="20"/>
        </w:rPr>
      </w:pPr>
      <w:r w:rsidRPr="00F34557">
        <w:rPr>
          <w:rFonts w:ascii="Arial" w:hAnsi="Arial" w:cs="Arial"/>
          <w:b/>
          <w:bCs/>
          <w:caps/>
          <w:sz w:val="20"/>
          <w:szCs w:val="20"/>
        </w:rPr>
        <w:t>časť 1</w:t>
      </w:r>
      <w:r w:rsidRPr="00F34557">
        <w:rPr>
          <w:rFonts w:ascii="Arial" w:hAnsi="Arial" w:cs="Arial"/>
          <w:b/>
          <w:bCs/>
          <w:caps/>
          <w:sz w:val="20"/>
          <w:szCs w:val="20"/>
        </w:rPr>
        <w:tab/>
      </w:r>
      <w:r w:rsidRPr="00F34557">
        <w:rPr>
          <w:rFonts w:ascii="Arial" w:hAnsi="Arial" w:cs="Arial"/>
          <w:sz w:val="20"/>
          <w:szCs w:val="20"/>
        </w:rPr>
        <w:t>Zmluva o </w:t>
      </w:r>
      <w:r w:rsidR="0012010C" w:rsidRPr="00F34557">
        <w:rPr>
          <w:rFonts w:ascii="Arial" w:hAnsi="Arial" w:cs="Arial"/>
          <w:sz w:val="20"/>
          <w:szCs w:val="20"/>
        </w:rPr>
        <w:t>D</w:t>
      </w:r>
      <w:r w:rsidRPr="00F34557">
        <w:rPr>
          <w:rFonts w:ascii="Arial" w:hAnsi="Arial" w:cs="Arial"/>
          <w:sz w:val="20"/>
          <w:szCs w:val="20"/>
        </w:rPr>
        <w:t>ielo - Zmluvné dojednania</w:t>
      </w:r>
    </w:p>
    <w:p w14:paraId="12B78E62" w14:textId="694503A3" w:rsidR="002B0A99" w:rsidRPr="00F34557" w:rsidRDefault="002B0A99" w:rsidP="00F34557">
      <w:pPr>
        <w:tabs>
          <w:tab w:val="left" w:pos="1985"/>
        </w:tabs>
        <w:ind w:left="1985" w:hanging="1985"/>
        <w:rPr>
          <w:rFonts w:ascii="Arial" w:hAnsi="Arial" w:cs="Arial"/>
          <w:sz w:val="20"/>
          <w:szCs w:val="20"/>
        </w:rPr>
      </w:pPr>
      <w:r w:rsidRPr="00F34557">
        <w:rPr>
          <w:rFonts w:ascii="Arial" w:hAnsi="Arial" w:cs="Arial"/>
          <w:b/>
          <w:bCs/>
          <w:caps/>
          <w:sz w:val="20"/>
          <w:szCs w:val="20"/>
        </w:rPr>
        <w:t>ČASŤ 2</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ielo - Zmluvné podmienky</w:t>
      </w:r>
    </w:p>
    <w:p w14:paraId="26DDF136" w14:textId="77777777" w:rsidR="002B0A99" w:rsidRPr="00F34557" w:rsidRDefault="002B0A99" w:rsidP="00F34557">
      <w:pPr>
        <w:tabs>
          <w:tab w:val="left" w:pos="2410"/>
        </w:tabs>
        <w:ind w:left="1985" w:hanging="1985"/>
        <w:rPr>
          <w:rFonts w:ascii="Arial" w:hAnsi="Arial" w:cs="Arial"/>
          <w:bCs/>
          <w:caps/>
          <w:sz w:val="20"/>
          <w:szCs w:val="20"/>
        </w:rPr>
      </w:pPr>
      <w:r w:rsidRPr="00F34557">
        <w:rPr>
          <w:rFonts w:ascii="Arial" w:hAnsi="Arial" w:cs="Arial"/>
          <w:b/>
          <w:bCs/>
          <w:caps/>
          <w:sz w:val="20"/>
          <w:szCs w:val="20"/>
        </w:rPr>
        <w:tab/>
      </w:r>
      <w:r w:rsidRPr="00F34557">
        <w:rPr>
          <w:rFonts w:ascii="Arial" w:hAnsi="Arial" w:cs="Arial"/>
          <w:bCs/>
          <w:caps/>
          <w:sz w:val="20"/>
          <w:szCs w:val="20"/>
        </w:rPr>
        <w:t>2.1</w:t>
      </w:r>
      <w:r w:rsidRPr="00F34557">
        <w:rPr>
          <w:rFonts w:ascii="Arial" w:hAnsi="Arial" w:cs="Arial"/>
          <w:bCs/>
          <w:caps/>
          <w:sz w:val="20"/>
          <w:szCs w:val="20"/>
        </w:rPr>
        <w:tab/>
      </w:r>
      <w:r w:rsidRPr="00F34557">
        <w:rPr>
          <w:rFonts w:ascii="Arial" w:hAnsi="Arial" w:cs="Arial"/>
          <w:bCs/>
          <w:sz w:val="20"/>
          <w:szCs w:val="20"/>
        </w:rPr>
        <w:t>Všeobecné zmluvné podmienky</w:t>
      </w:r>
    </w:p>
    <w:p w14:paraId="2B7B7385" w14:textId="77777777" w:rsidR="002B0A99" w:rsidRPr="00F34557" w:rsidRDefault="002B0A99" w:rsidP="00F34557">
      <w:pPr>
        <w:tabs>
          <w:tab w:val="left" w:pos="2410"/>
        </w:tabs>
        <w:ind w:left="1985" w:hanging="1985"/>
        <w:rPr>
          <w:rFonts w:ascii="Arial" w:hAnsi="Arial" w:cs="Arial"/>
          <w:sz w:val="20"/>
          <w:szCs w:val="20"/>
        </w:rPr>
      </w:pPr>
      <w:r w:rsidRPr="00F34557">
        <w:rPr>
          <w:rFonts w:ascii="Arial" w:hAnsi="Arial" w:cs="Arial"/>
          <w:bCs/>
          <w:caps/>
          <w:sz w:val="20"/>
          <w:szCs w:val="20"/>
        </w:rPr>
        <w:tab/>
        <w:t xml:space="preserve">2.2 </w:t>
      </w:r>
      <w:r w:rsidRPr="00F34557">
        <w:rPr>
          <w:rFonts w:ascii="Arial" w:hAnsi="Arial" w:cs="Arial"/>
          <w:bCs/>
          <w:caps/>
          <w:sz w:val="20"/>
          <w:szCs w:val="20"/>
        </w:rPr>
        <w:tab/>
      </w:r>
      <w:r w:rsidRPr="00F34557">
        <w:rPr>
          <w:rFonts w:ascii="Arial" w:hAnsi="Arial" w:cs="Arial"/>
          <w:bCs/>
          <w:sz w:val="20"/>
          <w:szCs w:val="20"/>
        </w:rPr>
        <w:t>Osobitné zmluvné podmienky</w:t>
      </w:r>
    </w:p>
    <w:p w14:paraId="3A0B730F" w14:textId="5A756F22" w:rsidR="002B0A99" w:rsidRPr="00F34557" w:rsidRDefault="002B0A99" w:rsidP="00F34557">
      <w:pPr>
        <w:tabs>
          <w:tab w:val="left" w:pos="1985"/>
        </w:tabs>
        <w:ind w:left="1985" w:hanging="1985"/>
        <w:rPr>
          <w:rFonts w:ascii="Arial" w:hAnsi="Arial" w:cs="Arial"/>
          <w:sz w:val="20"/>
          <w:szCs w:val="20"/>
        </w:rPr>
      </w:pPr>
      <w:r w:rsidRPr="00F34557">
        <w:rPr>
          <w:rFonts w:ascii="Arial" w:hAnsi="Arial" w:cs="Arial"/>
          <w:b/>
          <w:bCs/>
          <w:caps/>
          <w:sz w:val="20"/>
          <w:szCs w:val="20"/>
        </w:rPr>
        <w:t>časť 3</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 xml:space="preserve">ielo - Príloha k ponuke </w:t>
      </w:r>
    </w:p>
    <w:p w14:paraId="2CA76F3A" w14:textId="54187C42" w:rsidR="00330BD4" w:rsidRPr="00F34557" w:rsidRDefault="002B0A99" w:rsidP="00F34557">
      <w:pPr>
        <w:tabs>
          <w:tab w:val="left" w:pos="1985"/>
        </w:tabs>
        <w:ind w:left="1985" w:hanging="1985"/>
        <w:rPr>
          <w:rFonts w:ascii="Arial" w:hAnsi="Arial" w:cs="Arial"/>
          <w:bCs/>
          <w:sz w:val="20"/>
          <w:szCs w:val="20"/>
        </w:rPr>
      </w:pPr>
      <w:r w:rsidRPr="00F34557">
        <w:rPr>
          <w:rFonts w:ascii="Arial" w:hAnsi="Arial" w:cs="Arial"/>
          <w:b/>
          <w:bCs/>
          <w:caps/>
          <w:sz w:val="20"/>
          <w:szCs w:val="20"/>
        </w:rPr>
        <w:t>ČASŤ 4</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 xml:space="preserve">ielo - Vzorové tlačivo zábezpeky na vykonanie prác </w:t>
      </w:r>
      <w:r w:rsidR="00330BD4" w:rsidRPr="00F34557">
        <w:rPr>
          <w:rFonts w:ascii="Arial" w:hAnsi="Arial" w:cs="Arial"/>
          <w:bCs/>
          <w:sz w:val="20"/>
          <w:szCs w:val="20"/>
        </w:rPr>
        <w:tab/>
      </w:r>
    </w:p>
    <w:p w14:paraId="7F4B5E47" w14:textId="299A43A4" w:rsidR="002B0A99" w:rsidRPr="00F34557" w:rsidRDefault="002B0A99" w:rsidP="00F34557">
      <w:pPr>
        <w:pStyle w:val="Section"/>
        <w:widowControl/>
        <w:tabs>
          <w:tab w:val="left" w:pos="1985"/>
          <w:tab w:val="right" w:pos="8222"/>
        </w:tabs>
        <w:spacing w:line="240" w:lineRule="auto"/>
        <w:ind w:left="1985" w:hanging="1985"/>
        <w:jc w:val="left"/>
        <w:rPr>
          <w:rFonts w:cs="Arial"/>
          <w:b w:val="0"/>
          <w:sz w:val="20"/>
          <w:lang w:val="sk-SK"/>
        </w:rPr>
      </w:pPr>
      <w:r w:rsidRPr="00F34557">
        <w:rPr>
          <w:rFonts w:cs="Arial"/>
          <w:bCs/>
          <w:caps/>
          <w:sz w:val="20"/>
          <w:lang w:val="sk-SK"/>
        </w:rPr>
        <w:t>ČASŤ 5</w:t>
      </w:r>
      <w:r w:rsidRPr="00F34557">
        <w:rPr>
          <w:rFonts w:cs="Arial"/>
          <w:bCs/>
          <w:caps/>
          <w:sz w:val="20"/>
          <w:lang w:val="sk-SK"/>
        </w:rPr>
        <w:tab/>
      </w:r>
      <w:r w:rsidRPr="00F34557">
        <w:rPr>
          <w:rFonts w:cs="Arial"/>
          <w:b w:val="0"/>
          <w:bCs/>
          <w:sz w:val="20"/>
          <w:lang w:val="sk-SK"/>
        </w:rPr>
        <w:t xml:space="preserve">Zmluva o </w:t>
      </w:r>
      <w:r w:rsidR="00330BD4" w:rsidRPr="00F34557">
        <w:rPr>
          <w:rFonts w:cs="Arial"/>
          <w:b w:val="0"/>
          <w:bCs/>
          <w:sz w:val="20"/>
          <w:lang w:val="sk-SK"/>
        </w:rPr>
        <w:t>D</w:t>
      </w:r>
      <w:r w:rsidRPr="00F34557">
        <w:rPr>
          <w:rFonts w:cs="Arial"/>
          <w:b w:val="0"/>
          <w:bCs/>
          <w:sz w:val="20"/>
          <w:lang w:val="sk-SK"/>
        </w:rPr>
        <w:t xml:space="preserve">ielo </w:t>
      </w:r>
      <w:r w:rsidR="0070670C" w:rsidRPr="00F34557">
        <w:rPr>
          <w:rFonts w:cs="Arial"/>
          <w:b w:val="0"/>
          <w:bCs/>
          <w:sz w:val="20"/>
          <w:lang w:val="sk-SK"/>
        </w:rPr>
        <w:t>-</w:t>
      </w:r>
      <w:r w:rsidRPr="00F34557">
        <w:rPr>
          <w:rFonts w:cs="Arial"/>
          <w:b w:val="0"/>
          <w:bCs/>
          <w:sz w:val="20"/>
          <w:lang w:val="sk-SK"/>
        </w:rPr>
        <w:t xml:space="preserve"> Vzorové tlačivo zábezpeky na zadržané platby</w:t>
      </w:r>
    </w:p>
    <w:p w14:paraId="096CCB59" w14:textId="0FC6D690" w:rsidR="002B0A99" w:rsidRPr="00F34557" w:rsidRDefault="002B0A99" w:rsidP="00F34557">
      <w:pPr>
        <w:tabs>
          <w:tab w:val="left" w:pos="1985"/>
        </w:tabs>
        <w:ind w:left="1985" w:right="-29" w:hanging="1985"/>
        <w:rPr>
          <w:rFonts w:ascii="Arial" w:hAnsi="Arial" w:cs="Arial"/>
          <w:sz w:val="20"/>
          <w:szCs w:val="20"/>
        </w:rPr>
      </w:pPr>
      <w:r w:rsidRPr="00F34557">
        <w:rPr>
          <w:rFonts w:ascii="Arial" w:hAnsi="Arial" w:cs="Arial"/>
          <w:b/>
          <w:bCs/>
          <w:caps/>
          <w:sz w:val="20"/>
          <w:szCs w:val="20"/>
        </w:rPr>
        <w:t>ČASŤ 6</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ielo - Vzorové tlačivo zábezpeky na záručné opravy</w:t>
      </w:r>
    </w:p>
    <w:p w14:paraId="2DC1CB0F" w14:textId="69FF3D1E" w:rsidR="002B0A99" w:rsidRPr="00F34557" w:rsidRDefault="002B0A99" w:rsidP="00F34557">
      <w:pPr>
        <w:tabs>
          <w:tab w:val="left" w:pos="1985"/>
        </w:tabs>
        <w:ind w:left="1985" w:hanging="1985"/>
        <w:rPr>
          <w:rFonts w:ascii="Arial" w:hAnsi="Arial" w:cs="Arial"/>
          <w:sz w:val="20"/>
          <w:szCs w:val="20"/>
        </w:rPr>
      </w:pPr>
      <w:r w:rsidRPr="00F34557">
        <w:rPr>
          <w:rFonts w:ascii="Arial" w:hAnsi="Arial" w:cs="Arial"/>
          <w:b/>
          <w:bCs/>
          <w:caps/>
          <w:sz w:val="20"/>
          <w:szCs w:val="20"/>
        </w:rPr>
        <w:t>ČASŤ 7</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ielo - Vzorové tlačivo dohody o riešení sporov</w:t>
      </w:r>
    </w:p>
    <w:p w14:paraId="7E97BAFD" w14:textId="31D32BDD" w:rsidR="002B0A99" w:rsidRPr="00F34557" w:rsidRDefault="002B0A99" w:rsidP="00F34557">
      <w:pPr>
        <w:tabs>
          <w:tab w:val="left" w:pos="1985"/>
        </w:tabs>
        <w:ind w:left="1985" w:hanging="1985"/>
        <w:rPr>
          <w:rFonts w:ascii="Arial" w:hAnsi="Arial" w:cs="Arial"/>
          <w:sz w:val="20"/>
          <w:szCs w:val="20"/>
        </w:rPr>
      </w:pPr>
      <w:r w:rsidRPr="00F34557">
        <w:rPr>
          <w:rFonts w:ascii="Arial" w:hAnsi="Arial" w:cs="Arial"/>
          <w:b/>
          <w:bCs/>
          <w:caps/>
          <w:sz w:val="20"/>
          <w:szCs w:val="20"/>
        </w:rPr>
        <w:t>ČASŤ 8</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ielo - Vzorové tlačivo preberacieho protokolu</w:t>
      </w:r>
    </w:p>
    <w:p w14:paraId="1DED7320" w14:textId="69066DF3" w:rsidR="002B0A99" w:rsidRPr="00F34557" w:rsidRDefault="002B0A99" w:rsidP="00F34557">
      <w:pPr>
        <w:tabs>
          <w:tab w:val="left" w:pos="1985"/>
        </w:tabs>
        <w:ind w:left="1985" w:hanging="1985"/>
        <w:rPr>
          <w:rFonts w:ascii="Arial" w:hAnsi="Arial" w:cs="Arial"/>
          <w:b/>
          <w:bCs/>
          <w:caps/>
          <w:sz w:val="20"/>
          <w:szCs w:val="20"/>
        </w:rPr>
      </w:pPr>
      <w:r w:rsidRPr="00F34557">
        <w:rPr>
          <w:rFonts w:ascii="Arial" w:hAnsi="Arial" w:cs="Arial"/>
          <w:b/>
          <w:bCs/>
          <w:caps/>
          <w:sz w:val="20"/>
          <w:szCs w:val="20"/>
        </w:rPr>
        <w:t>ČASŤ 9</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ielo - Vzorové tlačivo zápisnice o odovzdaní a prevzatí staveniska</w:t>
      </w:r>
    </w:p>
    <w:p w14:paraId="396645CD" w14:textId="77777777" w:rsidR="005B1F97" w:rsidRPr="00F34557" w:rsidRDefault="005B1F97" w:rsidP="00F34557">
      <w:pPr>
        <w:tabs>
          <w:tab w:val="left" w:pos="1985"/>
          <w:tab w:val="left" w:pos="2880"/>
        </w:tabs>
        <w:rPr>
          <w:rFonts w:ascii="Arial" w:hAnsi="Arial" w:cs="Arial"/>
          <w:b/>
          <w:bCs/>
          <w:caps/>
          <w:sz w:val="20"/>
          <w:szCs w:val="20"/>
        </w:rPr>
      </w:pPr>
    </w:p>
    <w:p w14:paraId="2390A5A3" w14:textId="5406908C" w:rsidR="00D87876" w:rsidRPr="00F34557" w:rsidRDefault="00D87876" w:rsidP="00F34557">
      <w:pPr>
        <w:tabs>
          <w:tab w:val="left" w:pos="1985"/>
          <w:tab w:val="left" w:pos="2880"/>
        </w:tabs>
        <w:ind w:left="2880" w:hanging="2880"/>
        <w:rPr>
          <w:rFonts w:ascii="Arial" w:hAnsi="Arial" w:cs="Arial"/>
          <w:b/>
          <w:bCs/>
          <w:caps/>
          <w:sz w:val="20"/>
          <w:szCs w:val="20"/>
        </w:rPr>
      </w:pPr>
      <w:r w:rsidRPr="00F34557">
        <w:rPr>
          <w:rFonts w:ascii="Arial" w:hAnsi="Arial" w:cs="Arial"/>
          <w:b/>
          <w:bCs/>
          <w:caps/>
          <w:sz w:val="20"/>
          <w:szCs w:val="20"/>
        </w:rPr>
        <w:t>Zväzok 3</w:t>
      </w:r>
      <w:r w:rsidR="00F84B24" w:rsidRPr="00F34557">
        <w:rPr>
          <w:rFonts w:ascii="Arial" w:hAnsi="Arial" w:cs="Arial"/>
          <w:b/>
          <w:bCs/>
          <w:caps/>
          <w:sz w:val="20"/>
          <w:szCs w:val="20"/>
        </w:rPr>
        <w:tab/>
      </w:r>
      <w:r w:rsidR="00677E87">
        <w:rPr>
          <w:rFonts w:ascii="Arial" w:hAnsi="Arial" w:cs="Arial"/>
          <w:b/>
          <w:bCs/>
          <w:caps/>
          <w:sz w:val="20"/>
          <w:szCs w:val="20"/>
        </w:rPr>
        <w:t>POŽIADAVKY OBJEDNÁVATEĽA</w:t>
      </w:r>
    </w:p>
    <w:p w14:paraId="70A433AE" w14:textId="569903C7" w:rsidR="00F84B24" w:rsidRPr="00F34557" w:rsidRDefault="00F84B24" w:rsidP="00F34557">
      <w:pPr>
        <w:tabs>
          <w:tab w:val="left" w:pos="1985"/>
        </w:tabs>
        <w:ind w:left="1985" w:hanging="1985"/>
        <w:rPr>
          <w:rFonts w:ascii="Arial" w:hAnsi="Arial" w:cs="Arial"/>
          <w:sz w:val="20"/>
          <w:szCs w:val="20"/>
        </w:rPr>
      </w:pPr>
      <w:r w:rsidRPr="00F34557">
        <w:rPr>
          <w:rFonts w:ascii="Arial" w:hAnsi="Arial" w:cs="Arial"/>
          <w:b/>
          <w:bCs/>
          <w:caps/>
          <w:sz w:val="20"/>
          <w:szCs w:val="20"/>
        </w:rPr>
        <w:t>časť 1</w:t>
      </w:r>
      <w:r w:rsidRPr="00F34557">
        <w:rPr>
          <w:rFonts w:ascii="Arial" w:hAnsi="Arial" w:cs="Arial"/>
          <w:b/>
          <w:bCs/>
          <w:caps/>
          <w:sz w:val="20"/>
          <w:szCs w:val="20"/>
        </w:rPr>
        <w:tab/>
      </w:r>
      <w:r w:rsidRPr="00F34557">
        <w:rPr>
          <w:rFonts w:ascii="Arial" w:hAnsi="Arial" w:cs="Arial"/>
          <w:sz w:val="20"/>
          <w:szCs w:val="20"/>
        </w:rPr>
        <w:t>Všeobecné informácie a</w:t>
      </w:r>
      <w:r w:rsidR="00754092">
        <w:rPr>
          <w:rFonts w:ascii="Arial" w:hAnsi="Arial" w:cs="Arial"/>
          <w:sz w:val="20"/>
          <w:szCs w:val="20"/>
        </w:rPr>
        <w:t> </w:t>
      </w:r>
      <w:r w:rsidRPr="00F34557">
        <w:rPr>
          <w:rFonts w:ascii="Arial" w:hAnsi="Arial" w:cs="Arial"/>
          <w:sz w:val="20"/>
          <w:szCs w:val="20"/>
        </w:rPr>
        <w:t>požiadavky</w:t>
      </w:r>
      <w:r w:rsidR="00754092">
        <w:rPr>
          <w:rFonts w:ascii="Arial" w:hAnsi="Arial" w:cs="Arial"/>
          <w:sz w:val="20"/>
          <w:szCs w:val="20"/>
        </w:rPr>
        <w:t xml:space="preserve"> Objednávateľa</w:t>
      </w:r>
    </w:p>
    <w:p w14:paraId="665F9F35" w14:textId="5FE54FD4" w:rsidR="00F84B24" w:rsidRPr="00F34557" w:rsidRDefault="00F84B24" w:rsidP="00F34557">
      <w:pPr>
        <w:tabs>
          <w:tab w:val="left" w:pos="1985"/>
        </w:tabs>
        <w:ind w:left="1985" w:hanging="1985"/>
        <w:rPr>
          <w:rFonts w:ascii="Arial" w:hAnsi="Arial" w:cs="Arial"/>
          <w:sz w:val="20"/>
          <w:szCs w:val="20"/>
        </w:rPr>
      </w:pPr>
      <w:r w:rsidRPr="00F34557">
        <w:rPr>
          <w:rFonts w:ascii="Arial" w:hAnsi="Arial" w:cs="Arial"/>
          <w:b/>
          <w:bCs/>
          <w:caps/>
          <w:sz w:val="20"/>
          <w:szCs w:val="20"/>
        </w:rPr>
        <w:t>ČASŤ 2</w:t>
      </w:r>
      <w:r w:rsidRPr="00F34557">
        <w:rPr>
          <w:rFonts w:ascii="Arial" w:hAnsi="Arial" w:cs="Arial"/>
          <w:b/>
          <w:bCs/>
          <w:caps/>
          <w:sz w:val="20"/>
          <w:szCs w:val="20"/>
        </w:rPr>
        <w:tab/>
      </w:r>
      <w:r w:rsidRPr="00F34557">
        <w:rPr>
          <w:rFonts w:ascii="Arial" w:hAnsi="Arial" w:cs="Arial"/>
          <w:sz w:val="20"/>
          <w:szCs w:val="20"/>
        </w:rPr>
        <w:t>Všeobecné technicko-kvalitatívne podmienky a </w:t>
      </w:r>
      <w:r w:rsidR="00981679">
        <w:rPr>
          <w:rFonts w:ascii="Arial" w:hAnsi="Arial" w:cs="Arial"/>
          <w:sz w:val="20"/>
          <w:szCs w:val="20"/>
        </w:rPr>
        <w:t>k</w:t>
      </w:r>
      <w:r w:rsidRPr="00F34557">
        <w:rPr>
          <w:rFonts w:ascii="Arial" w:hAnsi="Arial" w:cs="Arial"/>
          <w:sz w:val="20"/>
          <w:szCs w:val="20"/>
        </w:rPr>
        <w:t>atalógové listy</w:t>
      </w:r>
    </w:p>
    <w:p w14:paraId="2B581096" w14:textId="77777777" w:rsidR="00875545" w:rsidRDefault="00F84B24" w:rsidP="00F34557">
      <w:pPr>
        <w:tabs>
          <w:tab w:val="left" w:pos="2410"/>
        </w:tabs>
        <w:ind w:left="1985" w:hanging="1985"/>
        <w:rPr>
          <w:rFonts w:ascii="Arial" w:hAnsi="Arial" w:cs="Arial"/>
          <w:sz w:val="20"/>
          <w:szCs w:val="20"/>
        </w:rPr>
      </w:pPr>
      <w:r w:rsidRPr="00F34557">
        <w:rPr>
          <w:rFonts w:ascii="Arial" w:hAnsi="Arial" w:cs="Arial"/>
          <w:b/>
          <w:bCs/>
          <w:caps/>
          <w:sz w:val="20"/>
          <w:szCs w:val="20"/>
        </w:rPr>
        <w:t>časť 3</w:t>
      </w:r>
      <w:r w:rsidRPr="00F34557">
        <w:rPr>
          <w:rFonts w:ascii="Arial" w:hAnsi="Arial" w:cs="Arial"/>
          <w:b/>
          <w:bCs/>
          <w:caps/>
          <w:sz w:val="20"/>
          <w:szCs w:val="20"/>
        </w:rPr>
        <w:tab/>
      </w:r>
      <w:r w:rsidRPr="00F34557">
        <w:rPr>
          <w:rFonts w:ascii="Arial" w:hAnsi="Arial" w:cs="Arial"/>
          <w:sz w:val="20"/>
          <w:szCs w:val="20"/>
        </w:rPr>
        <w:t>Zvláštne technicko-kvalitatívne podmienky</w:t>
      </w:r>
    </w:p>
    <w:p w14:paraId="7D6B9DF9" w14:textId="7C6806A6" w:rsidR="00F84B24" w:rsidRPr="00F34557" w:rsidRDefault="00875545" w:rsidP="00F34557">
      <w:pPr>
        <w:tabs>
          <w:tab w:val="left" w:pos="2410"/>
        </w:tabs>
        <w:ind w:left="1985" w:hanging="1985"/>
        <w:rPr>
          <w:rFonts w:ascii="Arial" w:hAnsi="Arial" w:cs="Arial"/>
          <w:sz w:val="20"/>
          <w:szCs w:val="20"/>
        </w:rPr>
      </w:pPr>
      <w:r w:rsidRPr="00F34557">
        <w:rPr>
          <w:rFonts w:ascii="Arial" w:hAnsi="Arial" w:cs="Arial"/>
          <w:b/>
          <w:bCs/>
          <w:caps/>
          <w:sz w:val="20"/>
          <w:szCs w:val="20"/>
        </w:rPr>
        <w:t xml:space="preserve">časť </w:t>
      </w:r>
      <w:r>
        <w:rPr>
          <w:rFonts w:ascii="Arial" w:hAnsi="Arial" w:cs="Arial"/>
          <w:b/>
          <w:bCs/>
          <w:caps/>
          <w:sz w:val="20"/>
          <w:szCs w:val="20"/>
        </w:rPr>
        <w:t>4</w:t>
      </w:r>
      <w:r w:rsidRPr="00F34557">
        <w:rPr>
          <w:rFonts w:ascii="Arial" w:hAnsi="Arial" w:cs="Arial"/>
          <w:b/>
          <w:bCs/>
          <w:caps/>
          <w:sz w:val="20"/>
          <w:szCs w:val="20"/>
        </w:rPr>
        <w:tab/>
      </w:r>
      <w:r>
        <w:rPr>
          <w:rFonts w:ascii="Arial" w:hAnsi="Arial" w:cs="Arial"/>
          <w:sz w:val="20"/>
          <w:szCs w:val="20"/>
        </w:rPr>
        <w:t>Technické </w:t>
      </w:r>
      <w:r w:rsidRPr="00F34557">
        <w:rPr>
          <w:rFonts w:ascii="Arial" w:hAnsi="Arial" w:cs="Arial"/>
          <w:sz w:val="20"/>
          <w:szCs w:val="20"/>
        </w:rPr>
        <w:t>požiadavky</w:t>
      </w:r>
      <w:r>
        <w:rPr>
          <w:rFonts w:ascii="Arial" w:hAnsi="Arial" w:cs="Arial"/>
          <w:sz w:val="20"/>
          <w:szCs w:val="20"/>
        </w:rPr>
        <w:t xml:space="preserve"> Objednávateľa</w:t>
      </w:r>
      <w:r w:rsidR="00F84B24" w:rsidRPr="00F34557">
        <w:rPr>
          <w:rFonts w:ascii="Arial" w:hAnsi="Arial" w:cs="Arial"/>
          <w:sz w:val="20"/>
          <w:szCs w:val="20"/>
        </w:rPr>
        <w:t xml:space="preserve">  </w:t>
      </w:r>
    </w:p>
    <w:p w14:paraId="249864FA" w14:textId="77777777" w:rsidR="00F84B24" w:rsidRPr="00F34557" w:rsidRDefault="00F84B24" w:rsidP="00F34557">
      <w:pPr>
        <w:rPr>
          <w:rFonts w:ascii="Arial" w:hAnsi="Arial" w:cs="Arial"/>
          <w:b/>
          <w:bCs/>
          <w:caps/>
          <w:sz w:val="20"/>
          <w:szCs w:val="20"/>
        </w:rPr>
      </w:pPr>
      <w:r w:rsidRPr="00F34557">
        <w:rPr>
          <w:rFonts w:ascii="Arial" w:hAnsi="Arial" w:cs="Arial"/>
          <w:b/>
          <w:bCs/>
          <w:caps/>
          <w:sz w:val="20"/>
          <w:szCs w:val="20"/>
        </w:rPr>
        <w:t>PRÍLOHY</w:t>
      </w:r>
    </w:p>
    <w:p w14:paraId="056686B1" w14:textId="77777777" w:rsidR="00F84B24" w:rsidRPr="00F34557" w:rsidRDefault="00F84B24" w:rsidP="00F34557">
      <w:pPr>
        <w:rPr>
          <w:rFonts w:ascii="Arial" w:hAnsi="Arial" w:cs="Arial"/>
          <w:b/>
          <w:caps/>
          <w:sz w:val="20"/>
          <w:szCs w:val="20"/>
        </w:rPr>
      </w:pPr>
    </w:p>
    <w:p w14:paraId="22DE5D0F" w14:textId="77777777" w:rsidR="00F84B24" w:rsidRPr="00F34557" w:rsidRDefault="00365236" w:rsidP="00F34557">
      <w:pPr>
        <w:tabs>
          <w:tab w:val="left" w:pos="1985"/>
          <w:tab w:val="left" w:pos="2880"/>
        </w:tabs>
        <w:ind w:left="2880" w:hanging="2880"/>
        <w:rPr>
          <w:rFonts w:ascii="Arial" w:hAnsi="Arial" w:cs="Arial"/>
          <w:b/>
          <w:bCs/>
          <w:caps/>
          <w:sz w:val="20"/>
          <w:szCs w:val="20"/>
        </w:rPr>
      </w:pPr>
      <w:r w:rsidRPr="00F34557">
        <w:rPr>
          <w:rFonts w:ascii="Arial" w:hAnsi="Arial" w:cs="Arial"/>
          <w:b/>
          <w:bCs/>
          <w:caps/>
          <w:sz w:val="20"/>
          <w:szCs w:val="20"/>
        </w:rPr>
        <w:t>Zväzok 4</w:t>
      </w:r>
      <w:r w:rsidRPr="00F34557">
        <w:rPr>
          <w:rFonts w:ascii="Arial" w:hAnsi="Arial" w:cs="Arial"/>
          <w:b/>
          <w:bCs/>
          <w:caps/>
          <w:sz w:val="20"/>
          <w:szCs w:val="20"/>
        </w:rPr>
        <w:tab/>
        <w:t xml:space="preserve">CENOVÁ ČASŤ </w:t>
      </w:r>
    </w:p>
    <w:p w14:paraId="48C4A273" w14:textId="72AC8045" w:rsidR="00365236" w:rsidRPr="00F34557" w:rsidRDefault="00F84B24" w:rsidP="00F34557">
      <w:pPr>
        <w:tabs>
          <w:tab w:val="left" w:pos="1985"/>
          <w:tab w:val="left" w:pos="2880"/>
        </w:tabs>
        <w:ind w:left="2880" w:hanging="2880"/>
        <w:rPr>
          <w:rFonts w:ascii="Arial" w:hAnsi="Arial" w:cs="Arial"/>
          <w:b/>
          <w:bCs/>
          <w:caps/>
          <w:sz w:val="20"/>
          <w:szCs w:val="20"/>
        </w:rPr>
      </w:pPr>
      <w:r w:rsidRPr="00F34557">
        <w:rPr>
          <w:rFonts w:ascii="Arial" w:hAnsi="Arial" w:cs="Arial"/>
          <w:b/>
          <w:sz w:val="20"/>
          <w:szCs w:val="20"/>
        </w:rPr>
        <w:t>ČASŤ 1</w:t>
      </w:r>
      <w:r w:rsidRPr="00F34557">
        <w:rPr>
          <w:rFonts w:ascii="Arial" w:hAnsi="Arial" w:cs="Arial"/>
          <w:sz w:val="20"/>
          <w:szCs w:val="20"/>
        </w:rPr>
        <w:t xml:space="preserve"> </w:t>
      </w:r>
      <w:r w:rsidRPr="00F34557">
        <w:rPr>
          <w:rFonts w:ascii="Arial" w:hAnsi="Arial" w:cs="Arial"/>
          <w:sz w:val="20"/>
          <w:szCs w:val="20"/>
        </w:rPr>
        <w:tab/>
      </w:r>
      <w:r w:rsidR="00981679" w:rsidRPr="00F34557">
        <w:rPr>
          <w:rFonts w:ascii="Arial" w:hAnsi="Arial" w:cs="Arial"/>
          <w:sz w:val="20"/>
          <w:szCs w:val="20"/>
        </w:rPr>
        <w:t>P</w:t>
      </w:r>
      <w:r w:rsidR="00981679">
        <w:rPr>
          <w:rFonts w:ascii="Arial" w:hAnsi="Arial" w:cs="Arial"/>
          <w:sz w:val="20"/>
          <w:szCs w:val="20"/>
        </w:rPr>
        <w:t>reambula</w:t>
      </w:r>
    </w:p>
    <w:p w14:paraId="4D701E47" w14:textId="5FBEC20F" w:rsidR="00F84B24" w:rsidRPr="00F34557" w:rsidRDefault="00F84B24" w:rsidP="00F34557">
      <w:pPr>
        <w:tabs>
          <w:tab w:val="left" w:pos="1985"/>
          <w:tab w:val="left" w:pos="2880"/>
        </w:tabs>
        <w:rPr>
          <w:rFonts w:ascii="Arial" w:hAnsi="Arial" w:cs="Arial"/>
          <w:sz w:val="20"/>
          <w:szCs w:val="20"/>
        </w:rPr>
      </w:pPr>
      <w:r w:rsidRPr="00F34557">
        <w:rPr>
          <w:rFonts w:ascii="Arial" w:hAnsi="Arial" w:cs="Arial"/>
          <w:b/>
          <w:sz w:val="20"/>
          <w:szCs w:val="20"/>
        </w:rPr>
        <w:t xml:space="preserve">ČASŤ </w:t>
      </w:r>
      <w:r w:rsidR="00875545">
        <w:rPr>
          <w:rFonts w:ascii="Arial" w:hAnsi="Arial" w:cs="Arial"/>
          <w:b/>
          <w:sz w:val="20"/>
          <w:szCs w:val="20"/>
        </w:rPr>
        <w:t>2</w:t>
      </w:r>
      <w:r w:rsidRPr="00F34557">
        <w:rPr>
          <w:rFonts w:ascii="Arial" w:hAnsi="Arial" w:cs="Arial"/>
          <w:sz w:val="20"/>
          <w:szCs w:val="20"/>
        </w:rPr>
        <w:tab/>
      </w:r>
      <w:r w:rsidR="00875545">
        <w:rPr>
          <w:rFonts w:ascii="Arial" w:hAnsi="Arial" w:cs="Arial"/>
          <w:sz w:val="20"/>
          <w:szCs w:val="20"/>
        </w:rPr>
        <w:t>Formulár platieb</w:t>
      </w:r>
    </w:p>
    <w:p w14:paraId="65B71A70" w14:textId="77777777" w:rsidR="00F84B24" w:rsidRPr="00F34557" w:rsidRDefault="00F84B24" w:rsidP="00F34557">
      <w:pPr>
        <w:tabs>
          <w:tab w:val="left" w:pos="1985"/>
          <w:tab w:val="left" w:pos="2880"/>
        </w:tabs>
        <w:rPr>
          <w:rFonts w:ascii="Arial" w:hAnsi="Arial" w:cs="Arial"/>
          <w:sz w:val="20"/>
          <w:szCs w:val="20"/>
        </w:rPr>
      </w:pPr>
    </w:p>
    <w:p w14:paraId="3A98E773" w14:textId="77777777" w:rsidR="00365236" w:rsidRPr="00F34557" w:rsidRDefault="00365236" w:rsidP="00F34557">
      <w:pPr>
        <w:tabs>
          <w:tab w:val="left" w:pos="1985"/>
          <w:tab w:val="left" w:pos="2880"/>
        </w:tabs>
        <w:ind w:left="2880" w:hanging="2880"/>
        <w:rPr>
          <w:rFonts w:ascii="Arial" w:hAnsi="Arial" w:cs="Arial"/>
          <w:b/>
          <w:bCs/>
          <w:caps/>
          <w:sz w:val="20"/>
          <w:szCs w:val="20"/>
        </w:rPr>
      </w:pPr>
      <w:r w:rsidRPr="00F34557">
        <w:rPr>
          <w:rFonts w:ascii="Arial" w:hAnsi="Arial" w:cs="Arial"/>
          <w:b/>
          <w:bCs/>
          <w:caps/>
          <w:sz w:val="20"/>
          <w:szCs w:val="20"/>
        </w:rPr>
        <w:t>Zväzok 5</w:t>
      </w:r>
      <w:r w:rsidRPr="00F34557">
        <w:rPr>
          <w:rFonts w:ascii="Arial" w:hAnsi="Arial" w:cs="Arial"/>
          <w:b/>
          <w:bCs/>
          <w:caps/>
          <w:sz w:val="20"/>
          <w:szCs w:val="20"/>
        </w:rPr>
        <w:tab/>
        <w:t xml:space="preserve">DOKUMENTÁCIA POSKYTNUTÁ OBJEDNÁVATEĽOM </w:t>
      </w:r>
    </w:p>
    <w:p w14:paraId="16F4002B" w14:textId="5B7AEE1E" w:rsidR="00ED76CE" w:rsidRPr="00F34557" w:rsidRDefault="00BB046D" w:rsidP="00BB046D">
      <w:pPr>
        <w:tabs>
          <w:tab w:val="left" w:pos="1418"/>
          <w:tab w:val="left" w:pos="2880"/>
        </w:tabs>
        <w:ind w:left="2880" w:hanging="895"/>
        <w:rPr>
          <w:rFonts w:ascii="Arial" w:hAnsi="Arial" w:cs="Arial"/>
          <w:bCs/>
          <w:caps/>
          <w:sz w:val="20"/>
          <w:szCs w:val="20"/>
        </w:rPr>
      </w:pPr>
      <w:r w:rsidRPr="001A278B">
        <w:rPr>
          <w:rFonts w:ascii="Arial" w:hAnsi="Arial" w:cs="Arial"/>
          <w:sz w:val="20"/>
          <w:szCs w:val="20"/>
        </w:rPr>
        <w:t xml:space="preserve">Tieto súbory je potrebné ako </w:t>
      </w:r>
      <w:proofErr w:type="spellStart"/>
      <w:r w:rsidRPr="001A278B">
        <w:rPr>
          <w:rFonts w:ascii="Arial" w:hAnsi="Arial" w:cs="Arial"/>
          <w:sz w:val="20"/>
          <w:szCs w:val="20"/>
        </w:rPr>
        <w:t>zazipované</w:t>
      </w:r>
      <w:proofErr w:type="spellEnd"/>
      <w:r w:rsidRPr="001A278B">
        <w:rPr>
          <w:rFonts w:ascii="Arial" w:hAnsi="Arial" w:cs="Arial"/>
          <w:sz w:val="20"/>
          <w:szCs w:val="20"/>
        </w:rPr>
        <w:t xml:space="preserve"> súbory rozbaľovať spolu naraz</w:t>
      </w:r>
    </w:p>
    <w:p w14:paraId="76193395" w14:textId="77777777" w:rsidR="00EA3776" w:rsidRPr="00F34557" w:rsidRDefault="00EA3776" w:rsidP="00F34557">
      <w:pPr>
        <w:pStyle w:val="Nadpis1"/>
        <w:numPr>
          <w:ilvl w:val="0"/>
          <w:numId w:val="0"/>
        </w:numPr>
        <w:rPr>
          <w:rFonts w:ascii="Arial" w:hAnsi="Arial" w:cs="Arial"/>
          <w:sz w:val="20"/>
          <w:szCs w:val="20"/>
        </w:rPr>
      </w:pPr>
    </w:p>
    <w:p w14:paraId="5E4DCA87" w14:textId="77777777" w:rsidR="00A00EDB" w:rsidRDefault="00A00EDB" w:rsidP="00F34557">
      <w:pPr>
        <w:rPr>
          <w:rFonts w:ascii="Arial" w:hAnsi="Arial" w:cs="Arial"/>
          <w:b/>
          <w:bCs/>
          <w:caps/>
          <w:sz w:val="20"/>
          <w:szCs w:val="20"/>
        </w:rPr>
      </w:pPr>
    </w:p>
    <w:p w14:paraId="6CDE0478" w14:textId="77777777" w:rsidR="00DA38D2" w:rsidRDefault="00DA38D2" w:rsidP="00F34557">
      <w:pPr>
        <w:rPr>
          <w:rFonts w:ascii="Arial" w:hAnsi="Arial" w:cs="Arial"/>
          <w:b/>
          <w:bCs/>
          <w:caps/>
          <w:sz w:val="20"/>
          <w:szCs w:val="20"/>
        </w:rPr>
      </w:pPr>
    </w:p>
    <w:p w14:paraId="6B22373D" w14:textId="77777777" w:rsidR="00DA38D2" w:rsidRDefault="00DA38D2" w:rsidP="00F34557">
      <w:pPr>
        <w:rPr>
          <w:rFonts w:ascii="Arial" w:hAnsi="Arial" w:cs="Arial"/>
          <w:b/>
          <w:bCs/>
          <w:caps/>
          <w:sz w:val="20"/>
          <w:szCs w:val="20"/>
        </w:rPr>
      </w:pPr>
    </w:p>
    <w:p w14:paraId="24AE27D8" w14:textId="77777777" w:rsidR="00DA38D2" w:rsidRDefault="00DA38D2" w:rsidP="00F34557">
      <w:pPr>
        <w:rPr>
          <w:rFonts w:ascii="Arial" w:hAnsi="Arial" w:cs="Arial"/>
          <w:b/>
          <w:bCs/>
          <w:caps/>
          <w:sz w:val="20"/>
          <w:szCs w:val="20"/>
        </w:rPr>
      </w:pPr>
    </w:p>
    <w:p w14:paraId="23D47F21" w14:textId="77777777" w:rsidR="00DA38D2" w:rsidRDefault="00DA38D2" w:rsidP="00F34557">
      <w:pPr>
        <w:rPr>
          <w:rFonts w:ascii="Arial" w:hAnsi="Arial" w:cs="Arial"/>
          <w:b/>
          <w:bCs/>
          <w:caps/>
          <w:sz w:val="20"/>
          <w:szCs w:val="20"/>
        </w:rPr>
      </w:pPr>
    </w:p>
    <w:p w14:paraId="5912702E" w14:textId="77777777" w:rsidR="00DA38D2" w:rsidRDefault="00DA38D2" w:rsidP="00F34557">
      <w:pPr>
        <w:rPr>
          <w:rFonts w:ascii="Arial" w:hAnsi="Arial" w:cs="Arial"/>
          <w:b/>
          <w:bCs/>
          <w:caps/>
          <w:sz w:val="20"/>
          <w:szCs w:val="20"/>
        </w:rPr>
      </w:pPr>
    </w:p>
    <w:p w14:paraId="7B081043" w14:textId="77777777" w:rsidR="00DA38D2" w:rsidRDefault="00DA38D2" w:rsidP="00F34557">
      <w:pPr>
        <w:rPr>
          <w:rFonts w:ascii="Arial" w:hAnsi="Arial" w:cs="Arial"/>
          <w:b/>
          <w:bCs/>
          <w:caps/>
          <w:sz w:val="20"/>
          <w:szCs w:val="20"/>
        </w:rPr>
      </w:pPr>
    </w:p>
    <w:p w14:paraId="5BC4B0CC" w14:textId="77777777" w:rsidR="00DA38D2" w:rsidRDefault="00DA38D2" w:rsidP="00F34557">
      <w:pPr>
        <w:rPr>
          <w:rFonts w:ascii="Arial" w:hAnsi="Arial" w:cs="Arial"/>
          <w:b/>
          <w:bCs/>
          <w:caps/>
          <w:sz w:val="20"/>
          <w:szCs w:val="20"/>
        </w:rPr>
      </w:pPr>
    </w:p>
    <w:p w14:paraId="7E73D3BD" w14:textId="77777777" w:rsidR="00DA38D2" w:rsidRPr="00F34557" w:rsidRDefault="00DA38D2" w:rsidP="00F34557">
      <w:pPr>
        <w:rPr>
          <w:rFonts w:ascii="Arial" w:hAnsi="Arial" w:cs="Arial"/>
          <w:smallCaps/>
          <w:sz w:val="20"/>
          <w:szCs w:val="20"/>
        </w:rPr>
      </w:pPr>
    </w:p>
    <w:p w14:paraId="695F8F3B" w14:textId="77777777" w:rsidR="00A00EDB" w:rsidRPr="00F34557" w:rsidRDefault="00A00EDB" w:rsidP="00F34557">
      <w:pPr>
        <w:rPr>
          <w:rFonts w:ascii="Arial" w:hAnsi="Arial" w:cs="Arial"/>
          <w:smallCaps/>
          <w:sz w:val="20"/>
          <w:szCs w:val="20"/>
        </w:rPr>
      </w:pPr>
    </w:p>
    <w:p w14:paraId="1206C3BF" w14:textId="77777777" w:rsidR="00A00EDB" w:rsidRPr="00F34557" w:rsidRDefault="00A00EDB" w:rsidP="00F34557">
      <w:pPr>
        <w:rPr>
          <w:rFonts w:ascii="Arial" w:hAnsi="Arial" w:cs="Arial"/>
          <w:smallCaps/>
          <w:sz w:val="20"/>
          <w:szCs w:val="20"/>
        </w:rPr>
      </w:pPr>
    </w:p>
    <w:p w14:paraId="28902CC9" w14:textId="77777777" w:rsidR="00B538C0" w:rsidRPr="00F34557" w:rsidRDefault="00B538C0" w:rsidP="00F34557">
      <w:pPr>
        <w:jc w:val="center"/>
        <w:rPr>
          <w:rFonts w:ascii="Arial" w:hAnsi="Arial" w:cs="Arial"/>
          <w:smallCaps/>
          <w:sz w:val="20"/>
          <w:szCs w:val="20"/>
        </w:rPr>
      </w:pPr>
    </w:p>
    <w:p w14:paraId="2635BF3D" w14:textId="77777777" w:rsidR="00365236" w:rsidRPr="00F34557" w:rsidRDefault="00365236" w:rsidP="00F34557">
      <w:pPr>
        <w:jc w:val="center"/>
        <w:rPr>
          <w:rFonts w:ascii="Arial" w:hAnsi="Arial" w:cs="Arial"/>
          <w:b/>
          <w:caps/>
          <w:sz w:val="20"/>
          <w:szCs w:val="20"/>
          <w:lang w:eastAsia="en-US"/>
        </w:rPr>
      </w:pPr>
    </w:p>
    <w:p w14:paraId="76F647BF" w14:textId="77777777" w:rsidR="00365236" w:rsidRPr="00F34557" w:rsidRDefault="00365236" w:rsidP="00F34557">
      <w:pPr>
        <w:jc w:val="center"/>
        <w:rPr>
          <w:rFonts w:ascii="Arial" w:hAnsi="Arial" w:cs="Arial"/>
          <w:b/>
          <w:caps/>
          <w:sz w:val="20"/>
          <w:szCs w:val="20"/>
          <w:lang w:eastAsia="en-US"/>
        </w:rPr>
      </w:pPr>
    </w:p>
    <w:p w14:paraId="612B5A41" w14:textId="77777777" w:rsidR="00365236" w:rsidRPr="00F34557" w:rsidRDefault="00365236" w:rsidP="00F34557">
      <w:pPr>
        <w:jc w:val="center"/>
        <w:rPr>
          <w:rFonts w:ascii="Arial" w:hAnsi="Arial" w:cs="Arial"/>
          <w:b/>
          <w:caps/>
          <w:sz w:val="20"/>
          <w:szCs w:val="20"/>
          <w:lang w:eastAsia="en-US"/>
        </w:rPr>
      </w:pPr>
    </w:p>
    <w:p w14:paraId="573250CB" w14:textId="77777777" w:rsidR="00365236" w:rsidRPr="00F34557" w:rsidRDefault="00365236" w:rsidP="00F34557">
      <w:pPr>
        <w:jc w:val="center"/>
        <w:rPr>
          <w:rFonts w:ascii="Arial" w:hAnsi="Arial" w:cs="Arial"/>
          <w:b/>
          <w:caps/>
          <w:sz w:val="20"/>
          <w:szCs w:val="20"/>
          <w:lang w:eastAsia="en-US"/>
        </w:rPr>
      </w:pPr>
    </w:p>
    <w:p w14:paraId="086036DA" w14:textId="77777777" w:rsidR="00E32833" w:rsidRDefault="00E32833" w:rsidP="00F34557">
      <w:pPr>
        <w:jc w:val="center"/>
        <w:rPr>
          <w:rFonts w:ascii="Arial" w:hAnsi="Arial" w:cs="Arial"/>
          <w:b/>
          <w:caps/>
          <w:lang w:eastAsia="en-US"/>
        </w:rPr>
      </w:pPr>
    </w:p>
    <w:p w14:paraId="1DE3EE4D" w14:textId="77777777" w:rsidR="00E32833" w:rsidRDefault="00E32833" w:rsidP="00F34557">
      <w:pPr>
        <w:jc w:val="center"/>
        <w:rPr>
          <w:rFonts w:ascii="Arial" w:hAnsi="Arial" w:cs="Arial"/>
          <w:b/>
          <w:caps/>
          <w:lang w:eastAsia="en-US"/>
        </w:rPr>
      </w:pPr>
    </w:p>
    <w:p w14:paraId="61745D19" w14:textId="77777777" w:rsidR="00E32833" w:rsidRDefault="00E32833" w:rsidP="00F34557">
      <w:pPr>
        <w:jc w:val="center"/>
        <w:rPr>
          <w:rFonts w:ascii="Arial" w:hAnsi="Arial" w:cs="Arial"/>
          <w:b/>
          <w:caps/>
          <w:lang w:eastAsia="en-US"/>
        </w:rPr>
      </w:pPr>
    </w:p>
    <w:p w14:paraId="36DEABA2" w14:textId="77777777" w:rsidR="00E32833" w:rsidRDefault="00E32833" w:rsidP="00F34557">
      <w:pPr>
        <w:jc w:val="center"/>
        <w:rPr>
          <w:rFonts w:ascii="Arial" w:hAnsi="Arial" w:cs="Arial"/>
          <w:b/>
          <w:caps/>
          <w:lang w:eastAsia="en-US"/>
        </w:rPr>
      </w:pPr>
    </w:p>
    <w:p w14:paraId="0382174F" w14:textId="77777777" w:rsidR="00E32833" w:rsidRDefault="00E32833" w:rsidP="00F34557">
      <w:pPr>
        <w:jc w:val="center"/>
        <w:rPr>
          <w:rFonts w:ascii="Arial" w:hAnsi="Arial" w:cs="Arial"/>
          <w:b/>
          <w:caps/>
          <w:lang w:eastAsia="en-US"/>
        </w:rPr>
      </w:pPr>
    </w:p>
    <w:p w14:paraId="0B510FC4" w14:textId="77777777" w:rsidR="00E32833" w:rsidRDefault="00E32833" w:rsidP="00F34557">
      <w:pPr>
        <w:jc w:val="center"/>
        <w:rPr>
          <w:rFonts w:ascii="Arial" w:hAnsi="Arial" w:cs="Arial"/>
          <w:b/>
          <w:caps/>
          <w:lang w:eastAsia="en-US"/>
        </w:rPr>
      </w:pPr>
    </w:p>
    <w:p w14:paraId="0FFD6055" w14:textId="77777777" w:rsidR="00E32833" w:rsidRDefault="00E32833" w:rsidP="00F34557">
      <w:pPr>
        <w:jc w:val="center"/>
        <w:rPr>
          <w:rFonts w:ascii="Arial" w:hAnsi="Arial" w:cs="Arial"/>
          <w:b/>
          <w:caps/>
          <w:lang w:eastAsia="en-US"/>
        </w:rPr>
      </w:pPr>
    </w:p>
    <w:p w14:paraId="7B54DBDC" w14:textId="77777777" w:rsidR="00E32833" w:rsidRDefault="00E32833" w:rsidP="00F34557">
      <w:pPr>
        <w:jc w:val="center"/>
        <w:rPr>
          <w:rFonts w:ascii="Arial" w:hAnsi="Arial" w:cs="Arial"/>
          <w:b/>
          <w:caps/>
          <w:lang w:eastAsia="en-US"/>
        </w:rPr>
      </w:pPr>
    </w:p>
    <w:p w14:paraId="2E22E587" w14:textId="77777777" w:rsidR="00E32833" w:rsidRDefault="00E32833" w:rsidP="00F34557">
      <w:pPr>
        <w:jc w:val="center"/>
        <w:rPr>
          <w:rFonts w:ascii="Arial" w:hAnsi="Arial" w:cs="Arial"/>
          <w:b/>
          <w:caps/>
          <w:lang w:eastAsia="en-US"/>
        </w:rPr>
      </w:pPr>
    </w:p>
    <w:p w14:paraId="35853914" w14:textId="77777777" w:rsidR="00E32833" w:rsidRDefault="00E32833" w:rsidP="00F34557">
      <w:pPr>
        <w:jc w:val="center"/>
        <w:rPr>
          <w:rFonts w:ascii="Arial" w:hAnsi="Arial" w:cs="Arial"/>
          <w:b/>
          <w:caps/>
          <w:lang w:eastAsia="en-US"/>
        </w:rPr>
      </w:pPr>
    </w:p>
    <w:p w14:paraId="1BFBC0DC" w14:textId="77777777" w:rsidR="00542DB6" w:rsidRDefault="00542DB6" w:rsidP="00F34557">
      <w:pPr>
        <w:jc w:val="center"/>
        <w:rPr>
          <w:rFonts w:ascii="Arial" w:hAnsi="Arial" w:cs="Arial"/>
          <w:b/>
          <w:caps/>
          <w:sz w:val="32"/>
          <w:szCs w:val="32"/>
          <w:lang w:eastAsia="en-US"/>
        </w:rPr>
      </w:pPr>
    </w:p>
    <w:p w14:paraId="59D1FEF4" w14:textId="77777777" w:rsidR="00542DB6" w:rsidRDefault="00542DB6" w:rsidP="00F34557">
      <w:pPr>
        <w:jc w:val="center"/>
        <w:rPr>
          <w:rFonts w:ascii="Arial" w:hAnsi="Arial" w:cs="Arial"/>
          <w:b/>
          <w:caps/>
          <w:sz w:val="32"/>
          <w:szCs w:val="32"/>
          <w:lang w:eastAsia="en-US"/>
        </w:rPr>
      </w:pPr>
    </w:p>
    <w:p w14:paraId="40526C24" w14:textId="24227AE9" w:rsidR="00B538C0" w:rsidRPr="0069244B" w:rsidRDefault="00B538C0" w:rsidP="00F34557">
      <w:pPr>
        <w:jc w:val="center"/>
        <w:rPr>
          <w:rFonts w:ascii="Arial" w:hAnsi="Arial" w:cs="Arial"/>
          <w:b/>
          <w:caps/>
          <w:sz w:val="44"/>
          <w:szCs w:val="44"/>
          <w:lang w:eastAsia="en-US"/>
        </w:rPr>
      </w:pPr>
      <w:r w:rsidRPr="0069244B">
        <w:rPr>
          <w:rFonts w:ascii="Arial" w:hAnsi="Arial" w:cs="Arial"/>
          <w:b/>
          <w:caps/>
          <w:sz w:val="44"/>
          <w:szCs w:val="44"/>
          <w:lang w:eastAsia="en-US"/>
        </w:rPr>
        <w:t>Zväzok 1</w:t>
      </w:r>
    </w:p>
    <w:p w14:paraId="350B663D" w14:textId="77777777" w:rsidR="00170CC0" w:rsidRPr="0069244B" w:rsidRDefault="00170CC0" w:rsidP="00F34557">
      <w:pPr>
        <w:jc w:val="center"/>
        <w:rPr>
          <w:rFonts w:ascii="Arial" w:hAnsi="Arial" w:cs="Arial"/>
          <w:b/>
          <w:caps/>
          <w:sz w:val="44"/>
          <w:szCs w:val="44"/>
          <w:lang w:eastAsia="en-US"/>
        </w:rPr>
      </w:pPr>
    </w:p>
    <w:p w14:paraId="115DFEBD" w14:textId="77777777" w:rsidR="00CE49AD" w:rsidRPr="0069244B" w:rsidRDefault="00B538C0" w:rsidP="00F34557">
      <w:pPr>
        <w:jc w:val="center"/>
        <w:rPr>
          <w:rFonts w:ascii="Arial" w:hAnsi="Arial" w:cs="Arial"/>
          <w:b/>
          <w:caps/>
          <w:sz w:val="44"/>
          <w:szCs w:val="44"/>
          <w:lang w:eastAsia="en-US"/>
        </w:rPr>
      </w:pPr>
      <w:r w:rsidRPr="0069244B">
        <w:rPr>
          <w:rFonts w:ascii="Arial" w:hAnsi="Arial" w:cs="Arial"/>
          <w:b/>
          <w:caps/>
          <w:sz w:val="44"/>
          <w:szCs w:val="44"/>
          <w:lang w:eastAsia="en-US"/>
        </w:rPr>
        <w:t xml:space="preserve">Pokyny pre </w:t>
      </w:r>
    </w:p>
    <w:p w14:paraId="5E026490" w14:textId="02EE2643" w:rsidR="00B538C0" w:rsidRPr="0069244B" w:rsidRDefault="00C027E6" w:rsidP="00F34557">
      <w:pPr>
        <w:jc w:val="center"/>
        <w:rPr>
          <w:rFonts w:ascii="Arial" w:hAnsi="Arial" w:cs="Arial"/>
          <w:b/>
          <w:caps/>
          <w:sz w:val="44"/>
          <w:szCs w:val="44"/>
          <w:lang w:eastAsia="en-US"/>
        </w:rPr>
      </w:pPr>
      <w:r w:rsidRPr="0069244B">
        <w:rPr>
          <w:rFonts w:ascii="Arial" w:hAnsi="Arial" w:cs="Arial"/>
          <w:b/>
          <w:caps/>
          <w:sz w:val="44"/>
          <w:szCs w:val="44"/>
          <w:lang w:eastAsia="en-US"/>
        </w:rPr>
        <w:t>Záujemcov/</w:t>
      </w:r>
      <w:r w:rsidR="00B538C0" w:rsidRPr="0069244B">
        <w:rPr>
          <w:rFonts w:ascii="Arial" w:hAnsi="Arial" w:cs="Arial"/>
          <w:b/>
          <w:caps/>
          <w:sz w:val="44"/>
          <w:szCs w:val="44"/>
          <w:lang w:eastAsia="en-US"/>
        </w:rPr>
        <w:t>uchádzačov</w:t>
      </w:r>
    </w:p>
    <w:p w14:paraId="1CD8C23B" w14:textId="77777777" w:rsidR="005E46E5" w:rsidRPr="00F34557" w:rsidRDefault="005E46E5" w:rsidP="00F34557">
      <w:pPr>
        <w:tabs>
          <w:tab w:val="right" w:leader="underscore" w:pos="9540"/>
        </w:tabs>
        <w:jc w:val="right"/>
        <w:rPr>
          <w:rFonts w:ascii="Arial" w:hAnsi="Arial" w:cs="Arial"/>
          <w:smallCaps/>
          <w:sz w:val="20"/>
          <w:szCs w:val="20"/>
        </w:rPr>
      </w:pPr>
    </w:p>
    <w:p w14:paraId="42A003B6" w14:textId="77777777" w:rsidR="005E46E5" w:rsidRPr="00F34557" w:rsidRDefault="005E46E5" w:rsidP="00F34557">
      <w:pPr>
        <w:tabs>
          <w:tab w:val="right" w:leader="underscore" w:pos="9540"/>
        </w:tabs>
        <w:jc w:val="right"/>
        <w:rPr>
          <w:rFonts w:ascii="Arial" w:hAnsi="Arial" w:cs="Arial"/>
          <w:smallCaps/>
          <w:sz w:val="20"/>
          <w:szCs w:val="20"/>
        </w:rPr>
      </w:pPr>
    </w:p>
    <w:p w14:paraId="0FBB3264" w14:textId="77777777" w:rsidR="005E46E5" w:rsidRPr="00F34557" w:rsidRDefault="005E46E5" w:rsidP="00F34557">
      <w:pPr>
        <w:tabs>
          <w:tab w:val="right" w:leader="underscore" w:pos="9540"/>
        </w:tabs>
        <w:jc w:val="right"/>
        <w:rPr>
          <w:rFonts w:ascii="Arial" w:hAnsi="Arial" w:cs="Arial"/>
          <w:smallCaps/>
          <w:sz w:val="20"/>
          <w:szCs w:val="20"/>
        </w:rPr>
      </w:pPr>
    </w:p>
    <w:p w14:paraId="1B88CE91" w14:textId="77777777" w:rsidR="005E46E5" w:rsidRPr="00F34557" w:rsidRDefault="005E46E5" w:rsidP="00F34557">
      <w:pPr>
        <w:tabs>
          <w:tab w:val="right" w:leader="underscore" w:pos="9540"/>
        </w:tabs>
        <w:jc w:val="right"/>
        <w:rPr>
          <w:rFonts w:ascii="Arial" w:hAnsi="Arial" w:cs="Arial"/>
          <w:smallCaps/>
          <w:sz w:val="20"/>
          <w:szCs w:val="20"/>
        </w:rPr>
      </w:pPr>
    </w:p>
    <w:p w14:paraId="6A6958E8" w14:textId="77777777" w:rsidR="005E46E5" w:rsidRPr="00F34557" w:rsidRDefault="005E46E5" w:rsidP="00F34557">
      <w:pPr>
        <w:tabs>
          <w:tab w:val="right" w:leader="underscore" w:pos="9540"/>
        </w:tabs>
        <w:jc w:val="right"/>
        <w:rPr>
          <w:rFonts w:ascii="Arial" w:hAnsi="Arial" w:cs="Arial"/>
          <w:smallCaps/>
          <w:sz w:val="20"/>
          <w:szCs w:val="20"/>
        </w:rPr>
      </w:pPr>
    </w:p>
    <w:p w14:paraId="4719ACC0" w14:textId="77777777" w:rsidR="00EC379D" w:rsidRPr="00F34557" w:rsidRDefault="00EC379D" w:rsidP="00F34557">
      <w:pPr>
        <w:tabs>
          <w:tab w:val="right" w:leader="underscore" w:pos="9540"/>
        </w:tabs>
        <w:jc w:val="right"/>
        <w:rPr>
          <w:rFonts w:ascii="Arial" w:hAnsi="Arial" w:cs="Arial"/>
          <w:smallCaps/>
          <w:sz w:val="20"/>
          <w:szCs w:val="20"/>
        </w:rPr>
      </w:pPr>
    </w:p>
    <w:p w14:paraId="3F051632" w14:textId="77777777" w:rsidR="00EC379D" w:rsidRPr="00F34557" w:rsidRDefault="00EC379D" w:rsidP="00F34557">
      <w:pPr>
        <w:tabs>
          <w:tab w:val="right" w:leader="underscore" w:pos="9540"/>
        </w:tabs>
        <w:jc w:val="center"/>
        <w:rPr>
          <w:rFonts w:ascii="Arial" w:hAnsi="Arial" w:cs="Arial"/>
          <w:smallCaps/>
          <w:sz w:val="20"/>
          <w:szCs w:val="20"/>
        </w:rPr>
      </w:pPr>
    </w:p>
    <w:p w14:paraId="41314AD7" w14:textId="682ECD53" w:rsidR="00EC379D" w:rsidRDefault="00EC379D" w:rsidP="00F34557">
      <w:pPr>
        <w:tabs>
          <w:tab w:val="right" w:leader="underscore" w:pos="9540"/>
        </w:tabs>
        <w:jc w:val="right"/>
        <w:rPr>
          <w:rFonts w:ascii="Arial" w:hAnsi="Arial" w:cs="Arial"/>
          <w:smallCaps/>
          <w:sz w:val="20"/>
          <w:szCs w:val="20"/>
        </w:rPr>
      </w:pPr>
    </w:p>
    <w:p w14:paraId="6687DE90" w14:textId="05722C5B" w:rsidR="00542DB6" w:rsidRDefault="00542DB6" w:rsidP="00F34557">
      <w:pPr>
        <w:tabs>
          <w:tab w:val="right" w:leader="underscore" w:pos="9540"/>
        </w:tabs>
        <w:jc w:val="right"/>
        <w:rPr>
          <w:rFonts w:ascii="Arial" w:hAnsi="Arial" w:cs="Arial"/>
          <w:smallCaps/>
          <w:sz w:val="20"/>
          <w:szCs w:val="20"/>
        </w:rPr>
      </w:pPr>
    </w:p>
    <w:p w14:paraId="081C6412" w14:textId="4437C52E" w:rsidR="00542DB6" w:rsidRDefault="00542DB6" w:rsidP="00F34557">
      <w:pPr>
        <w:tabs>
          <w:tab w:val="right" w:leader="underscore" w:pos="9540"/>
        </w:tabs>
        <w:jc w:val="right"/>
        <w:rPr>
          <w:rFonts w:ascii="Arial" w:hAnsi="Arial" w:cs="Arial"/>
          <w:smallCaps/>
          <w:sz w:val="20"/>
          <w:szCs w:val="20"/>
        </w:rPr>
      </w:pPr>
    </w:p>
    <w:p w14:paraId="2A9449DB" w14:textId="15E22FBA" w:rsidR="00542DB6" w:rsidRDefault="00542DB6" w:rsidP="00F34557">
      <w:pPr>
        <w:tabs>
          <w:tab w:val="right" w:leader="underscore" w:pos="9540"/>
        </w:tabs>
        <w:jc w:val="right"/>
        <w:rPr>
          <w:rFonts w:ascii="Arial" w:hAnsi="Arial" w:cs="Arial"/>
          <w:smallCaps/>
          <w:sz w:val="20"/>
          <w:szCs w:val="20"/>
        </w:rPr>
      </w:pPr>
    </w:p>
    <w:p w14:paraId="214DABE5" w14:textId="3BC821F2" w:rsidR="00542DB6" w:rsidRDefault="00542DB6" w:rsidP="00F34557">
      <w:pPr>
        <w:tabs>
          <w:tab w:val="right" w:leader="underscore" w:pos="9540"/>
        </w:tabs>
        <w:jc w:val="right"/>
        <w:rPr>
          <w:rFonts w:ascii="Arial" w:hAnsi="Arial" w:cs="Arial"/>
          <w:smallCaps/>
          <w:sz w:val="20"/>
          <w:szCs w:val="20"/>
        </w:rPr>
      </w:pPr>
    </w:p>
    <w:p w14:paraId="07CB0BC5" w14:textId="138F49A7" w:rsidR="00542DB6" w:rsidRDefault="00542DB6" w:rsidP="00F34557">
      <w:pPr>
        <w:tabs>
          <w:tab w:val="right" w:leader="underscore" w:pos="9540"/>
        </w:tabs>
        <w:jc w:val="right"/>
        <w:rPr>
          <w:rFonts w:ascii="Arial" w:hAnsi="Arial" w:cs="Arial"/>
          <w:smallCaps/>
          <w:sz w:val="20"/>
          <w:szCs w:val="20"/>
        </w:rPr>
      </w:pPr>
    </w:p>
    <w:p w14:paraId="7A5B5E64" w14:textId="77777777" w:rsidR="0038761A" w:rsidRDefault="0038761A" w:rsidP="00BB046D">
      <w:pPr>
        <w:tabs>
          <w:tab w:val="right" w:leader="underscore" w:pos="9540"/>
        </w:tabs>
        <w:rPr>
          <w:rFonts w:ascii="Arial" w:hAnsi="Arial" w:cs="Arial"/>
          <w:smallCaps/>
          <w:sz w:val="20"/>
          <w:szCs w:val="20"/>
        </w:rPr>
      </w:pPr>
    </w:p>
    <w:p w14:paraId="0BA31264" w14:textId="77777777" w:rsidR="00BB046D" w:rsidRDefault="00BB046D" w:rsidP="00BB046D">
      <w:pPr>
        <w:tabs>
          <w:tab w:val="right" w:leader="underscore" w:pos="9540"/>
        </w:tabs>
        <w:rPr>
          <w:rFonts w:ascii="Arial" w:hAnsi="Arial" w:cs="Arial"/>
          <w:smallCaps/>
          <w:sz w:val="20"/>
          <w:szCs w:val="20"/>
        </w:rPr>
      </w:pPr>
    </w:p>
    <w:p w14:paraId="042B9529" w14:textId="77777777" w:rsidR="00BB046D" w:rsidRPr="00F34557" w:rsidRDefault="00BB046D" w:rsidP="00BB046D">
      <w:pPr>
        <w:tabs>
          <w:tab w:val="right" w:leader="underscore" w:pos="9540"/>
        </w:tabs>
        <w:rPr>
          <w:rFonts w:ascii="Arial" w:hAnsi="Arial" w:cs="Arial"/>
          <w:smallCaps/>
          <w:sz w:val="20"/>
          <w:szCs w:val="20"/>
        </w:rPr>
      </w:pPr>
    </w:p>
    <w:p w14:paraId="72D32EF3" w14:textId="77777777" w:rsidR="00EC379D" w:rsidRPr="00F34557" w:rsidRDefault="00EC379D" w:rsidP="00F34557">
      <w:pPr>
        <w:tabs>
          <w:tab w:val="right" w:leader="underscore" w:pos="9540"/>
        </w:tabs>
        <w:jc w:val="right"/>
        <w:rPr>
          <w:rFonts w:ascii="Arial" w:hAnsi="Arial" w:cs="Arial"/>
          <w:smallCaps/>
          <w:sz w:val="20"/>
          <w:szCs w:val="20"/>
        </w:rPr>
      </w:pPr>
      <w:bookmarkStart w:id="3" w:name="_Hlk157500395"/>
    </w:p>
    <w:p w14:paraId="340D0EEB" w14:textId="77777777" w:rsidR="00D87876" w:rsidRPr="00F34557" w:rsidRDefault="00D87876" w:rsidP="00F34557">
      <w:pPr>
        <w:pStyle w:val="Nadpis5"/>
        <w:jc w:val="both"/>
        <w:rPr>
          <w:rFonts w:ascii="Arial" w:hAnsi="Arial" w:cs="Arial"/>
          <w:sz w:val="20"/>
          <w:szCs w:val="20"/>
        </w:rPr>
      </w:pPr>
      <w:r w:rsidRPr="00F34557">
        <w:rPr>
          <w:rFonts w:ascii="Arial" w:hAnsi="Arial" w:cs="Arial"/>
          <w:sz w:val="20"/>
          <w:szCs w:val="20"/>
        </w:rPr>
        <w:t xml:space="preserve">OBSAH: </w:t>
      </w:r>
    </w:p>
    <w:p w14:paraId="7402118E" w14:textId="77777777" w:rsidR="00D87876" w:rsidRPr="00F34557" w:rsidRDefault="00D87876" w:rsidP="00F34557">
      <w:pPr>
        <w:tabs>
          <w:tab w:val="left" w:pos="1260"/>
        </w:tabs>
        <w:jc w:val="both"/>
        <w:rPr>
          <w:rFonts w:ascii="Arial" w:eastAsia="Arial Unicode MS" w:hAnsi="Arial" w:cs="Arial"/>
          <w:sz w:val="20"/>
          <w:szCs w:val="20"/>
        </w:rPr>
      </w:pPr>
    </w:p>
    <w:p w14:paraId="3B198EA8" w14:textId="79864738" w:rsidR="00636394" w:rsidRPr="00F34557" w:rsidRDefault="005D537A" w:rsidP="00F34557">
      <w:pPr>
        <w:tabs>
          <w:tab w:val="left" w:pos="540"/>
          <w:tab w:val="left" w:pos="1134"/>
        </w:tabs>
        <w:ind w:left="1134" w:hanging="1134"/>
        <w:jc w:val="both"/>
        <w:rPr>
          <w:rFonts w:ascii="Arial" w:hAnsi="Arial" w:cs="Arial"/>
          <w:b/>
          <w:bCs/>
          <w:smallCaps/>
          <w:sz w:val="20"/>
          <w:szCs w:val="20"/>
        </w:rPr>
      </w:pPr>
      <w:r w:rsidRPr="00F34557">
        <w:rPr>
          <w:rFonts w:ascii="Arial" w:hAnsi="Arial" w:cs="Arial"/>
          <w:b/>
          <w:bCs/>
          <w:sz w:val="20"/>
          <w:szCs w:val="20"/>
        </w:rPr>
        <w:t xml:space="preserve">ČASŤ </w:t>
      </w:r>
      <w:r w:rsidR="00D87876" w:rsidRPr="00F34557">
        <w:rPr>
          <w:rFonts w:ascii="Arial" w:hAnsi="Arial" w:cs="Arial"/>
          <w:b/>
          <w:bCs/>
          <w:sz w:val="20"/>
          <w:szCs w:val="20"/>
        </w:rPr>
        <w:t>A</w:t>
      </w:r>
      <w:r w:rsidR="00636394" w:rsidRPr="00F34557">
        <w:rPr>
          <w:rFonts w:ascii="Arial" w:hAnsi="Arial" w:cs="Arial"/>
          <w:b/>
          <w:bCs/>
          <w:sz w:val="20"/>
          <w:szCs w:val="20"/>
        </w:rPr>
        <w:t>.</w:t>
      </w:r>
      <w:r w:rsidR="00D87876" w:rsidRPr="00F34557">
        <w:rPr>
          <w:rFonts w:ascii="Arial" w:hAnsi="Arial" w:cs="Arial"/>
          <w:b/>
          <w:bCs/>
          <w:sz w:val="20"/>
          <w:szCs w:val="20"/>
        </w:rPr>
        <w:t>1</w:t>
      </w:r>
      <w:r w:rsidRPr="00F34557">
        <w:rPr>
          <w:rFonts w:ascii="Arial" w:hAnsi="Arial" w:cs="Arial"/>
          <w:b/>
          <w:bCs/>
          <w:sz w:val="20"/>
          <w:szCs w:val="20"/>
        </w:rPr>
        <w:t xml:space="preserve"> </w:t>
      </w:r>
      <w:r w:rsidR="0057325F" w:rsidRPr="00F34557">
        <w:rPr>
          <w:rFonts w:ascii="Arial" w:hAnsi="Arial" w:cs="Arial"/>
          <w:b/>
          <w:bCs/>
          <w:sz w:val="20"/>
          <w:szCs w:val="20"/>
        </w:rPr>
        <w:tab/>
      </w:r>
      <w:r w:rsidR="00E32833">
        <w:rPr>
          <w:rFonts w:ascii="Arial" w:hAnsi="Arial" w:cs="Arial"/>
          <w:b/>
          <w:bCs/>
          <w:sz w:val="20"/>
          <w:szCs w:val="20"/>
        </w:rPr>
        <w:tab/>
      </w:r>
      <w:r w:rsidR="00E32833">
        <w:rPr>
          <w:rFonts w:ascii="Arial" w:hAnsi="Arial" w:cs="Arial"/>
          <w:b/>
          <w:bCs/>
          <w:sz w:val="20"/>
          <w:szCs w:val="20"/>
        </w:rPr>
        <w:tab/>
      </w:r>
      <w:r w:rsidR="00636394" w:rsidRPr="00F34557">
        <w:rPr>
          <w:rFonts w:ascii="Arial" w:hAnsi="Arial" w:cs="Arial"/>
          <w:b/>
          <w:bCs/>
          <w:sz w:val="20"/>
          <w:szCs w:val="20"/>
        </w:rPr>
        <w:tab/>
      </w:r>
      <w:r w:rsidR="0057325F" w:rsidRPr="00F34557">
        <w:rPr>
          <w:rFonts w:ascii="Arial" w:hAnsi="Arial" w:cs="Arial"/>
          <w:b/>
          <w:bCs/>
          <w:sz w:val="20"/>
          <w:szCs w:val="20"/>
        </w:rPr>
        <w:t xml:space="preserve">POKYNY PRE </w:t>
      </w:r>
      <w:r w:rsidR="00B55ABF" w:rsidRPr="00F34557">
        <w:rPr>
          <w:rFonts w:ascii="Arial" w:hAnsi="Arial" w:cs="Arial"/>
          <w:b/>
          <w:bCs/>
          <w:sz w:val="20"/>
          <w:szCs w:val="20"/>
        </w:rPr>
        <w:t>ZÁUJEMCOV/</w:t>
      </w:r>
      <w:r w:rsidR="0057325F" w:rsidRPr="00F34557">
        <w:rPr>
          <w:rFonts w:ascii="Arial" w:hAnsi="Arial" w:cs="Arial"/>
          <w:b/>
          <w:bCs/>
          <w:sz w:val="20"/>
          <w:szCs w:val="20"/>
        </w:rPr>
        <w:t>UCHÁDZAČOV</w:t>
      </w:r>
    </w:p>
    <w:p w14:paraId="5444A9F2" w14:textId="6ACFA5D3" w:rsidR="00D87876" w:rsidRPr="00F34557" w:rsidRDefault="00D87876" w:rsidP="00F34557">
      <w:pPr>
        <w:tabs>
          <w:tab w:val="left" w:pos="540"/>
          <w:tab w:val="left" w:pos="1134"/>
          <w:tab w:val="left" w:pos="1701"/>
        </w:tabs>
        <w:ind w:left="1134" w:hanging="1134"/>
        <w:jc w:val="both"/>
        <w:rPr>
          <w:rFonts w:ascii="Arial" w:hAnsi="Arial" w:cs="Arial"/>
          <w:b/>
          <w:bCs/>
          <w:smallCaps/>
          <w:sz w:val="20"/>
          <w:szCs w:val="20"/>
        </w:rPr>
      </w:pPr>
      <w:r w:rsidRPr="00F34557">
        <w:rPr>
          <w:rFonts w:ascii="Arial" w:hAnsi="Arial" w:cs="Arial"/>
          <w:sz w:val="20"/>
          <w:szCs w:val="20"/>
        </w:rPr>
        <w:t xml:space="preserve">Časť I. </w:t>
      </w:r>
      <w:r w:rsidRPr="00F34557">
        <w:rPr>
          <w:rFonts w:ascii="Arial" w:hAnsi="Arial" w:cs="Arial"/>
          <w:sz w:val="20"/>
          <w:szCs w:val="20"/>
        </w:rPr>
        <w:tab/>
      </w:r>
      <w:r w:rsidR="00636394" w:rsidRPr="00F34557">
        <w:rPr>
          <w:rFonts w:ascii="Arial" w:hAnsi="Arial" w:cs="Arial"/>
          <w:sz w:val="20"/>
          <w:szCs w:val="20"/>
        </w:rPr>
        <w:tab/>
      </w:r>
      <w:r w:rsidRPr="00F34557">
        <w:rPr>
          <w:rFonts w:ascii="Arial" w:hAnsi="Arial" w:cs="Arial"/>
          <w:sz w:val="20"/>
          <w:szCs w:val="20"/>
        </w:rPr>
        <w:t>Všeobecné informácie</w:t>
      </w:r>
    </w:p>
    <w:p w14:paraId="693884EC" w14:textId="531C7071" w:rsidR="00D87876" w:rsidRPr="00F34557" w:rsidRDefault="005D537A" w:rsidP="00F34557">
      <w:pPr>
        <w:tabs>
          <w:tab w:val="num" w:pos="576"/>
          <w:tab w:val="left" w:pos="1701"/>
          <w:tab w:val="left" w:pos="2340"/>
          <w:tab w:val="left" w:pos="2880"/>
        </w:tabs>
        <w:ind w:left="1134" w:hanging="1134"/>
        <w:jc w:val="both"/>
        <w:rPr>
          <w:rFonts w:ascii="Arial" w:hAnsi="Arial" w:cs="Arial"/>
          <w:sz w:val="20"/>
          <w:szCs w:val="20"/>
        </w:rPr>
      </w:pPr>
      <w:r w:rsidRPr="00F34557">
        <w:rPr>
          <w:rFonts w:ascii="Arial" w:hAnsi="Arial" w:cs="Arial"/>
          <w:sz w:val="20"/>
          <w:szCs w:val="20"/>
        </w:rPr>
        <w:t>Časť II.</w:t>
      </w:r>
      <w:r w:rsidR="00D87876" w:rsidRPr="00F34557">
        <w:rPr>
          <w:rFonts w:ascii="Arial" w:hAnsi="Arial" w:cs="Arial"/>
          <w:sz w:val="20"/>
          <w:szCs w:val="20"/>
        </w:rPr>
        <w:tab/>
      </w:r>
      <w:r w:rsidR="00636394" w:rsidRPr="00F34557">
        <w:rPr>
          <w:rFonts w:ascii="Arial" w:hAnsi="Arial" w:cs="Arial"/>
          <w:sz w:val="20"/>
          <w:szCs w:val="20"/>
        </w:rPr>
        <w:tab/>
      </w:r>
      <w:r w:rsidR="00D87876" w:rsidRPr="00F34557">
        <w:rPr>
          <w:rFonts w:ascii="Arial" w:hAnsi="Arial" w:cs="Arial"/>
          <w:sz w:val="20"/>
          <w:szCs w:val="20"/>
        </w:rPr>
        <w:t>Komunikácia a vysvetľovanie</w:t>
      </w:r>
    </w:p>
    <w:p w14:paraId="38505409" w14:textId="05128987" w:rsidR="00D87876" w:rsidRPr="00F34557" w:rsidRDefault="005D537A" w:rsidP="00F34557">
      <w:pPr>
        <w:tabs>
          <w:tab w:val="num" w:pos="576"/>
          <w:tab w:val="left" w:pos="1701"/>
        </w:tabs>
        <w:ind w:left="1134" w:hanging="1134"/>
        <w:jc w:val="both"/>
        <w:rPr>
          <w:rFonts w:ascii="Arial" w:hAnsi="Arial" w:cs="Arial"/>
          <w:sz w:val="20"/>
          <w:szCs w:val="20"/>
        </w:rPr>
      </w:pPr>
      <w:r w:rsidRPr="00F34557">
        <w:rPr>
          <w:rFonts w:ascii="Arial" w:hAnsi="Arial" w:cs="Arial"/>
          <w:sz w:val="20"/>
          <w:szCs w:val="20"/>
        </w:rPr>
        <w:t>Časť III.</w:t>
      </w:r>
      <w:r w:rsidR="00D87876" w:rsidRPr="00F34557">
        <w:rPr>
          <w:rFonts w:ascii="Arial" w:hAnsi="Arial" w:cs="Arial"/>
          <w:sz w:val="20"/>
          <w:szCs w:val="20"/>
        </w:rPr>
        <w:tab/>
      </w:r>
      <w:r w:rsidR="00636394" w:rsidRPr="00F34557">
        <w:rPr>
          <w:rFonts w:ascii="Arial" w:hAnsi="Arial" w:cs="Arial"/>
          <w:sz w:val="20"/>
          <w:szCs w:val="20"/>
        </w:rPr>
        <w:tab/>
      </w:r>
      <w:r w:rsidR="00D87876" w:rsidRPr="00F34557">
        <w:rPr>
          <w:rFonts w:ascii="Arial" w:hAnsi="Arial" w:cs="Arial"/>
          <w:sz w:val="20"/>
          <w:szCs w:val="20"/>
        </w:rPr>
        <w:t>Príprava ponuky</w:t>
      </w:r>
    </w:p>
    <w:p w14:paraId="7CB4B23C" w14:textId="33CBC19C" w:rsidR="00D87876" w:rsidRPr="00F34557" w:rsidRDefault="005D537A" w:rsidP="00F34557">
      <w:pPr>
        <w:tabs>
          <w:tab w:val="num" w:pos="576"/>
          <w:tab w:val="left" w:pos="2340"/>
          <w:tab w:val="left" w:pos="2880"/>
        </w:tabs>
        <w:ind w:left="1701" w:hanging="1701"/>
        <w:jc w:val="both"/>
        <w:rPr>
          <w:rFonts w:ascii="Arial" w:hAnsi="Arial" w:cs="Arial"/>
          <w:sz w:val="20"/>
          <w:szCs w:val="20"/>
        </w:rPr>
      </w:pPr>
      <w:r w:rsidRPr="00F34557">
        <w:rPr>
          <w:rFonts w:ascii="Arial" w:hAnsi="Arial" w:cs="Arial"/>
          <w:sz w:val="20"/>
          <w:szCs w:val="20"/>
        </w:rPr>
        <w:t>Časť IV.</w:t>
      </w:r>
      <w:r w:rsidR="00D87876" w:rsidRPr="00F34557">
        <w:rPr>
          <w:rFonts w:ascii="Arial" w:hAnsi="Arial" w:cs="Arial"/>
          <w:sz w:val="20"/>
          <w:szCs w:val="20"/>
        </w:rPr>
        <w:tab/>
        <w:t>Predkladanie pon</w:t>
      </w:r>
      <w:r w:rsidR="00BB046D">
        <w:rPr>
          <w:rFonts w:ascii="Arial" w:hAnsi="Arial" w:cs="Arial"/>
          <w:sz w:val="20"/>
          <w:szCs w:val="20"/>
        </w:rPr>
        <w:t>u</w:t>
      </w:r>
      <w:r w:rsidR="00D87876" w:rsidRPr="00F34557">
        <w:rPr>
          <w:rFonts w:ascii="Arial" w:hAnsi="Arial" w:cs="Arial"/>
          <w:sz w:val="20"/>
          <w:szCs w:val="20"/>
        </w:rPr>
        <w:t>k</w:t>
      </w:r>
      <w:r w:rsidR="00BB046D">
        <w:rPr>
          <w:rFonts w:ascii="Arial" w:hAnsi="Arial" w:cs="Arial"/>
          <w:sz w:val="20"/>
          <w:szCs w:val="20"/>
        </w:rPr>
        <w:t>y</w:t>
      </w:r>
    </w:p>
    <w:p w14:paraId="3B26A740" w14:textId="77777777" w:rsidR="00D87876" w:rsidRPr="00F34557" w:rsidRDefault="005D537A" w:rsidP="00F34557">
      <w:pPr>
        <w:tabs>
          <w:tab w:val="num" w:pos="576"/>
          <w:tab w:val="left" w:pos="2340"/>
          <w:tab w:val="left" w:pos="2880"/>
        </w:tabs>
        <w:ind w:left="1701" w:hanging="1701"/>
        <w:jc w:val="both"/>
        <w:rPr>
          <w:rFonts w:ascii="Arial" w:hAnsi="Arial" w:cs="Arial"/>
          <w:sz w:val="20"/>
          <w:szCs w:val="20"/>
        </w:rPr>
      </w:pPr>
      <w:r w:rsidRPr="00F34557">
        <w:rPr>
          <w:rFonts w:ascii="Arial" w:hAnsi="Arial" w:cs="Arial"/>
          <w:sz w:val="20"/>
          <w:szCs w:val="20"/>
        </w:rPr>
        <w:t>Časť V.</w:t>
      </w:r>
      <w:r w:rsidR="00D87876" w:rsidRPr="00F34557">
        <w:rPr>
          <w:rFonts w:ascii="Arial" w:hAnsi="Arial" w:cs="Arial"/>
          <w:sz w:val="20"/>
          <w:szCs w:val="20"/>
        </w:rPr>
        <w:tab/>
        <w:t>Otváranie a vyhodnotenie ponúk</w:t>
      </w:r>
    </w:p>
    <w:p w14:paraId="54EB1B0A" w14:textId="77777777" w:rsidR="00D87876" w:rsidRPr="00F34557" w:rsidRDefault="00D87876" w:rsidP="00F34557">
      <w:pPr>
        <w:tabs>
          <w:tab w:val="num" w:pos="576"/>
          <w:tab w:val="left" w:pos="2340"/>
          <w:tab w:val="left" w:pos="2880"/>
          <w:tab w:val="left" w:pos="3420"/>
        </w:tabs>
        <w:ind w:left="1701" w:hanging="1701"/>
        <w:jc w:val="both"/>
        <w:rPr>
          <w:rFonts w:ascii="Arial" w:hAnsi="Arial" w:cs="Arial"/>
          <w:sz w:val="20"/>
          <w:szCs w:val="20"/>
        </w:rPr>
      </w:pPr>
      <w:r w:rsidRPr="00F34557">
        <w:rPr>
          <w:rFonts w:ascii="Arial" w:hAnsi="Arial" w:cs="Arial"/>
          <w:sz w:val="20"/>
          <w:szCs w:val="20"/>
        </w:rPr>
        <w:t>Časť VI.</w:t>
      </w:r>
      <w:r w:rsidRPr="00F34557">
        <w:rPr>
          <w:rFonts w:ascii="Arial" w:hAnsi="Arial" w:cs="Arial"/>
          <w:sz w:val="20"/>
          <w:szCs w:val="20"/>
        </w:rPr>
        <w:tab/>
        <w:t xml:space="preserve">Dôvernosť a etika vo verejnom obstarávaní </w:t>
      </w:r>
    </w:p>
    <w:p w14:paraId="5A7931D6" w14:textId="73223337" w:rsidR="00D87876" w:rsidRPr="00F34557" w:rsidRDefault="00D87876" w:rsidP="00F34557">
      <w:pPr>
        <w:tabs>
          <w:tab w:val="num" w:pos="576"/>
          <w:tab w:val="left" w:pos="2340"/>
          <w:tab w:val="left" w:pos="2880"/>
          <w:tab w:val="left" w:pos="3420"/>
        </w:tabs>
        <w:ind w:left="1701" w:hanging="1701"/>
        <w:jc w:val="both"/>
        <w:rPr>
          <w:rFonts w:ascii="Arial" w:hAnsi="Arial" w:cs="Arial"/>
          <w:sz w:val="20"/>
          <w:szCs w:val="20"/>
        </w:rPr>
      </w:pPr>
      <w:r w:rsidRPr="00F34557">
        <w:rPr>
          <w:rFonts w:ascii="Arial" w:hAnsi="Arial" w:cs="Arial"/>
          <w:sz w:val="20"/>
          <w:szCs w:val="20"/>
        </w:rPr>
        <w:t>Časť VII.</w:t>
      </w:r>
      <w:r w:rsidRPr="00F34557">
        <w:rPr>
          <w:rFonts w:ascii="Arial" w:hAnsi="Arial" w:cs="Arial"/>
          <w:sz w:val="20"/>
          <w:szCs w:val="20"/>
        </w:rPr>
        <w:tab/>
        <w:t>Prijatie ponuky a uza</w:t>
      </w:r>
      <w:r w:rsidR="00B55ABF" w:rsidRPr="00F34557">
        <w:rPr>
          <w:rFonts w:ascii="Arial" w:hAnsi="Arial" w:cs="Arial"/>
          <w:sz w:val="20"/>
          <w:szCs w:val="20"/>
        </w:rPr>
        <w:t>vr</w:t>
      </w:r>
      <w:r w:rsidRPr="00F34557">
        <w:rPr>
          <w:rFonts w:ascii="Arial" w:hAnsi="Arial" w:cs="Arial"/>
          <w:sz w:val="20"/>
          <w:szCs w:val="20"/>
        </w:rPr>
        <w:t>e</w:t>
      </w:r>
      <w:r w:rsidR="00B55ABF" w:rsidRPr="00F34557">
        <w:rPr>
          <w:rFonts w:ascii="Arial" w:hAnsi="Arial" w:cs="Arial"/>
          <w:sz w:val="20"/>
          <w:szCs w:val="20"/>
        </w:rPr>
        <w:t>t</w:t>
      </w:r>
      <w:r w:rsidRPr="00F34557">
        <w:rPr>
          <w:rFonts w:ascii="Arial" w:hAnsi="Arial" w:cs="Arial"/>
          <w:sz w:val="20"/>
          <w:szCs w:val="20"/>
        </w:rPr>
        <w:t xml:space="preserve">ie </w:t>
      </w:r>
      <w:r w:rsidR="00F6158C">
        <w:rPr>
          <w:rFonts w:ascii="Arial" w:hAnsi="Arial" w:cs="Arial"/>
          <w:sz w:val="20"/>
          <w:szCs w:val="20"/>
        </w:rPr>
        <w:t>z</w:t>
      </w:r>
      <w:r w:rsidRPr="00F34557">
        <w:rPr>
          <w:rFonts w:ascii="Arial" w:hAnsi="Arial" w:cs="Arial"/>
          <w:sz w:val="20"/>
          <w:szCs w:val="20"/>
        </w:rPr>
        <w:t>mluvy</w:t>
      </w:r>
    </w:p>
    <w:p w14:paraId="7679CB76" w14:textId="77777777" w:rsidR="00D87876" w:rsidRPr="00F34557" w:rsidRDefault="00D87876" w:rsidP="00F34557">
      <w:pPr>
        <w:tabs>
          <w:tab w:val="num" w:pos="576"/>
          <w:tab w:val="left" w:pos="2340"/>
          <w:tab w:val="left" w:pos="2880"/>
          <w:tab w:val="left" w:pos="3420"/>
        </w:tabs>
        <w:ind w:left="1701" w:hanging="1701"/>
        <w:jc w:val="both"/>
        <w:rPr>
          <w:rFonts w:ascii="Arial" w:hAnsi="Arial" w:cs="Arial"/>
          <w:sz w:val="20"/>
          <w:szCs w:val="20"/>
        </w:rPr>
      </w:pPr>
      <w:r w:rsidRPr="00F34557">
        <w:rPr>
          <w:rFonts w:ascii="Arial" w:hAnsi="Arial" w:cs="Arial"/>
          <w:sz w:val="20"/>
          <w:szCs w:val="20"/>
        </w:rPr>
        <w:t>Časť VIII.</w:t>
      </w:r>
      <w:r w:rsidRPr="00F34557">
        <w:rPr>
          <w:rFonts w:ascii="Arial" w:hAnsi="Arial" w:cs="Arial"/>
          <w:sz w:val="20"/>
          <w:szCs w:val="20"/>
        </w:rPr>
        <w:tab/>
        <w:t>Záverečné ustanovenia</w:t>
      </w:r>
    </w:p>
    <w:p w14:paraId="397F5D36" w14:textId="77777777" w:rsidR="00D87876" w:rsidRPr="00F34557" w:rsidRDefault="00D87876" w:rsidP="00F34557">
      <w:pPr>
        <w:tabs>
          <w:tab w:val="num" w:pos="576"/>
          <w:tab w:val="left" w:pos="1260"/>
          <w:tab w:val="left" w:pos="1800"/>
          <w:tab w:val="left" w:pos="2340"/>
          <w:tab w:val="left" w:pos="2880"/>
          <w:tab w:val="left" w:pos="3420"/>
        </w:tabs>
        <w:ind w:left="1260" w:hanging="720"/>
        <w:jc w:val="both"/>
        <w:rPr>
          <w:rFonts w:ascii="Arial" w:hAnsi="Arial" w:cs="Arial"/>
          <w:sz w:val="20"/>
          <w:szCs w:val="20"/>
        </w:rPr>
      </w:pPr>
    </w:p>
    <w:p w14:paraId="6627B775" w14:textId="55C51ED4" w:rsidR="00D87876" w:rsidRPr="00F34557" w:rsidRDefault="005D537A" w:rsidP="00F34557">
      <w:pPr>
        <w:tabs>
          <w:tab w:val="left" w:pos="540"/>
        </w:tabs>
        <w:ind w:left="1701" w:right="-172" w:hanging="1701"/>
        <w:jc w:val="both"/>
        <w:rPr>
          <w:rFonts w:ascii="Arial" w:hAnsi="Arial" w:cs="Arial"/>
          <w:b/>
          <w:bCs/>
          <w:smallCaps/>
          <w:sz w:val="20"/>
          <w:szCs w:val="20"/>
        </w:rPr>
      </w:pPr>
      <w:r w:rsidRPr="00F34557">
        <w:rPr>
          <w:rFonts w:ascii="Arial" w:hAnsi="Arial" w:cs="Arial"/>
          <w:b/>
          <w:bCs/>
          <w:smallCaps/>
          <w:sz w:val="20"/>
          <w:szCs w:val="20"/>
        </w:rPr>
        <w:t xml:space="preserve">ČASŤ </w:t>
      </w:r>
      <w:r w:rsidR="00D87876" w:rsidRPr="00F34557">
        <w:rPr>
          <w:rFonts w:ascii="Arial" w:hAnsi="Arial" w:cs="Arial"/>
          <w:b/>
          <w:bCs/>
          <w:smallCaps/>
          <w:sz w:val="20"/>
          <w:szCs w:val="20"/>
        </w:rPr>
        <w:t>A</w:t>
      </w:r>
      <w:r w:rsidR="00636394" w:rsidRPr="00F34557">
        <w:rPr>
          <w:rFonts w:ascii="Arial" w:hAnsi="Arial" w:cs="Arial"/>
          <w:b/>
          <w:bCs/>
          <w:smallCaps/>
          <w:sz w:val="20"/>
          <w:szCs w:val="20"/>
        </w:rPr>
        <w:t>.</w:t>
      </w:r>
      <w:r w:rsidR="00D87876" w:rsidRPr="00F34557">
        <w:rPr>
          <w:rFonts w:ascii="Arial" w:hAnsi="Arial" w:cs="Arial"/>
          <w:b/>
          <w:bCs/>
          <w:smallCaps/>
          <w:sz w:val="20"/>
          <w:szCs w:val="20"/>
        </w:rPr>
        <w:t>2</w:t>
      </w:r>
      <w:r w:rsidR="0057325F" w:rsidRPr="00F34557">
        <w:rPr>
          <w:rFonts w:ascii="Arial" w:hAnsi="Arial" w:cs="Arial"/>
          <w:b/>
          <w:bCs/>
          <w:smallCaps/>
          <w:sz w:val="20"/>
          <w:szCs w:val="20"/>
        </w:rPr>
        <w:tab/>
      </w:r>
      <w:r w:rsidR="00636394" w:rsidRPr="00F34557">
        <w:rPr>
          <w:rFonts w:ascii="Arial" w:hAnsi="Arial" w:cs="Arial"/>
          <w:b/>
          <w:bCs/>
          <w:smallCaps/>
          <w:sz w:val="20"/>
          <w:szCs w:val="20"/>
        </w:rPr>
        <w:tab/>
      </w:r>
      <w:r w:rsidR="0057325F" w:rsidRPr="00F34557">
        <w:rPr>
          <w:rFonts w:ascii="Arial" w:hAnsi="Arial" w:cs="Arial"/>
          <w:b/>
          <w:bCs/>
          <w:sz w:val="20"/>
          <w:szCs w:val="20"/>
        </w:rPr>
        <w:t>KRITÉRI</w:t>
      </w:r>
      <w:r w:rsidR="00D14BE5">
        <w:rPr>
          <w:rFonts w:ascii="Arial" w:hAnsi="Arial" w:cs="Arial"/>
          <w:b/>
          <w:bCs/>
          <w:sz w:val="20"/>
          <w:szCs w:val="20"/>
        </w:rPr>
        <w:t>Á</w:t>
      </w:r>
      <w:r w:rsidR="0057325F" w:rsidRPr="00F34557">
        <w:rPr>
          <w:rFonts w:ascii="Arial" w:hAnsi="Arial" w:cs="Arial"/>
          <w:b/>
          <w:bCs/>
          <w:sz w:val="20"/>
          <w:szCs w:val="20"/>
        </w:rPr>
        <w:t xml:space="preserve"> NA VYHODNOTENIE PONÚK A PRAVIDLÁ </w:t>
      </w:r>
      <w:r w:rsidR="00D14BE5">
        <w:rPr>
          <w:rFonts w:ascii="Arial" w:hAnsi="Arial" w:cs="Arial"/>
          <w:b/>
          <w:bCs/>
          <w:sz w:val="20"/>
          <w:szCs w:val="20"/>
        </w:rPr>
        <w:t xml:space="preserve">ICH </w:t>
      </w:r>
      <w:r w:rsidR="0057325F" w:rsidRPr="00F34557">
        <w:rPr>
          <w:rFonts w:ascii="Arial" w:hAnsi="Arial" w:cs="Arial"/>
          <w:b/>
          <w:bCs/>
          <w:sz w:val="20"/>
          <w:szCs w:val="20"/>
        </w:rPr>
        <w:t>UPLATNENIA</w:t>
      </w:r>
    </w:p>
    <w:p w14:paraId="1CB5F15A" w14:textId="77777777" w:rsidR="005D537A" w:rsidRPr="00F34557" w:rsidRDefault="005D537A" w:rsidP="00F34557">
      <w:pPr>
        <w:tabs>
          <w:tab w:val="left" w:pos="540"/>
        </w:tabs>
        <w:jc w:val="both"/>
        <w:rPr>
          <w:rFonts w:ascii="Arial" w:hAnsi="Arial" w:cs="Arial"/>
          <w:b/>
          <w:bCs/>
          <w:smallCaps/>
          <w:sz w:val="20"/>
          <w:szCs w:val="20"/>
        </w:rPr>
      </w:pPr>
    </w:p>
    <w:p w14:paraId="0AF8C81D" w14:textId="7128ADB0" w:rsidR="00D87876" w:rsidRPr="00F34557" w:rsidRDefault="005D537A" w:rsidP="00F34557">
      <w:pPr>
        <w:tabs>
          <w:tab w:val="left" w:pos="540"/>
        </w:tabs>
        <w:ind w:left="1134" w:hanging="1134"/>
        <w:jc w:val="both"/>
        <w:rPr>
          <w:rFonts w:ascii="Arial" w:hAnsi="Arial" w:cs="Arial"/>
          <w:b/>
          <w:bCs/>
          <w:smallCaps/>
          <w:sz w:val="20"/>
          <w:szCs w:val="20"/>
        </w:rPr>
      </w:pPr>
      <w:r w:rsidRPr="00F34557">
        <w:rPr>
          <w:rFonts w:ascii="Arial" w:hAnsi="Arial" w:cs="Arial"/>
          <w:b/>
          <w:bCs/>
          <w:smallCaps/>
          <w:sz w:val="20"/>
          <w:szCs w:val="20"/>
        </w:rPr>
        <w:t xml:space="preserve">ČASŤ </w:t>
      </w:r>
      <w:r w:rsidR="00D87876" w:rsidRPr="00F34557">
        <w:rPr>
          <w:rFonts w:ascii="Arial" w:hAnsi="Arial" w:cs="Arial"/>
          <w:b/>
          <w:bCs/>
          <w:smallCaps/>
          <w:sz w:val="20"/>
          <w:szCs w:val="20"/>
        </w:rPr>
        <w:t>A</w:t>
      </w:r>
      <w:r w:rsidR="00636394" w:rsidRPr="00F34557">
        <w:rPr>
          <w:rFonts w:ascii="Arial" w:hAnsi="Arial" w:cs="Arial"/>
          <w:b/>
          <w:bCs/>
          <w:smallCaps/>
          <w:sz w:val="20"/>
          <w:szCs w:val="20"/>
        </w:rPr>
        <w:t>.</w:t>
      </w:r>
      <w:r w:rsidR="00D87876" w:rsidRPr="00F34557">
        <w:rPr>
          <w:rFonts w:ascii="Arial" w:hAnsi="Arial" w:cs="Arial"/>
          <w:b/>
          <w:bCs/>
          <w:smallCaps/>
          <w:sz w:val="20"/>
          <w:szCs w:val="20"/>
        </w:rPr>
        <w:t xml:space="preserve">3  </w:t>
      </w:r>
      <w:r w:rsidR="00636394" w:rsidRPr="00F34557">
        <w:rPr>
          <w:rFonts w:ascii="Arial" w:hAnsi="Arial" w:cs="Arial"/>
          <w:b/>
          <w:bCs/>
          <w:smallCaps/>
          <w:sz w:val="20"/>
          <w:szCs w:val="20"/>
        </w:rPr>
        <w:tab/>
      </w:r>
      <w:r w:rsidR="00E32833">
        <w:rPr>
          <w:rFonts w:ascii="Arial" w:hAnsi="Arial" w:cs="Arial"/>
          <w:b/>
          <w:bCs/>
          <w:smallCaps/>
          <w:sz w:val="20"/>
          <w:szCs w:val="20"/>
        </w:rPr>
        <w:tab/>
      </w:r>
      <w:r w:rsidR="00E32833">
        <w:rPr>
          <w:rFonts w:ascii="Arial" w:hAnsi="Arial" w:cs="Arial"/>
          <w:b/>
          <w:bCs/>
          <w:smallCaps/>
          <w:sz w:val="20"/>
          <w:szCs w:val="20"/>
        </w:rPr>
        <w:tab/>
      </w:r>
      <w:r w:rsidR="00636394" w:rsidRPr="00F34557">
        <w:rPr>
          <w:rFonts w:ascii="Arial" w:hAnsi="Arial" w:cs="Arial"/>
          <w:b/>
          <w:bCs/>
          <w:smallCaps/>
          <w:sz w:val="20"/>
          <w:szCs w:val="20"/>
        </w:rPr>
        <w:tab/>
      </w:r>
      <w:r w:rsidR="0057325F" w:rsidRPr="00F34557">
        <w:rPr>
          <w:rFonts w:ascii="Arial" w:hAnsi="Arial" w:cs="Arial"/>
          <w:b/>
          <w:bCs/>
          <w:sz w:val="20"/>
          <w:szCs w:val="20"/>
        </w:rPr>
        <w:t>NÁVRH NA PLNENIE KRITÉRI</w:t>
      </w:r>
      <w:r w:rsidR="0074480A" w:rsidRPr="00F34557">
        <w:rPr>
          <w:rFonts w:ascii="Arial" w:hAnsi="Arial" w:cs="Arial"/>
          <w:b/>
          <w:bCs/>
          <w:sz w:val="20"/>
          <w:szCs w:val="20"/>
        </w:rPr>
        <w:t>A</w:t>
      </w:r>
    </w:p>
    <w:p w14:paraId="0521BFC7" w14:textId="77777777" w:rsidR="00D73E7D" w:rsidRPr="00F34557" w:rsidRDefault="00D73E7D" w:rsidP="00F34557">
      <w:pPr>
        <w:tabs>
          <w:tab w:val="right" w:leader="underscore" w:pos="9540"/>
        </w:tabs>
        <w:jc w:val="center"/>
        <w:rPr>
          <w:rFonts w:ascii="Arial" w:hAnsi="Arial" w:cs="Arial"/>
          <w:smallCaps/>
          <w:noProof/>
          <w:sz w:val="20"/>
          <w:szCs w:val="20"/>
        </w:rPr>
      </w:pPr>
    </w:p>
    <w:p w14:paraId="7AC6F474" w14:textId="77777777" w:rsidR="00D73E7D" w:rsidRPr="00F34557" w:rsidRDefault="00D73E7D" w:rsidP="00F34557">
      <w:pPr>
        <w:tabs>
          <w:tab w:val="right" w:leader="underscore" w:pos="9540"/>
        </w:tabs>
        <w:jc w:val="center"/>
        <w:rPr>
          <w:rFonts w:ascii="Arial" w:hAnsi="Arial" w:cs="Arial"/>
          <w:smallCaps/>
          <w:noProof/>
          <w:sz w:val="20"/>
          <w:szCs w:val="20"/>
        </w:rPr>
      </w:pPr>
    </w:p>
    <w:p w14:paraId="2D7B3DFA" w14:textId="03E46DA5" w:rsidR="00F024DF" w:rsidRPr="00F34557" w:rsidRDefault="00F024DF" w:rsidP="00F34557">
      <w:pPr>
        <w:tabs>
          <w:tab w:val="left" w:pos="3068"/>
          <w:tab w:val="right" w:leader="underscore" w:pos="9540"/>
        </w:tabs>
        <w:jc w:val="center"/>
        <w:rPr>
          <w:rFonts w:ascii="Arial" w:hAnsi="Arial" w:cs="Arial"/>
          <w:b/>
          <w:caps/>
          <w:color w:val="000000"/>
          <w:sz w:val="20"/>
          <w:szCs w:val="20"/>
        </w:rPr>
      </w:pPr>
      <w:bookmarkStart w:id="4" w:name="_Hlk157491219"/>
      <w:r w:rsidRPr="00F34557">
        <w:rPr>
          <w:rFonts w:ascii="Arial" w:hAnsi="Arial" w:cs="Arial"/>
          <w:b/>
          <w:caps/>
          <w:color w:val="000000"/>
          <w:sz w:val="20"/>
          <w:szCs w:val="20"/>
        </w:rPr>
        <w:lastRenderedPageBreak/>
        <w:t>ČasŤ A</w:t>
      </w:r>
      <w:r w:rsidR="00636394" w:rsidRPr="00F34557">
        <w:rPr>
          <w:rFonts w:ascii="Arial" w:hAnsi="Arial" w:cs="Arial"/>
          <w:b/>
          <w:caps/>
          <w:color w:val="000000"/>
          <w:sz w:val="20"/>
          <w:szCs w:val="20"/>
        </w:rPr>
        <w:t>.</w:t>
      </w:r>
      <w:r w:rsidRPr="00F34557">
        <w:rPr>
          <w:rFonts w:ascii="Arial" w:hAnsi="Arial" w:cs="Arial"/>
          <w:b/>
          <w:caps/>
          <w:color w:val="000000"/>
          <w:sz w:val="20"/>
          <w:szCs w:val="20"/>
        </w:rPr>
        <w:t xml:space="preserve">1 POKYNY PRE </w:t>
      </w:r>
      <w:r w:rsidR="00B55ABF" w:rsidRPr="00F34557">
        <w:rPr>
          <w:rFonts w:ascii="Arial" w:hAnsi="Arial" w:cs="Arial"/>
          <w:b/>
          <w:caps/>
          <w:color w:val="000000"/>
          <w:sz w:val="20"/>
          <w:szCs w:val="20"/>
        </w:rPr>
        <w:t>záujemcov/</w:t>
      </w:r>
      <w:r w:rsidRPr="00F34557">
        <w:rPr>
          <w:rFonts w:ascii="Arial" w:hAnsi="Arial" w:cs="Arial"/>
          <w:b/>
          <w:caps/>
          <w:color w:val="000000"/>
          <w:sz w:val="20"/>
          <w:szCs w:val="20"/>
        </w:rPr>
        <w:t>UCHÁDZAČOV</w:t>
      </w:r>
    </w:p>
    <w:p w14:paraId="0BEFF676" w14:textId="77777777" w:rsidR="00F024DF" w:rsidRPr="00F34557" w:rsidRDefault="00F024DF" w:rsidP="00F34557">
      <w:pPr>
        <w:rPr>
          <w:rFonts w:ascii="Arial" w:hAnsi="Arial" w:cs="Arial"/>
          <w:sz w:val="20"/>
          <w:szCs w:val="20"/>
        </w:rPr>
      </w:pPr>
    </w:p>
    <w:p w14:paraId="0FCEC8F7" w14:textId="77777777" w:rsidR="00F024DF" w:rsidRPr="00F34557" w:rsidRDefault="00F024DF" w:rsidP="00F34557">
      <w:pPr>
        <w:jc w:val="center"/>
        <w:rPr>
          <w:rFonts w:ascii="Arial" w:hAnsi="Arial" w:cs="Arial"/>
          <w:b/>
          <w:sz w:val="20"/>
          <w:szCs w:val="20"/>
        </w:rPr>
      </w:pPr>
      <w:r w:rsidRPr="00F34557">
        <w:rPr>
          <w:rFonts w:ascii="Arial" w:hAnsi="Arial" w:cs="Arial"/>
          <w:b/>
          <w:sz w:val="20"/>
          <w:szCs w:val="20"/>
        </w:rPr>
        <w:t>Časť I.</w:t>
      </w:r>
    </w:p>
    <w:p w14:paraId="0B0052C6" w14:textId="1369CAAE" w:rsidR="00F024DF" w:rsidRPr="00F34557" w:rsidRDefault="00F024DF" w:rsidP="00F34557">
      <w:pPr>
        <w:jc w:val="center"/>
        <w:rPr>
          <w:rFonts w:ascii="Arial" w:hAnsi="Arial" w:cs="Arial"/>
          <w:b/>
          <w:sz w:val="20"/>
          <w:szCs w:val="20"/>
        </w:rPr>
      </w:pPr>
      <w:r w:rsidRPr="00F34557">
        <w:rPr>
          <w:rFonts w:ascii="Arial" w:hAnsi="Arial" w:cs="Arial"/>
          <w:b/>
          <w:sz w:val="20"/>
          <w:szCs w:val="20"/>
        </w:rPr>
        <w:t>Všeobecné informácie</w:t>
      </w:r>
    </w:p>
    <w:p w14:paraId="26741B65" w14:textId="7BB17895" w:rsidR="00F024DF" w:rsidRP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Identifikácia verejného obstarávateľa</w:t>
      </w:r>
    </w:p>
    <w:p w14:paraId="752E6FAA" w14:textId="77777777" w:rsidR="00BB046D" w:rsidRDefault="00BB046D" w:rsidP="00677E87">
      <w:pPr>
        <w:pStyle w:val="Odsekzoznamu"/>
        <w:numPr>
          <w:ilvl w:val="0"/>
          <w:numId w:val="30"/>
        </w:numPr>
        <w:tabs>
          <w:tab w:val="left" w:pos="567"/>
        </w:tabs>
        <w:ind w:left="567"/>
        <w:rPr>
          <w:rFonts w:ascii="Arial" w:hAnsi="Arial" w:cs="Arial"/>
          <w:sz w:val="20"/>
          <w:szCs w:val="20"/>
        </w:rPr>
      </w:pPr>
      <w:r>
        <w:rPr>
          <w:rFonts w:ascii="Arial" w:hAnsi="Arial" w:cs="Arial"/>
          <w:sz w:val="20"/>
          <w:szCs w:val="20"/>
        </w:rPr>
        <w:t>Úvodné ustanovenia</w:t>
      </w:r>
    </w:p>
    <w:p w14:paraId="4B6CBC38" w14:textId="20019FC8"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 xml:space="preserve">Druh zákazky a postup </w:t>
      </w:r>
      <w:r w:rsidR="00A13DEB">
        <w:rPr>
          <w:rFonts w:ascii="Arial" w:hAnsi="Arial" w:cs="Arial"/>
          <w:sz w:val="20"/>
          <w:szCs w:val="20"/>
        </w:rPr>
        <w:t>zadávania zákazky</w:t>
      </w:r>
    </w:p>
    <w:p w14:paraId="410912B3"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Predmet zákazky</w:t>
      </w:r>
    </w:p>
    <w:p w14:paraId="1131E606"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Rozdelenie predmetu zákazky</w:t>
      </w:r>
    </w:p>
    <w:p w14:paraId="1A7FBE9B"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Zdroj finančných prostriedkov</w:t>
      </w:r>
    </w:p>
    <w:p w14:paraId="7AAB6D56"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 xml:space="preserve">Typ </w:t>
      </w:r>
      <w:r w:rsidR="00CE5BD3" w:rsidRPr="00BB046D">
        <w:rPr>
          <w:rFonts w:ascii="Arial" w:hAnsi="Arial" w:cs="Arial"/>
          <w:sz w:val="20"/>
          <w:szCs w:val="20"/>
        </w:rPr>
        <w:t>z</w:t>
      </w:r>
      <w:r w:rsidRPr="00BB046D">
        <w:rPr>
          <w:rFonts w:ascii="Arial" w:hAnsi="Arial" w:cs="Arial"/>
          <w:sz w:val="20"/>
          <w:szCs w:val="20"/>
        </w:rPr>
        <w:t>mluvy</w:t>
      </w:r>
    </w:p>
    <w:p w14:paraId="4F4CC11A" w14:textId="77777777" w:rsidR="00BB046D" w:rsidRDefault="00F4339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Miesto a </w:t>
      </w:r>
      <w:r w:rsidR="0003161F" w:rsidRPr="00BB046D">
        <w:rPr>
          <w:rFonts w:ascii="Arial" w:hAnsi="Arial" w:cs="Arial"/>
          <w:sz w:val="20"/>
          <w:szCs w:val="20"/>
        </w:rPr>
        <w:t xml:space="preserve">termín </w:t>
      </w:r>
      <w:r w:rsidR="009719FE" w:rsidRPr="00BB046D">
        <w:rPr>
          <w:rFonts w:ascii="Arial" w:hAnsi="Arial" w:cs="Arial"/>
          <w:sz w:val="20"/>
          <w:szCs w:val="20"/>
        </w:rPr>
        <w:t>plnenia predmetu zákazky</w:t>
      </w:r>
    </w:p>
    <w:p w14:paraId="55A4ACF3" w14:textId="77777777" w:rsidR="00BB046D" w:rsidRDefault="00365DC2"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H</w:t>
      </w:r>
      <w:r w:rsidR="00D17885" w:rsidRPr="00BB046D">
        <w:rPr>
          <w:rFonts w:ascii="Arial" w:hAnsi="Arial" w:cs="Arial"/>
          <w:sz w:val="20"/>
          <w:szCs w:val="20"/>
        </w:rPr>
        <w:t>ospodársky subjekt</w:t>
      </w:r>
    </w:p>
    <w:p w14:paraId="718D3C05"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Záujemca</w:t>
      </w:r>
    </w:p>
    <w:p w14:paraId="481DCD6D"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Uchádzač</w:t>
      </w:r>
    </w:p>
    <w:p w14:paraId="79640350"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Variantné riešenie</w:t>
      </w:r>
    </w:p>
    <w:p w14:paraId="19DF4FA9" w14:textId="77777777" w:rsidR="00BB046D" w:rsidRDefault="00D52B0D"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Lehota viazanosti pon</w:t>
      </w:r>
      <w:r w:rsidR="00466223" w:rsidRPr="00BB046D">
        <w:rPr>
          <w:rFonts w:ascii="Arial" w:hAnsi="Arial" w:cs="Arial"/>
          <w:sz w:val="20"/>
          <w:szCs w:val="20"/>
        </w:rPr>
        <w:t>ú</w:t>
      </w:r>
      <w:r w:rsidRPr="00BB046D">
        <w:rPr>
          <w:rFonts w:ascii="Arial" w:hAnsi="Arial" w:cs="Arial"/>
          <w:sz w:val="20"/>
          <w:szCs w:val="20"/>
        </w:rPr>
        <w:t>k</w:t>
      </w:r>
    </w:p>
    <w:p w14:paraId="7DD54089"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 xml:space="preserve">Náklady na </w:t>
      </w:r>
      <w:r w:rsidR="00B55ABF" w:rsidRPr="00BB046D">
        <w:rPr>
          <w:rFonts w:ascii="Arial" w:hAnsi="Arial" w:cs="Arial"/>
          <w:sz w:val="20"/>
          <w:szCs w:val="20"/>
        </w:rPr>
        <w:t xml:space="preserve">prípravu </w:t>
      </w:r>
      <w:r w:rsidRPr="00BB046D">
        <w:rPr>
          <w:rFonts w:ascii="Arial" w:hAnsi="Arial" w:cs="Arial"/>
          <w:sz w:val="20"/>
          <w:szCs w:val="20"/>
        </w:rPr>
        <w:t>ponuk</w:t>
      </w:r>
      <w:r w:rsidR="00B55ABF" w:rsidRPr="00BB046D">
        <w:rPr>
          <w:rFonts w:ascii="Arial" w:hAnsi="Arial" w:cs="Arial"/>
          <w:sz w:val="20"/>
          <w:szCs w:val="20"/>
        </w:rPr>
        <w:t>y</w:t>
      </w:r>
    </w:p>
    <w:p w14:paraId="6DD36A0E" w14:textId="540FD117" w:rsidR="00F024DF"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Časový harmonogram</w:t>
      </w:r>
      <w:r w:rsidRPr="00BB046D">
        <w:rPr>
          <w:rFonts w:ascii="Arial" w:hAnsi="Arial" w:cs="Arial"/>
          <w:sz w:val="20"/>
          <w:szCs w:val="20"/>
        </w:rPr>
        <w:tab/>
      </w:r>
    </w:p>
    <w:p w14:paraId="7A221F59" w14:textId="77777777" w:rsidR="00BB046D" w:rsidRDefault="00BB046D" w:rsidP="00BB046D">
      <w:pPr>
        <w:pStyle w:val="Odsekzoznamu"/>
        <w:tabs>
          <w:tab w:val="left" w:pos="567"/>
        </w:tabs>
        <w:ind w:left="567"/>
        <w:rPr>
          <w:rFonts w:ascii="Arial" w:hAnsi="Arial" w:cs="Arial"/>
          <w:sz w:val="20"/>
          <w:szCs w:val="20"/>
        </w:rPr>
      </w:pPr>
    </w:p>
    <w:p w14:paraId="65AEFE94" w14:textId="77777777" w:rsidR="00BB046D" w:rsidRPr="00F34557" w:rsidRDefault="00BB046D" w:rsidP="00BB046D">
      <w:pPr>
        <w:jc w:val="center"/>
        <w:rPr>
          <w:rFonts w:ascii="Arial" w:hAnsi="Arial" w:cs="Arial"/>
          <w:b/>
          <w:sz w:val="20"/>
          <w:szCs w:val="20"/>
        </w:rPr>
      </w:pPr>
      <w:r w:rsidRPr="00F34557">
        <w:rPr>
          <w:rFonts w:ascii="Arial" w:hAnsi="Arial" w:cs="Arial"/>
          <w:b/>
          <w:sz w:val="20"/>
          <w:szCs w:val="20"/>
        </w:rPr>
        <w:t>Časť II.</w:t>
      </w:r>
    </w:p>
    <w:p w14:paraId="1D24DDF3" w14:textId="47A55788" w:rsidR="00BB046D" w:rsidRPr="00BB046D" w:rsidRDefault="00BB046D" w:rsidP="00BB046D">
      <w:pPr>
        <w:jc w:val="center"/>
        <w:rPr>
          <w:rFonts w:ascii="Arial" w:hAnsi="Arial" w:cs="Arial"/>
          <w:b/>
          <w:sz w:val="20"/>
          <w:szCs w:val="20"/>
        </w:rPr>
      </w:pPr>
      <w:r w:rsidRPr="00F34557">
        <w:rPr>
          <w:rFonts w:ascii="Arial" w:hAnsi="Arial" w:cs="Arial"/>
          <w:b/>
          <w:sz w:val="20"/>
          <w:szCs w:val="20"/>
        </w:rPr>
        <w:t>Komunikácia a vysvetľovanie</w:t>
      </w:r>
    </w:p>
    <w:p w14:paraId="28FFABEE" w14:textId="77777777" w:rsidR="00BB046D" w:rsidRDefault="00BB046D"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Komunikácia medzi verejným obstarávateľom a záujemcami/uchádzačmi</w:t>
      </w:r>
    </w:p>
    <w:p w14:paraId="30C09945" w14:textId="77777777" w:rsidR="00BB046D" w:rsidRDefault="00ED28EC"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Vysvetlenie informácií</w:t>
      </w:r>
    </w:p>
    <w:p w14:paraId="199BC759" w14:textId="1654AFA5" w:rsidR="00927815"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 xml:space="preserve">Obhliadka miesta plnenia </w:t>
      </w:r>
      <w:r w:rsidR="00B55ABF" w:rsidRPr="00BB046D">
        <w:rPr>
          <w:rFonts w:ascii="Arial" w:hAnsi="Arial" w:cs="Arial"/>
          <w:sz w:val="20"/>
          <w:szCs w:val="20"/>
        </w:rPr>
        <w:t>predmetu zákazky</w:t>
      </w:r>
    </w:p>
    <w:p w14:paraId="24A519C5" w14:textId="77777777" w:rsidR="00927815" w:rsidRPr="00927815" w:rsidRDefault="00927815" w:rsidP="00927815">
      <w:pPr>
        <w:pStyle w:val="Odsekzoznamu"/>
        <w:tabs>
          <w:tab w:val="left" w:pos="567"/>
        </w:tabs>
        <w:ind w:left="567"/>
        <w:rPr>
          <w:rFonts w:ascii="Arial" w:hAnsi="Arial" w:cs="Arial"/>
          <w:sz w:val="20"/>
          <w:szCs w:val="20"/>
        </w:rPr>
      </w:pPr>
    </w:p>
    <w:p w14:paraId="083B624C" w14:textId="77777777" w:rsidR="00927815" w:rsidRPr="00927815" w:rsidRDefault="00927815" w:rsidP="00927815">
      <w:pPr>
        <w:jc w:val="center"/>
        <w:rPr>
          <w:rFonts w:ascii="Arial" w:hAnsi="Arial" w:cs="Arial"/>
          <w:b/>
          <w:sz w:val="20"/>
          <w:szCs w:val="20"/>
        </w:rPr>
      </w:pPr>
      <w:r w:rsidRPr="00927815">
        <w:rPr>
          <w:rFonts w:ascii="Arial" w:hAnsi="Arial" w:cs="Arial"/>
          <w:b/>
          <w:sz w:val="20"/>
          <w:szCs w:val="20"/>
        </w:rPr>
        <w:t>Časť III.</w:t>
      </w:r>
    </w:p>
    <w:p w14:paraId="79E5AA01" w14:textId="4D2870CF" w:rsidR="00927815" w:rsidRPr="00927815" w:rsidRDefault="00927815" w:rsidP="00927815">
      <w:pPr>
        <w:jc w:val="center"/>
        <w:rPr>
          <w:rFonts w:ascii="Arial" w:hAnsi="Arial" w:cs="Arial"/>
          <w:b/>
          <w:sz w:val="20"/>
          <w:szCs w:val="20"/>
        </w:rPr>
      </w:pPr>
      <w:r w:rsidRPr="00927815">
        <w:rPr>
          <w:rFonts w:ascii="Arial" w:hAnsi="Arial" w:cs="Arial"/>
          <w:b/>
          <w:sz w:val="20"/>
          <w:szCs w:val="20"/>
        </w:rPr>
        <w:t>Príprava ponuky</w:t>
      </w:r>
    </w:p>
    <w:p w14:paraId="15E934A7" w14:textId="77777777" w:rsidR="00927815" w:rsidRDefault="00927815" w:rsidP="00677E87">
      <w:pPr>
        <w:pStyle w:val="Odsekzoznamu"/>
        <w:numPr>
          <w:ilvl w:val="0"/>
          <w:numId w:val="30"/>
        </w:numPr>
        <w:tabs>
          <w:tab w:val="left" w:pos="567"/>
        </w:tabs>
        <w:ind w:left="567"/>
        <w:rPr>
          <w:rFonts w:ascii="Arial" w:hAnsi="Arial" w:cs="Arial"/>
          <w:sz w:val="20"/>
          <w:szCs w:val="20"/>
        </w:rPr>
      </w:pPr>
      <w:r w:rsidRPr="00F34557">
        <w:rPr>
          <w:rFonts w:ascii="Arial" w:hAnsi="Arial" w:cs="Arial"/>
          <w:sz w:val="20"/>
          <w:szCs w:val="20"/>
        </w:rPr>
        <w:t>Jazyk ponuky</w:t>
      </w:r>
    </w:p>
    <w:p w14:paraId="4FD4ABE7" w14:textId="77777777" w:rsidR="00927815" w:rsidRDefault="00F024DF"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Obsah a vyhotovenie ponuky</w:t>
      </w:r>
    </w:p>
    <w:p w14:paraId="16B6FE96" w14:textId="6A613F81" w:rsidR="00EE2242" w:rsidRDefault="00EE2242" w:rsidP="00677E87">
      <w:pPr>
        <w:pStyle w:val="Odsekzoznamu"/>
        <w:numPr>
          <w:ilvl w:val="0"/>
          <w:numId w:val="30"/>
        </w:numPr>
        <w:tabs>
          <w:tab w:val="left" w:pos="567"/>
        </w:tabs>
        <w:ind w:left="567"/>
        <w:rPr>
          <w:rFonts w:ascii="Arial" w:hAnsi="Arial" w:cs="Arial"/>
          <w:sz w:val="20"/>
          <w:szCs w:val="20"/>
        </w:rPr>
      </w:pPr>
      <w:r w:rsidRPr="00EE2242">
        <w:rPr>
          <w:rFonts w:ascii="Arial" w:hAnsi="Arial" w:cs="Arial"/>
          <w:sz w:val="20"/>
          <w:szCs w:val="20"/>
        </w:rPr>
        <w:t>Forma a spôsob predkladania ponuky</w:t>
      </w:r>
    </w:p>
    <w:p w14:paraId="700CA470" w14:textId="77777777" w:rsidR="00927815" w:rsidRDefault="00F024DF"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Zábezpeka</w:t>
      </w:r>
    </w:p>
    <w:p w14:paraId="68C0C0E9" w14:textId="41CE2AF3" w:rsidR="00F024DF" w:rsidRDefault="00F024DF"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Mena a ceny uvádzané v</w:t>
      </w:r>
      <w:r w:rsidR="00927815">
        <w:rPr>
          <w:rFonts w:ascii="Arial" w:hAnsi="Arial" w:cs="Arial"/>
          <w:sz w:val="20"/>
          <w:szCs w:val="20"/>
        </w:rPr>
        <w:t> </w:t>
      </w:r>
      <w:r w:rsidRPr="00927815">
        <w:rPr>
          <w:rFonts w:ascii="Arial" w:hAnsi="Arial" w:cs="Arial"/>
          <w:sz w:val="20"/>
          <w:szCs w:val="20"/>
        </w:rPr>
        <w:t>ponuke</w:t>
      </w:r>
    </w:p>
    <w:p w14:paraId="1969DABA" w14:textId="77777777" w:rsidR="00927815" w:rsidRDefault="00927815" w:rsidP="00927815">
      <w:pPr>
        <w:tabs>
          <w:tab w:val="left" w:pos="567"/>
        </w:tabs>
        <w:rPr>
          <w:rFonts w:ascii="Arial" w:hAnsi="Arial" w:cs="Arial"/>
          <w:sz w:val="20"/>
          <w:szCs w:val="20"/>
        </w:rPr>
      </w:pPr>
    </w:p>
    <w:p w14:paraId="3AB031C0" w14:textId="77777777" w:rsidR="00927815" w:rsidRPr="00F34557" w:rsidRDefault="00927815" w:rsidP="00927815">
      <w:pPr>
        <w:jc w:val="center"/>
        <w:rPr>
          <w:rFonts w:ascii="Arial" w:hAnsi="Arial" w:cs="Arial"/>
          <w:b/>
          <w:sz w:val="20"/>
          <w:szCs w:val="20"/>
        </w:rPr>
      </w:pPr>
      <w:r w:rsidRPr="00F34557">
        <w:rPr>
          <w:rFonts w:ascii="Arial" w:hAnsi="Arial" w:cs="Arial"/>
          <w:b/>
          <w:sz w:val="20"/>
          <w:szCs w:val="20"/>
        </w:rPr>
        <w:t>Časť IV.</w:t>
      </w:r>
    </w:p>
    <w:p w14:paraId="38C379D4" w14:textId="5E6B2E02" w:rsidR="00927815" w:rsidRPr="00927815" w:rsidRDefault="00927815" w:rsidP="00927815">
      <w:pPr>
        <w:jc w:val="center"/>
        <w:rPr>
          <w:rFonts w:ascii="Arial" w:hAnsi="Arial" w:cs="Arial"/>
          <w:b/>
          <w:sz w:val="20"/>
          <w:szCs w:val="20"/>
        </w:rPr>
      </w:pPr>
      <w:r w:rsidRPr="00F34557">
        <w:rPr>
          <w:rFonts w:ascii="Arial" w:hAnsi="Arial" w:cs="Arial"/>
          <w:b/>
          <w:sz w:val="20"/>
          <w:szCs w:val="20"/>
        </w:rPr>
        <w:t>Predkladanie ponúk</w:t>
      </w:r>
    </w:p>
    <w:p w14:paraId="24B6EEC9" w14:textId="77777777" w:rsidR="00927815" w:rsidRDefault="00927815" w:rsidP="00677E87">
      <w:pPr>
        <w:pStyle w:val="Odsekzoznamu"/>
        <w:numPr>
          <w:ilvl w:val="0"/>
          <w:numId w:val="30"/>
        </w:numPr>
        <w:tabs>
          <w:tab w:val="left" w:pos="567"/>
        </w:tabs>
        <w:ind w:left="567"/>
        <w:rPr>
          <w:rFonts w:ascii="Arial" w:hAnsi="Arial" w:cs="Arial"/>
          <w:sz w:val="20"/>
          <w:szCs w:val="20"/>
        </w:rPr>
      </w:pPr>
      <w:r w:rsidRPr="00F34557">
        <w:rPr>
          <w:rFonts w:ascii="Arial" w:hAnsi="Arial" w:cs="Arial"/>
          <w:sz w:val="20"/>
          <w:szCs w:val="20"/>
        </w:rPr>
        <w:t>Predloženie ponuky</w:t>
      </w:r>
    </w:p>
    <w:p w14:paraId="4D786CB5" w14:textId="77777777" w:rsidR="00927815" w:rsidRDefault="00EE4CF6"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Registrácia a autentifikácia uchádzača</w:t>
      </w:r>
    </w:p>
    <w:p w14:paraId="0664B50E" w14:textId="77777777" w:rsidR="00927815" w:rsidRDefault="00F024DF"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Doplnenie, zmena a</w:t>
      </w:r>
      <w:r w:rsidR="00DF440E" w:rsidRPr="00927815">
        <w:rPr>
          <w:rFonts w:ascii="Arial" w:hAnsi="Arial" w:cs="Arial"/>
          <w:sz w:val="20"/>
          <w:szCs w:val="20"/>
        </w:rPr>
        <w:t> </w:t>
      </w:r>
      <w:r w:rsidR="00AB55AB" w:rsidRPr="00927815">
        <w:rPr>
          <w:rFonts w:ascii="Arial" w:hAnsi="Arial" w:cs="Arial"/>
          <w:sz w:val="20"/>
          <w:szCs w:val="20"/>
        </w:rPr>
        <w:t>odvolanie</w:t>
      </w:r>
      <w:r w:rsidRPr="00927815">
        <w:rPr>
          <w:rFonts w:ascii="Arial" w:hAnsi="Arial" w:cs="Arial"/>
          <w:sz w:val="20"/>
          <w:szCs w:val="20"/>
        </w:rPr>
        <w:t xml:space="preserve"> ponuky</w:t>
      </w:r>
    </w:p>
    <w:p w14:paraId="6FB8DDFD" w14:textId="77777777" w:rsidR="00927815" w:rsidRDefault="00927815" w:rsidP="00927815">
      <w:pPr>
        <w:tabs>
          <w:tab w:val="left" w:pos="567"/>
        </w:tabs>
        <w:rPr>
          <w:rFonts w:ascii="Arial" w:hAnsi="Arial" w:cs="Arial"/>
          <w:sz w:val="20"/>
          <w:szCs w:val="20"/>
        </w:rPr>
      </w:pPr>
    </w:p>
    <w:p w14:paraId="261D373A" w14:textId="77777777" w:rsidR="00927815" w:rsidRPr="00F34557" w:rsidRDefault="00927815" w:rsidP="00927815">
      <w:pPr>
        <w:jc w:val="center"/>
        <w:rPr>
          <w:rFonts w:ascii="Arial" w:hAnsi="Arial" w:cs="Arial"/>
          <w:b/>
          <w:sz w:val="20"/>
          <w:szCs w:val="20"/>
        </w:rPr>
      </w:pPr>
      <w:r w:rsidRPr="00F34557">
        <w:rPr>
          <w:rFonts w:ascii="Arial" w:hAnsi="Arial" w:cs="Arial"/>
          <w:b/>
          <w:sz w:val="20"/>
          <w:szCs w:val="20"/>
        </w:rPr>
        <w:t>Časť V.</w:t>
      </w:r>
    </w:p>
    <w:p w14:paraId="15E9571C" w14:textId="6C466715" w:rsidR="00F024DF" w:rsidRPr="00927815" w:rsidRDefault="00927815" w:rsidP="00927815">
      <w:pPr>
        <w:jc w:val="center"/>
        <w:rPr>
          <w:rFonts w:ascii="Arial" w:hAnsi="Arial" w:cs="Arial"/>
          <w:b/>
          <w:sz w:val="20"/>
          <w:szCs w:val="20"/>
        </w:rPr>
      </w:pPr>
      <w:r w:rsidRPr="00F34557">
        <w:rPr>
          <w:rFonts w:ascii="Arial" w:hAnsi="Arial" w:cs="Arial"/>
          <w:b/>
          <w:sz w:val="20"/>
          <w:szCs w:val="20"/>
        </w:rPr>
        <w:t>Otváranie a vyhodnotenie ponúk</w:t>
      </w:r>
    </w:p>
    <w:p w14:paraId="7FB55C07" w14:textId="77777777" w:rsidR="00927815" w:rsidRDefault="00927815" w:rsidP="00677E87">
      <w:pPr>
        <w:pStyle w:val="Odsekzoznamu"/>
        <w:numPr>
          <w:ilvl w:val="0"/>
          <w:numId w:val="30"/>
        </w:numPr>
        <w:tabs>
          <w:tab w:val="left" w:pos="567"/>
        </w:tabs>
        <w:ind w:left="567"/>
        <w:rPr>
          <w:rFonts w:ascii="Arial" w:hAnsi="Arial" w:cs="Arial"/>
          <w:sz w:val="20"/>
          <w:szCs w:val="20"/>
        </w:rPr>
      </w:pPr>
      <w:r w:rsidRPr="00F34557">
        <w:rPr>
          <w:rFonts w:ascii="Arial" w:hAnsi="Arial" w:cs="Arial"/>
          <w:sz w:val="20"/>
          <w:szCs w:val="20"/>
        </w:rPr>
        <w:t>Otváranie ponúk (on-line sprístupnenie)</w:t>
      </w:r>
    </w:p>
    <w:p w14:paraId="02C6A376" w14:textId="77777777" w:rsidR="00927815" w:rsidRDefault="004B0253"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Preskúmanie a v</w:t>
      </w:r>
      <w:r w:rsidR="003D491A" w:rsidRPr="00927815">
        <w:rPr>
          <w:rFonts w:ascii="Arial" w:hAnsi="Arial" w:cs="Arial"/>
          <w:sz w:val="20"/>
          <w:szCs w:val="20"/>
        </w:rPr>
        <w:t>yhodn</w:t>
      </w:r>
      <w:r w:rsidR="00B55ABF" w:rsidRPr="00927815">
        <w:rPr>
          <w:rFonts w:ascii="Arial" w:hAnsi="Arial" w:cs="Arial"/>
          <w:sz w:val="20"/>
          <w:szCs w:val="20"/>
        </w:rPr>
        <w:t>otenie</w:t>
      </w:r>
      <w:r w:rsidR="003D491A" w:rsidRPr="00927815">
        <w:rPr>
          <w:rFonts w:ascii="Arial" w:hAnsi="Arial" w:cs="Arial"/>
          <w:sz w:val="20"/>
          <w:szCs w:val="20"/>
        </w:rPr>
        <w:t xml:space="preserve"> ponúk</w:t>
      </w:r>
    </w:p>
    <w:p w14:paraId="0F7AAAD4" w14:textId="77777777" w:rsidR="00927815" w:rsidRDefault="00BA3F99"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Vyhodnotenie splnenia podmienok účasti uchádzačov</w:t>
      </w:r>
    </w:p>
    <w:p w14:paraId="05ABD869" w14:textId="77777777" w:rsidR="00927815" w:rsidRDefault="00A95E29"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Využitie subdodávateľov</w:t>
      </w:r>
    </w:p>
    <w:p w14:paraId="431F88B0" w14:textId="1FE3EA9A" w:rsidR="004B0253" w:rsidRDefault="004B0253"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Oprava chýb</w:t>
      </w:r>
    </w:p>
    <w:p w14:paraId="7A6F1FE2" w14:textId="77777777" w:rsidR="00927815" w:rsidRDefault="00927815" w:rsidP="00927815">
      <w:pPr>
        <w:pStyle w:val="Odsekzoznamu"/>
        <w:tabs>
          <w:tab w:val="left" w:pos="567"/>
        </w:tabs>
        <w:ind w:left="567"/>
        <w:rPr>
          <w:rFonts w:ascii="Arial" w:hAnsi="Arial" w:cs="Arial"/>
          <w:sz w:val="20"/>
          <w:szCs w:val="20"/>
        </w:rPr>
      </w:pPr>
    </w:p>
    <w:p w14:paraId="1987870D" w14:textId="77777777" w:rsidR="00927815" w:rsidRPr="00F34557" w:rsidRDefault="00927815" w:rsidP="00927815">
      <w:pPr>
        <w:jc w:val="center"/>
        <w:rPr>
          <w:rFonts w:ascii="Arial" w:hAnsi="Arial" w:cs="Arial"/>
          <w:b/>
          <w:sz w:val="20"/>
          <w:szCs w:val="20"/>
        </w:rPr>
      </w:pPr>
      <w:r w:rsidRPr="00F34557">
        <w:rPr>
          <w:rFonts w:ascii="Arial" w:hAnsi="Arial" w:cs="Arial"/>
          <w:b/>
          <w:sz w:val="20"/>
          <w:szCs w:val="20"/>
        </w:rPr>
        <w:t>Časť VI.</w:t>
      </w:r>
    </w:p>
    <w:p w14:paraId="6523254D" w14:textId="6A2D7440" w:rsidR="00927815" w:rsidRPr="00927815" w:rsidRDefault="00927815" w:rsidP="00927815">
      <w:pPr>
        <w:jc w:val="center"/>
        <w:rPr>
          <w:rFonts w:ascii="Arial" w:hAnsi="Arial" w:cs="Arial"/>
          <w:b/>
          <w:sz w:val="20"/>
          <w:szCs w:val="20"/>
        </w:rPr>
      </w:pPr>
      <w:r w:rsidRPr="00F34557">
        <w:rPr>
          <w:rFonts w:ascii="Arial" w:hAnsi="Arial" w:cs="Arial"/>
          <w:b/>
          <w:sz w:val="20"/>
          <w:szCs w:val="20"/>
        </w:rPr>
        <w:t>Dôvernosť a etika vo verejnom obstarávaní</w:t>
      </w:r>
    </w:p>
    <w:p w14:paraId="280128CE" w14:textId="289D0347" w:rsidR="00927815" w:rsidRDefault="00927815" w:rsidP="00677E87">
      <w:pPr>
        <w:pStyle w:val="Odsekzoznamu"/>
        <w:numPr>
          <w:ilvl w:val="0"/>
          <w:numId w:val="30"/>
        </w:numPr>
        <w:tabs>
          <w:tab w:val="left" w:pos="567"/>
        </w:tabs>
        <w:ind w:left="567"/>
        <w:rPr>
          <w:rFonts w:ascii="Arial" w:hAnsi="Arial" w:cs="Arial"/>
          <w:sz w:val="20"/>
          <w:szCs w:val="20"/>
        </w:rPr>
      </w:pPr>
      <w:r w:rsidRPr="00F34557">
        <w:rPr>
          <w:rFonts w:ascii="Arial" w:hAnsi="Arial" w:cs="Arial"/>
          <w:sz w:val="20"/>
          <w:szCs w:val="20"/>
        </w:rPr>
        <w:t>Dôvernosť procesu verejného obstarávania</w:t>
      </w:r>
    </w:p>
    <w:p w14:paraId="15224551" w14:textId="77777777" w:rsidR="00927815" w:rsidRDefault="00927815" w:rsidP="00927815">
      <w:pPr>
        <w:tabs>
          <w:tab w:val="left" w:pos="567"/>
        </w:tabs>
        <w:rPr>
          <w:rFonts w:ascii="Arial" w:hAnsi="Arial" w:cs="Arial"/>
          <w:sz w:val="20"/>
          <w:szCs w:val="20"/>
        </w:rPr>
      </w:pPr>
    </w:p>
    <w:p w14:paraId="561C2850" w14:textId="77777777" w:rsidR="00927815" w:rsidRPr="00F34557" w:rsidRDefault="00927815" w:rsidP="00927815">
      <w:pPr>
        <w:jc w:val="center"/>
        <w:rPr>
          <w:rFonts w:ascii="Arial" w:hAnsi="Arial" w:cs="Arial"/>
          <w:b/>
          <w:sz w:val="20"/>
          <w:szCs w:val="20"/>
        </w:rPr>
      </w:pPr>
      <w:r w:rsidRPr="00F34557">
        <w:rPr>
          <w:rFonts w:ascii="Arial" w:hAnsi="Arial" w:cs="Arial"/>
          <w:b/>
          <w:sz w:val="20"/>
          <w:szCs w:val="20"/>
        </w:rPr>
        <w:t>Časť VII.</w:t>
      </w:r>
    </w:p>
    <w:p w14:paraId="32BB7CB4" w14:textId="4B089410" w:rsidR="00927815" w:rsidRPr="00927815" w:rsidRDefault="00927815" w:rsidP="00927815">
      <w:pPr>
        <w:jc w:val="center"/>
        <w:rPr>
          <w:rFonts w:ascii="Arial" w:hAnsi="Arial" w:cs="Arial"/>
          <w:b/>
          <w:sz w:val="20"/>
          <w:szCs w:val="20"/>
        </w:rPr>
      </w:pPr>
      <w:r w:rsidRPr="00F34557">
        <w:rPr>
          <w:rFonts w:ascii="Arial" w:hAnsi="Arial" w:cs="Arial"/>
          <w:b/>
          <w:sz w:val="20"/>
          <w:szCs w:val="20"/>
        </w:rPr>
        <w:t xml:space="preserve">Prijatie ponuky a uzavretie </w:t>
      </w:r>
      <w:r>
        <w:rPr>
          <w:rFonts w:ascii="Arial" w:hAnsi="Arial" w:cs="Arial"/>
          <w:b/>
          <w:sz w:val="20"/>
          <w:szCs w:val="20"/>
        </w:rPr>
        <w:t>zmluvy</w:t>
      </w:r>
    </w:p>
    <w:p w14:paraId="696514FD" w14:textId="77777777" w:rsidR="00927815" w:rsidRDefault="00927815" w:rsidP="00677E87">
      <w:pPr>
        <w:pStyle w:val="Odsekzoznamu"/>
        <w:numPr>
          <w:ilvl w:val="0"/>
          <w:numId w:val="30"/>
        </w:numPr>
        <w:tabs>
          <w:tab w:val="left" w:pos="567"/>
        </w:tabs>
        <w:ind w:left="567"/>
        <w:rPr>
          <w:rFonts w:ascii="Arial" w:hAnsi="Arial" w:cs="Arial"/>
          <w:sz w:val="20"/>
          <w:szCs w:val="20"/>
        </w:rPr>
      </w:pPr>
      <w:r w:rsidRPr="00F34557">
        <w:rPr>
          <w:rFonts w:ascii="Arial" w:hAnsi="Arial" w:cs="Arial"/>
          <w:sz w:val="20"/>
          <w:szCs w:val="20"/>
        </w:rPr>
        <w:t>Informácia o výsledku vyhodnotenia ponúk</w:t>
      </w:r>
    </w:p>
    <w:p w14:paraId="365B432B" w14:textId="52503098" w:rsidR="00F024DF" w:rsidRDefault="00F024DF"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Uza</w:t>
      </w:r>
      <w:r w:rsidR="00B55ABF" w:rsidRPr="00927815">
        <w:rPr>
          <w:rFonts w:ascii="Arial" w:hAnsi="Arial" w:cs="Arial"/>
          <w:sz w:val="20"/>
          <w:szCs w:val="20"/>
        </w:rPr>
        <w:t>vret</w:t>
      </w:r>
      <w:r w:rsidRPr="00927815">
        <w:rPr>
          <w:rFonts w:ascii="Arial" w:hAnsi="Arial" w:cs="Arial"/>
          <w:sz w:val="20"/>
          <w:szCs w:val="20"/>
        </w:rPr>
        <w:t xml:space="preserve">ie </w:t>
      </w:r>
      <w:r w:rsidR="00CE5BD3" w:rsidRPr="00927815">
        <w:rPr>
          <w:rFonts w:ascii="Arial" w:hAnsi="Arial" w:cs="Arial"/>
          <w:sz w:val="20"/>
          <w:szCs w:val="20"/>
        </w:rPr>
        <w:t>z</w:t>
      </w:r>
      <w:r w:rsidRPr="00927815">
        <w:rPr>
          <w:rFonts w:ascii="Arial" w:hAnsi="Arial" w:cs="Arial"/>
          <w:sz w:val="20"/>
          <w:szCs w:val="20"/>
        </w:rPr>
        <w:t xml:space="preserve">mluvy </w:t>
      </w:r>
    </w:p>
    <w:p w14:paraId="052AD67D" w14:textId="77777777" w:rsidR="00927815" w:rsidRDefault="00927815" w:rsidP="00927815">
      <w:pPr>
        <w:tabs>
          <w:tab w:val="left" w:pos="567"/>
        </w:tabs>
        <w:rPr>
          <w:rFonts w:ascii="Arial" w:hAnsi="Arial" w:cs="Arial"/>
          <w:sz w:val="20"/>
          <w:szCs w:val="20"/>
        </w:rPr>
      </w:pPr>
    </w:p>
    <w:p w14:paraId="499B0E61" w14:textId="77777777" w:rsidR="00927815" w:rsidRPr="00F34557" w:rsidRDefault="00927815" w:rsidP="00927815">
      <w:pPr>
        <w:jc w:val="center"/>
        <w:rPr>
          <w:rFonts w:ascii="Arial" w:hAnsi="Arial" w:cs="Arial"/>
          <w:b/>
          <w:sz w:val="20"/>
          <w:szCs w:val="20"/>
        </w:rPr>
      </w:pPr>
      <w:r w:rsidRPr="00F34557">
        <w:rPr>
          <w:rFonts w:ascii="Arial" w:hAnsi="Arial" w:cs="Arial"/>
          <w:b/>
          <w:sz w:val="20"/>
          <w:szCs w:val="20"/>
        </w:rPr>
        <w:t>Časť VIII.</w:t>
      </w:r>
    </w:p>
    <w:p w14:paraId="729368A2" w14:textId="25BDE4EC" w:rsidR="00927815" w:rsidRPr="00927815" w:rsidRDefault="00927815" w:rsidP="00927815">
      <w:pPr>
        <w:jc w:val="center"/>
        <w:rPr>
          <w:rFonts w:ascii="Arial" w:hAnsi="Arial" w:cs="Arial"/>
          <w:b/>
          <w:sz w:val="20"/>
          <w:szCs w:val="20"/>
        </w:rPr>
      </w:pPr>
      <w:r w:rsidRPr="00F34557">
        <w:rPr>
          <w:rFonts w:ascii="Arial" w:hAnsi="Arial" w:cs="Arial"/>
          <w:b/>
          <w:sz w:val="20"/>
          <w:szCs w:val="20"/>
        </w:rPr>
        <w:t>Záverečné ustanovenia</w:t>
      </w:r>
    </w:p>
    <w:p w14:paraId="5E5087A0" w14:textId="54C06D6D" w:rsidR="00587830" w:rsidRPr="00927815" w:rsidRDefault="00927815" w:rsidP="00677E87">
      <w:pPr>
        <w:pStyle w:val="Odsekzoznamu"/>
        <w:numPr>
          <w:ilvl w:val="0"/>
          <w:numId w:val="30"/>
        </w:numPr>
        <w:tabs>
          <w:tab w:val="left" w:pos="567"/>
        </w:tabs>
        <w:ind w:left="567"/>
        <w:rPr>
          <w:rFonts w:ascii="Arial" w:hAnsi="Arial" w:cs="Arial"/>
          <w:sz w:val="20"/>
          <w:szCs w:val="20"/>
        </w:rPr>
      </w:pPr>
      <w:r w:rsidRPr="00F34557">
        <w:rPr>
          <w:rFonts w:ascii="Arial" w:hAnsi="Arial" w:cs="Arial"/>
          <w:sz w:val="20"/>
          <w:szCs w:val="20"/>
        </w:rPr>
        <w:t>Zrušenie verejného obstarávania</w:t>
      </w:r>
      <w:r w:rsidR="00B538C0" w:rsidRPr="00927815">
        <w:rPr>
          <w:rFonts w:ascii="Arial" w:hAnsi="Arial" w:cs="Arial"/>
          <w:sz w:val="20"/>
          <w:szCs w:val="20"/>
        </w:rPr>
        <w:br w:type="page"/>
      </w:r>
    </w:p>
    <w:bookmarkEnd w:id="3"/>
    <w:bookmarkEnd w:id="4"/>
    <w:p w14:paraId="69DD4EDC" w14:textId="526FE256" w:rsidR="00B538C0" w:rsidRPr="00F34557" w:rsidRDefault="00B538C0" w:rsidP="00F34557">
      <w:pPr>
        <w:jc w:val="center"/>
        <w:rPr>
          <w:rFonts w:ascii="Arial" w:hAnsi="Arial" w:cs="Arial"/>
          <w:b/>
          <w:sz w:val="20"/>
          <w:szCs w:val="20"/>
        </w:rPr>
      </w:pPr>
      <w:r w:rsidRPr="00F34557">
        <w:rPr>
          <w:rFonts w:ascii="Arial" w:hAnsi="Arial" w:cs="Arial"/>
          <w:b/>
          <w:sz w:val="20"/>
          <w:szCs w:val="20"/>
        </w:rPr>
        <w:lastRenderedPageBreak/>
        <w:t>Časť I.</w:t>
      </w:r>
    </w:p>
    <w:p w14:paraId="6A274FB2" w14:textId="77777777" w:rsidR="00B538C0" w:rsidRPr="00F34557" w:rsidRDefault="00B538C0" w:rsidP="00F34557">
      <w:pPr>
        <w:pStyle w:val="Nadpis5"/>
        <w:rPr>
          <w:rFonts w:ascii="Arial" w:hAnsi="Arial" w:cs="Arial"/>
          <w:bCs w:val="0"/>
          <w:sz w:val="20"/>
          <w:szCs w:val="20"/>
        </w:rPr>
      </w:pPr>
      <w:r w:rsidRPr="00F34557">
        <w:rPr>
          <w:rFonts w:ascii="Arial" w:hAnsi="Arial" w:cs="Arial"/>
          <w:bCs w:val="0"/>
          <w:sz w:val="20"/>
          <w:szCs w:val="20"/>
        </w:rPr>
        <w:t>Všeobecné informácie</w:t>
      </w:r>
    </w:p>
    <w:p w14:paraId="01295096" w14:textId="77777777" w:rsidR="00B538C0" w:rsidRPr="00F34557" w:rsidRDefault="00B538C0" w:rsidP="00F34557">
      <w:pPr>
        <w:rPr>
          <w:rFonts w:ascii="Arial" w:hAnsi="Arial" w:cs="Arial"/>
          <w:sz w:val="20"/>
          <w:szCs w:val="20"/>
        </w:rPr>
      </w:pPr>
    </w:p>
    <w:p w14:paraId="290533B4" w14:textId="13C1B2BC" w:rsidR="009012ED" w:rsidRDefault="009012ED" w:rsidP="00677E87">
      <w:pPr>
        <w:pStyle w:val="Odsekzoznamu"/>
        <w:numPr>
          <w:ilvl w:val="0"/>
          <w:numId w:val="31"/>
        </w:numPr>
        <w:jc w:val="both"/>
        <w:rPr>
          <w:rFonts w:ascii="Arial" w:hAnsi="Arial" w:cs="Arial"/>
          <w:b/>
          <w:bCs/>
          <w:sz w:val="20"/>
          <w:szCs w:val="20"/>
        </w:rPr>
      </w:pPr>
      <w:r w:rsidRPr="00927815">
        <w:rPr>
          <w:rFonts w:ascii="Arial" w:hAnsi="Arial" w:cs="Arial"/>
          <w:b/>
          <w:bCs/>
          <w:sz w:val="20"/>
          <w:szCs w:val="20"/>
        </w:rPr>
        <w:t>Identifikácia verejného obstarávateľa</w:t>
      </w:r>
    </w:p>
    <w:p w14:paraId="479D567C" w14:textId="5968EA0E"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Názov</w:t>
      </w:r>
      <w:r w:rsidR="00587830" w:rsidRPr="00F34557">
        <w:rPr>
          <w:rFonts w:ascii="Arial" w:hAnsi="Arial" w:cs="Arial"/>
          <w:sz w:val="20"/>
          <w:szCs w:val="20"/>
        </w:rPr>
        <w:t xml:space="preserve"> organizácie</w:t>
      </w:r>
      <w:r w:rsidRPr="00F34557">
        <w:rPr>
          <w:rFonts w:ascii="Arial" w:hAnsi="Arial" w:cs="Arial"/>
          <w:sz w:val="20"/>
          <w:szCs w:val="20"/>
        </w:rPr>
        <w:t>:</w:t>
      </w:r>
      <w:r w:rsidRPr="00F34557">
        <w:rPr>
          <w:rFonts w:ascii="Arial" w:hAnsi="Arial" w:cs="Arial"/>
          <w:sz w:val="20"/>
          <w:szCs w:val="20"/>
        </w:rPr>
        <w:tab/>
        <w:t xml:space="preserve">Národná diaľničná spoločnosť, </w:t>
      </w:r>
      <w:proofErr w:type="spellStart"/>
      <w:r w:rsidRPr="00F34557">
        <w:rPr>
          <w:rFonts w:ascii="Arial" w:hAnsi="Arial" w:cs="Arial"/>
          <w:sz w:val="20"/>
          <w:szCs w:val="20"/>
        </w:rPr>
        <w:t>a.s</w:t>
      </w:r>
      <w:proofErr w:type="spellEnd"/>
      <w:r w:rsidRPr="00F34557">
        <w:rPr>
          <w:rFonts w:ascii="Arial" w:hAnsi="Arial" w:cs="Arial"/>
          <w:sz w:val="20"/>
          <w:szCs w:val="20"/>
        </w:rPr>
        <w:t>.</w:t>
      </w:r>
    </w:p>
    <w:p w14:paraId="7A0BAD12" w14:textId="2ADECC94"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Sídlo</w:t>
      </w:r>
      <w:r w:rsidR="00587830" w:rsidRPr="00F34557">
        <w:rPr>
          <w:rFonts w:ascii="Arial" w:hAnsi="Arial" w:cs="Arial"/>
          <w:sz w:val="20"/>
          <w:szCs w:val="20"/>
        </w:rPr>
        <w:t xml:space="preserve"> organizácie</w:t>
      </w:r>
      <w:r w:rsidRPr="00F34557">
        <w:rPr>
          <w:rFonts w:ascii="Arial" w:hAnsi="Arial" w:cs="Arial"/>
          <w:sz w:val="20"/>
          <w:szCs w:val="20"/>
        </w:rPr>
        <w:t>:</w:t>
      </w:r>
      <w:r w:rsidRPr="00F34557">
        <w:rPr>
          <w:rFonts w:ascii="Arial" w:hAnsi="Arial" w:cs="Arial"/>
          <w:sz w:val="20"/>
          <w:szCs w:val="20"/>
        </w:rPr>
        <w:tab/>
      </w:r>
      <w:r w:rsidR="00BA56A8" w:rsidRPr="00F34557">
        <w:rPr>
          <w:rFonts w:ascii="Arial" w:hAnsi="Arial" w:cs="Arial"/>
          <w:sz w:val="20"/>
          <w:szCs w:val="20"/>
        </w:rPr>
        <w:t>Dúbravská cesta 14, 841 04</w:t>
      </w:r>
      <w:r w:rsidRPr="00F34557">
        <w:rPr>
          <w:rFonts w:ascii="Arial" w:hAnsi="Arial" w:cs="Arial"/>
          <w:sz w:val="20"/>
          <w:szCs w:val="20"/>
        </w:rPr>
        <w:t xml:space="preserve"> Bratislava</w:t>
      </w:r>
    </w:p>
    <w:p w14:paraId="3A46C641" w14:textId="77777777" w:rsidR="00B55ABF"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Právna forma:</w:t>
      </w:r>
      <w:r w:rsidRPr="00F34557">
        <w:rPr>
          <w:rFonts w:ascii="Arial" w:hAnsi="Arial" w:cs="Arial"/>
          <w:sz w:val="20"/>
          <w:szCs w:val="20"/>
        </w:rPr>
        <w:tab/>
        <w:t xml:space="preserve">akciová spoločnosť </w:t>
      </w:r>
    </w:p>
    <w:p w14:paraId="2CFB81C7" w14:textId="4D0794C3" w:rsidR="009012ED" w:rsidRPr="00F34557" w:rsidRDefault="00B55ABF" w:rsidP="003D6A97">
      <w:pPr>
        <w:tabs>
          <w:tab w:val="left" w:pos="3420"/>
        </w:tabs>
        <w:ind w:left="360"/>
        <w:jc w:val="both"/>
        <w:rPr>
          <w:rFonts w:ascii="Arial" w:hAnsi="Arial" w:cs="Arial"/>
          <w:sz w:val="20"/>
          <w:szCs w:val="20"/>
        </w:rPr>
      </w:pPr>
      <w:r w:rsidRPr="00F34557">
        <w:rPr>
          <w:rFonts w:ascii="Arial" w:hAnsi="Arial" w:cs="Arial"/>
          <w:sz w:val="20"/>
          <w:szCs w:val="20"/>
        </w:rPr>
        <w:t>Zá</w:t>
      </w:r>
      <w:r w:rsidR="009012ED" w:rsidRPr="00F34557">
        <w:rPr>
          <w:rFonts w:ascii="Arial" w:hAnsi="Arial" w:cs="Arial"/>
          <w:sz w:val="20"/>
          <w:szCs w:val="20"/>
        </w:rPr>
        <w:t>p</w:t>
      </w:r>
      <w:r w:rsidRPr="00F34557">
        <w:rPr>
          <w:rFonts w:ascii="Arial" w:hAnsi="Arial" w:cs="Arial"/>
          <w:sz w:val="20"/>
          <w:szCs w:val="20"/>
        </w:rPr>
        <w:t>is</w:t>
      </w:r>
      <w:r w:rsidR="009012ED" w:rsidRPr="00F34557">
        <w:rPr>
          <w:rFonts w:ascii="Arial" w:hAnsi="Arial" w:cs="Arial"/>
          <w:sz w:val="20"/>
          <w:szCs w:val="20"/>
        </w:rPr>
        <w:t xml:space="preserve"> v Obchodnom registri </w:t>
      </w:r>
      <w:r w:rsidR="009012ED" w:rsidRPr="00F34557">
        <w:rPr>
          <w:rFonts w:ascii="Arial" w:hAnsi="Arial" w:cs="Arial"/>
          <w:sz w:val="20"/>
          <w:szCs w:val="20"/>
        </w:rPr>
        <w:tab/>
      </w:r>
      <w:r w:rsidRPr="00F34557">
        <w:rPr>
          <w:rFonts w:ascii="Arial" w:hAnsi="Arial" w:cs="Arial"/>
          <w:sz w:val="20"/>
          <w:szCs w:val="20"/>
        </w:rPr>
        <w:t xml:space="preserve">Okresný register </w:t>
      </w:r>
      <w:r w:rsidR="00885548" w:rsidRPr="00F34557">
        <w:rPr>
          <w:rFonts w:ascii="Arial" w:hAnsi="Arial" w:cs="Arial"/>
          <w:sz w:val="20"/>
          <w:szCs w:val="20"/>
        </w:rPr>
        <w:t xml:space="preserve">Mestského </w:t>
      </w:r>
      <w:r w:rsidR="009012ED" w:rsidRPr="00F34557">
        <w:rPr>
          <w:rFonts w:ascii="Arial" w:hAnsi="Arial" w:cs="Arial"/>
          <w:sz w:val="20"/>
          <w:szCs w:val="20"/>
        </w:rPr>
        <w:t xml:space="preserve">súdu Bratislava </w:t>
      </w:r>
      <w:r w:rsidR="00885548" w:rsidRPr="00F34557">
        <w:rPr>
          <w:rFonts w:ascii="Arial" w:hAnsi="Arial" w:cs="Arial"/>
          <w:sz w:val="20"/>
          <w:szCs w:val="20"/>
        </w:rPr>
        <w:t>II</w:t>
      </w:r>
      <w:r w:rsidR="009012ED" w:rsidRPr="00F34557">
        <w:rPr>
          <w:rFonts w:ascii="Arial" w:hAnsi="Arial" w:cs="Arial"/>
          <w:sz w:val="20"/>
          <w:szCs w:val="20"/>
        </w:rPr>
        <w:t xml:space="preserve">I., Oddiel: Sa, </w:t>
      </w:r>
      <w:r w:rsidRPr="00F34557">
        <w:rPr>
          <w:rFonts w:ascii="Arial" w:hAnsi="Arial" w:cs="Arial"/>
          <w:sz w:val="20"/>
          <w:szCs w:val="20"/>
        </w:rPr>
        <w:tab/>
      </w:r>
      <w:r w:rsidR="009012ED" w:rsidRPr="00F34557">
        <w:rPr>
          <w:rFonts w:ascii="Arial" w:hAnsi="Arial" w:cs="Arial"/>
          <w:sz w:val="20"/>
          <w:szCs w:val="20"/>
        </w:rPr>
        <w:t xml:space="preserve">vložka č. 3518/B  </w:t>
      </w:r>
    </w:p>
    <w:p w14:paraId="47AE7B0C" w14:textId="77777777" w:rsidR="009012ED" w:rsidRPr="00F34557" w:rsidRDefault="009012ED" w:rsidP="003D6A97">
      <w:pPr>
        <w:tabs>
          <w:tab w:val="left" w:pos="3420"/>
        </w:tabs>
        <w:ind w:left="360"/>
        <w:rPr>
          <w:rFonts w:ascii="Arial" w:hAnsi="Arial" w:cs="Arial"/>
          <w:sz w:val="20"/>
          <w:szCs w:val="20"/>
        </w:rPr>
      </w:pPr>
      <w:r w:rsidRPr="00F34557">
        <w:rPr>
          <w:rFonts w:ascii="Arial" w:hAnsi="Arial" w:cs="Arial"/>
          <w:sz w:val="20"/>
          <w:szCs w:val="20"/>
        </w:rPr>
        <w:t>Štatutárny orgán:</w:t>
      </w:r>
      <w:r w:rsidRPr="00F34557">
        <w:rPr>
          <w:rFonts w:ascii="Arial" w:hAnsi="Arial" w:cs="Arial"/>
          <w:sz w:val="20"/>
          <w:szCs w:val="20"/>
        </w:rPr>
        <w:tab/>
        <w:t>predstavenstvo zastúpené:</w:t>
      </w:r>
    </w:p>
    <w:p w14:paraId="0BB34757" w14:textId="45882352"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 xml:space="preserve">                                  </w:t>
      </w:r>
      <w:r w:rsidRPr="00F34557">
        <w:rPr>
          <w:rFonts w:ascii="Arial" w:hAnsi="Arial" w:cs="Arial"/>
          <w:sz w:val="20"/>
          <w:szCs w:val="20"/>
        </w:rPr>
        <w:tab/>
      </w:r>
      <w:r w:rsidR="006672EC" w:rsidRPr="00F34557">
        <w:rPr>
          <w:rFonts w:ascii="Arial" w:hAnsi="Arial" w:cs="Arial"/>
          <w:sz w:val="20"/>
          <w:szCs w:val="20"/>
        </w:rPr>
        <w:t>Ing</w:t>
      </w:r>
      <w:r w:rsidR="00587830" w:rsidRPr="00F34557">
        <w:rPr>
          <w:rFonts w:ascii="Arial" w:hAnsi="Arial" w:cs="Arial"/>
          <w:sz w:val="20"/>
          <w:szCs w:val="20"/>
        </w:rPr>
        <w:t>. Filip Macháček</w:t>
      </w:r>
      <w:r w:rsidRPr="00F34557">
        <w:rPr>
          <w:rFonts w:ascii="Arial" w:hAnsi="Arial" w:cs="Arial"/>
          <w:sz w:val="20"/>
          <w:szCs w:val="20"/>
        </w:rPr>
        <w:t xml:space="preserve">, predseda predstavenstva </w:t>
      </w:r>
      <w:r w:rsidR="00587830" w:rsidRPr="00F34557">
        <w:rPr>
          <w:rFonts w:ascii="Arial" w:hAnsi="Arial" w:cs="Arial"/>
          <w:sz w:val="20"/>
          <w:szCs w:val="20"/>
        </w:rPr>
        <w:t>a generálny riaditeľ</w:t>
      </w:r>
    </w:p>
    <w:p w14:paraId="77C48F1F" w14:textId="1EDAF282" w:rsidR="006672EC"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 xml:space="preserve">                                  </w:t>
      </w:r>
      <w:r w:rsidRPr="00F34557">
        <w:rPr>
          <w:rFonts w:ascii="Arial" w:hAnsi="Arial" w:cs="Arial"/>
          <w:sz w:val="20"/>
          <w:szCs w:val="20"/>
        </w:rPr>
        <w:tab/>
      </w:r>
      <w:r w:rsidR="00E32833">
        <w:rPr>
          <w:rFonts w:ascii="Arial" w:hAnsi="Arial" w:cs="Arial"/>
          <w:sz w:val="20"/>
          <w:szCs w:val="20"/>
        </w:rPr>
        <w:t>Mgr. Tomáš Mateička</w:t>
      </w:r>
      <w:r w:rsidR="004B0253" w:rsidRPr="00F34557">
        <w:rPr>
          <w:rFonts w:ascii="Arial" w:hAnsi="Arial" w:cs="Arial"/>
          <w:sz w:val="20"/>
          <w:szCs w:val="20"/>
        </w:rPr>
        <w:t>,</w:t>
      </w:r>
      <w:r w:rsidR="004B3AC5" w:rsidRPr="00F34557">
        <w:rPr>
          <w:rFonts w:ascii="Arial" w:hAnsi="Arial" w:cs="Arial"/>
          <w:sz w:val="20"/>
          <w:szCs w:val="20"/>
        </w:rPr>
        <w:t xml:space="preserve"> </w:t>
      </w:r>
      <w:r w:rsidR="00587830" w:rsidRPr="00F34557">
        <w:rPr>
          <w:rFonts w:ascii="Arial" w:hAnsi="Arial" w:cs="Arial"/>
          <w:sz w:val="20"/>
          <w:szCs w:val="20"/>
        </w:rPr>
        <w:t>člen</w:t>
      </w:r>
      <w:r w:rsidR="004B3AC5" w:rsidRPr="00F34557">
        <w:rPr>
          <w:rFonts w:ascii="Arial" w:hAnsi="Arial" w:cs="Arial"/>
          <w:sz w:val="20"/>
          <w:szCs w:val="20"/>
        </w:rPr>
        <w:t xml:space="preserve"> predstavenstva</w:t>
      </w:r>
    </w:p>
    <w:p w14:paraId="4AB39325" w14:textId="77777777"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IČO:</w:t>
      </w:r>
      <w:r w:rsidRPr="00F34557">
        <w:rPr>
          <w:rFonts w:ascii="Arial" w:hAnsi="Arial" w:cs="Arial"/>
          <w:sz w:val="20"/>
          <w:szCs w:val="20"/>
        </w:rPr>
        <w:tab/>
        <w:t>35 919 001</w:t>
      </w:r>
    </w:p>
    <w:p w14:paraId="6620C815" w14:textId="77777777"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DIČ:</w:t>
      </w:r>
      <w:r w:rsidRPr="00F34557">
        <w:rPr>
          <w:rFonts w:ascii="Arial" w:hAnsi="Arial" w:cs="Arial"/>
          <w:sz w:val="20"/>
          <w:szCs w:val="20"/>
        </w:rPr>
        <w:tab/>
        <w:t>2021937775</w:t>
      </w:r>
    </w:p>
    <w:p w14:paraId="12A8BF13" w14:textId="77777777"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IČ DPH:</w:t>
      </w:r>
      <w:r w:rsidRPr="00F34557">
        <w:rPr>
          <w:rFonts w:ascii="Arial" w:hAnsi="Arial" w:cs="Arial"/>
          <w:sz w:val="20"/>
          <w:szCs w:val="20"/>
        </w:rPr>
        <w:tab/>
        <w:t>SK2021937775</w:t>
      </w:r>
    </w:p>
    <w:p w14:paraId="6EB6EF87" w14:textId="17F36E0D" w:rsidR="00831922" w:rsidRPr="00F34557" w:rsidRDefault="009012ED" w:rsidP="003D6A97">
      <w:pPr>
        <w:tabs>
          <w:tab w:val="left" w:pos="3420"/>
        </w:tabs>
        <w:ind w:left="3195" w:hanging="2835"/>
        <w:jc w:val="both"/>
        <w:rPr>
          <w:rFonts w:ascii="Arial" w:hAnsi="Arial" w:cs="Arial"/>
          <w:sz w:val="20"/>
          <w:szCs w:val="20"/>
        </w:rPr>
      </w:pPr>
      <w:r w:rsidRPr="00F34557">
        <w:rPr>
          <w:rFonts w:ascii="Arial" w:hAnsi="Arial" w:cs="Arial"/>
          <w:sz w:val="20"/>
          <w:szCs w:val="20"/>
        </w:rPr>
        <w:t>Bankové spojenie:</w:t>
      </w:r>
      <w:r w:rsidRPr="00F34557">
        <w:rPr>
          <w:rFonts w:ascii="Arial" w:hAnsi="Arial" w:cs="Arial"/>
          <w:sz w:val="20"/>
          <w:szCs w:val="20"/>
        </w:rPr>
        <w:tab/>
      </w:r>
      <w:r w:rsidR="003D6A97">
        <w:rPr>
          <w:rFonts w:ascii="Arial" w:hAnsi="Arial" w:cs="Arial"/>
          <w:sz w:val="20"/>
          <w:szCs w:val="20"/>
        </w:rPr>
        <w:t xml:space="preserve">    </w:t>
      </w:r>
      <w:r w:rsidR="00542DB6">
        <w:rPr>
          <w:rFonts w:ascii="Arial" w:hAnsi="Arial" w:cs="Arial"/>
          <w:sz w:val="20"/>
          <w:szCs w:val="20"/>
        </w:rPr>
        <w:t>Štátna pokladnica</w:t>
      </w:r>
    </w:p>
    <w:p w14:paraId="1E8616C6" w14:textId="77777777" w:rsidR="00542DB6" w:rsidRPr="00542DB6" w:rsidRDefault="009012ED" w:rsidP="003D6A97">
      <w:pPr>
        <w:tabs>
          <w:tab w:val="left" w:pos="3420"/>
        </w:tabs>
        <w:ind w:left="360"/>
        <w:contextualSpacing/>
        <w:jc w:val="both"/>
        <w:rPr>
          <w:rFonts w:ascii="Arial" w:eastAsiaTheme="minorEastAsia" w:hAnsi="Arial" w:cs="Arial"/>
          <w:sz w:val="20"/>
          <w:szCs w:val="20"/>
        </w:rPr>
      </w:pPr>
      <w:r w:rsidRPr="00F34557">
        <w:rPr>
          <w:rFonts w:ascii="Arial" w:hAnsi="Arial" w:cs="Arial"/>
          <w:sz w:val="20"/>
          <w:szCs w:val="20"/>
        </w:rPr>
        <w:t>Číslo účtu:</w:t>
      </w:r>
      <w:r w:rsidRPr="00F34557">
        <w:rPr>
          <w:rFonts w:ascii="Arial" w:hAnsi="Arial" w:cs="Arial"/>
          <w:sz w:val="20"/>
          <w:szCs w:val="20"/>
        </w:rPr>
        <w:tab/>
      </w:r>
      <w:r w:rsidR="00542DB6" w:rsidRPr="00542DB6">
        <w:rPr>
          <w:rFonts w:ascii="Arial" w:eastAsiaTheme="minorEastAsia" w:hAnsi="Arial" w:cs="Arial"/>
          <w:bCs/>
          <w:sz w:val="20"/>
          <w:szCs w:val="20"/>
        </w:rPr>
        <w:t>SK95 8180 0000 0070 0069 4593</w:t>
      </w:r>
    </w:p>
    <w:p w14:paraId="4A4F50FA" w14:textId="5204692D" w:rsidR="009012ED" w:rsidRDefault="00504756" w:rsidP="003D6A97">
      <w:pPr>
        <w:tabs>
          <w:tab w:val="left" w:pos="3420"/>
        </w:tabs>
        <w:ind w:left="360"/>
        <w:jc w:val="both"/>
        <w:rPr>
          <w:rFonts w:ascii="Arial" w:hAnsi="Arial" w:cs="Arial"/>
          <w:sz w:val="20"/>
          <w:szCs w:val="20"/>
        </w:rPr>
      </w:pPr>
      <w:r w:rsidRPr="00F34557">
        <w:rPr>
          <w:rFonts w:ascii="Arial" w:hAnsi="Arial" w:cs="Arial"/>
          <w:sz w:val="20"/>
          <w:szCs w:val="20"/>
        </w:rPr>
        <w:t>BIC/</w:t>
      </w:r>
      <w:r w:rsidR="009012ED" w:rsidRPr="00F34557">
        <w:rPr>
          <w:rFonts w:ascii="Arial" w:hAnsi="Arial" w:cs="Arial"/>
          <w:sz w:val="20"/>
          <w:szCs w:val="20"/>
        </w:rPr>
        <w:t xml:space="preserve">SWIFT: </w:t>
      </w:r>
      <w:r w:rsidR="00831922" w:rsidRPr="00F34557">
        <w:rPr>
          <w:rFonts w:ascii="Arial" w:hAnsi="Arial" w:cs="Arial"/>
          <w:sz w:val="20"/>
          <w:szCs w:val="20"/>
        </w:rPr>
        <w:tab/>
      </w:r>
      <w:r w:rsidR="00542DB6" w:rsidRPr="00353176">
        <w:rPr>
          <w:rFonts w:ascii="Arial" w:hAnsi="Arial" w:cs="Arial"/>
          <w:sz w:val="20"/>
          <w:szCs w:val="20"/>
        </w:rPr>
        <w:t>SPSRSKBA</w:t>
      </w:r>
    </w:p>
    <w:p w14:paraId="398513BF" w14:textId="280D333E" w:rsidR="00927815" w:rsidRDefault="00927815" w:rsidP="003D6A97">
      <w:pPr>
        <w:tabs>
          <w:tab w:val="left" w:pos="3420"/>
        </w:tabs>
        <w:ind w:left="360"/>
        <w:jc w:val="both"/>
        <w:rPr>
          <w:rFonts w:ascii="Arial" w:hAnsi="Arial" w:cs="Arial"/>
          <w:sz w:val="20"/>
          <w:szCs w:val="20"/>
        </w:rPr>
      </w:pPr>
      <w:r>
        <w:rPr>
          <w:rFonts w:ascii="Arial" w:hAnsi="Arial" w:cs="Arial"/>
          <w:sz w:val="20"/>
          <w:szCs w:val="20"/>
        </w:rPr>
        <w:t>Internetová adresa organizácie</w:t>
      </w:r>
      <w:r w:rsidRPr="00F34557">
        <w:rPr>
          <w:rFonts w:ascii="Arial" w:hAnsi="Arial" w:cs="Arial"/>
          <w:sz w:val="20"/>
          <w:szCs w:val="20"/>
        </w:rPr>
        <w:t xml:space="preserve">: </w:t>
      </w:r>
      <w:r w:rsidR="003D6A97">
        <w:rPr>
          <w:rFonts w:ascii="Arial" w:hAnsi="Arial" w:cs="Arial"/>
          <w:sz w:val="20"/>
          <w:szCs w:val="20"/>
        </w:rPr>
        <w:t xml:space="preserve">    </w:t>
      </w:r>
      <w:hyperlink r:id="rId10" w:history="1">
        <w:r w:rsidR="003D6A97" w:rsidRPr="00AA4BFB">
          <w:rPr>
            <w:rStyle w:val="Hypertextovprepojenie"/>
            <w:rFonts w:ascii="Arial" w:hAnsi="Arial" w:cs="Arial"/>
            <w:sz w:val="20"/>
            <w:szCs w:val="20"/>
          </w:rPr>
          <w:t>www.ndsas.sk</w:t>
        </w:r>
      </w:hyperlink>
    </w:p>
    <w:p w14:paraId="1D9D4402" w14:textId="1D0981CC" w:rsidR="00927815" w:rsidRPr="00944036" w:rsidRDefault="003D6A97" w:rsidP="00944036">
      <w:pPr>
        <w:tabs>
          <w:tab w:val="left" w:pos="3420"/>
        </w:tabs>
        <w:ind w:left="360"/>
        <w:jc w:val="both"/>
        <w:rPr>
          <w:rStyle w:val="Hypertextovprepojenie"/>
          <w:rFonts w:ascii="Arial" w:hAnsi="Arial" w:cs="Arial"/>
          <w:color w:val="auto"/>
          <w:sz w:val="20"/>
          <w:szCs w:val="20"/>
          <w:u w:val="none"/>
        </w:rPr>
      </w:pPr>
      <w:r w:rsidRPr="00F34557">
        <w:rPr>
          <w:rFonts w:ascii="Arial" w:hAnsi="Arial" w:cs="Arial"/>
          <w:sz w:val="20"/>
          <w:szCs w:val="20"/>
        </w:rPr>
        <w:t>Profil verejného obstarávateľa:</w:t>
      </w:r>
      <w:r w:rsidRPr="00F34557">
        <w:rPr>
          <w:rFonts w:ascii="Arial" w:hAnsi="Arial" w:cs="Arial"/>
          <w:sz w:val="20"/>
          <w:szCs w:val="20"/>
        </w:rPr>
        <w:tab/>
      </w:r>
      <w:hyperlink r:id="rId11" w:history="1">
        <w:r w:rsidR="00944036">
          <w:rPr>
            <w:rStyle w:val="Hypertextovprepojenie"/>
            <w:rFonts w:ascii="Arial" w:hAnsi="Arial" w:cs="Arial"/>
            <w:sz w:val="20"/>
            <w:szCs w:val="20"/>
          </w:rPr>
          <w:t>https://www.uvo.gov.sk/vyhladavanie/vyhladavanie-profilov/detail/9127</w:t>
        </w:r>
      </w:hyperlink>
    </w:p>
    <w:p w14:paraId="6B8B3FB4" w14:textId="77777777" w:rsidR="00927815" w:rsidRPr="00F34557" w:rsidRDefault="00927815" w:rsidP="003D6A97">
      <w:pPr>
        <w:tabs>
          <w:tab w:val="left" w:pos="3420"/>
        </w:tabs>
        <w:ind w:left="360"/>
        <w:jc w:val="both"/>
        <w:rPr>
          <w:rFonts w:ascii="Arial" w:hAnsi="Arial" w:cs="Arial"/>
          <w:sz w:val="20"/>
          <w:szCs w:val="20"/>
        </w:rPr>
      </w:pPr>
    </w:p>
    <w:p w14:paraId="5FE2527F" w14:textId="29E5FF7E"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Kontaktná osoba:</w:t>
      </w:r>
      <w:r w:rsidRPr="00F34557">
        <w:rPr>
          <w:rFonts w:ascii="Arial" w:hAnsi="Arial" w:cs="Arial"/>
          <w:sz w:val="20"/>
          <w:szCs w:val="20"/>
        </w:rPr>
        <w:tab/>
      </w:r>
      <w:r w:rsidR="00927815">
        <w:rPr>
          <w:rFonts w:ascii="Arial" w:hAnsi="Arial" w:cs="Arial"/>
          <w:sz w:val="20"/>
          <w:szCs w:val="20"/>
        </w:rPr>
        <w:t>Mgr. Erik Weiss</w:t>
      </w:r>
    </w:p>
    <w:p w14:paraId="0883BD83" w14:textId="199F8282"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Telefón:</w:t>
      </w:r>
      <w:r w:rsidRPr="00F34557">
        <w:rPr>
          <w:rFonts w:ascii="Arial" w:hAnsi="Arial" w:cs="Arial"/>
          <w:sz w:val="20"/>
          <w:szCs w:val="20"/>
        </w:rPr>
        <w:tab/>
      </w:r>
      <w:r w:rsidR="00927815" w:rsidRPr="00927815">
        <w:rPr>
          <w:rFonts w:ascii="Arial" w:eastAsia="Calibri" w:hAnsi="Arial" w:cs="Arial"/>
          <w:color w:val="000000"/>
          <w:sz w:val="20"/>
          <w:szCs w:val="20"/>
        </w:rPr>
        <w:t>+421 2 5831 1152</w:t>
      </w:r>
    </w:p>
    <w:p w14:paraId="410A093B" w14:textId="39A8C301" w:rsidR="00E540A8" w:rsidRDefault="00E540A8" w:rsidP="003D6A97">
      <w:pPr>
        <w:tabs>
          <w:tab w:val="left" w:pos="3420"/>
        </w:tabs>
        <w:ind w:left="360"/>
        <w:jc w:val="both"/>
        <w:rPr>
          <w:rFonts w:ascii="Arial" w:hAnsi="Arial" w:cs="Arial"/>
          <w:sz w:val="20"/>
          <w:szCs w:val="20"/>
        </w:rPr>
      </w:pPr>
      <w:r w:rsidRPr="00F34557">
        <w:rPr>
          <w:rFonts w:ascii="Arial" w:hAnsi="Arial" w:cs="Arial"/>
          <w:sz w:val="20"/>
          <w:szCs w:val="20"/>
        </w:rPr>
        <w:t>E – mail:</w:t>
      </w:r>
      <w:r w:rsidRPr="00F34557">
        <w:rPr>
          <w:rFonts w:ascii="Arial" w:hAnsi="Arial" w:cs="Arial"/>
          <w:sz w:val="20"/>
          <w:szCs w:val="20"/>
        </w:rPr>
        <w:tab/>
      </w:r>
      <w:hyperlink r:id="rId12" w:history="1">
        <w:r w:rsidR="00927815" w:rsidRPr="00AA4BFB">
          <w:rPr>
            <w:rStyle w:val="Hypertextovprepojenie"/>
            <w:rFonts w:ascii="Arial" w:hAnsi="Arial" w:cs="Arial"/>
            <w:sz w:val="20"/>
            <w:szCs w:val="20"/>
          </w:rPr>
          <w:t>erik.weiss@ndsas.sk</w:t>
        </w:r>
      </w:hyperlink>
    </w:p>
    <w:p w14:paraId="6900D260" w14:textId="77777777" w:rsidR="00927815" w:rsidRPr="00F34557" w:rsidRDefault="00927815" w:rsidP="00F34557">
      <w:pPr>
        <w:tabs>
          <w:tab w:val="left" w:pos="3420"/>
        </w:tabs>
        <w:ind w:left="567"/>
        <w:jc w:val="both"/>
        <w:rPr>
          <w:rFonts w:ascii="Arial" w:hAnsi="Arial" w:cs="Arial"/>
          <w:sz w:val="20"/>
          <w:szCs w:val="20"/>
        </w:rPr>
      </w:pPr>
    </w:p>
    <w:p w14:paraId="778C26AC" w14:textId="77777777" w:rsidR="00927815" w:rsidRDefault="00927815" w:rsidP="00677E87">
      <w:pPr>
        <w:pStyle w:val="Odsekzoznamu"/>
        <w:numPr>
          <w:ilvl w:val="0"/>
          <w:numId w:val="32"/>
        </w:numPr>
        <w:jc w:val="both"/>
        <w:rPr>
          <w:rFonts w:ascii="Arial" w:hAnsi="Arial" w:cs="Arial"/>
          <w:b/>
          <w:bCs/>
          <w:sz w:val="20"/>
          <w:szCs w:val="20"/>
        </w:rPr>
      </w:pPr>
      <w:r>
        <w:rPr>
          <w:rFonts w:ascii="Arial" w:hAnsi="Arial" w:cs="Arial"/>
          <w:b/>
          <w:bCs/>
          <w:sz w:val="20"/>
          <w:szCs w:val="20"/>
        </w:rPr>
        <w:t>Úvodné ustanovenia</w:t>
      </w:r>
    </w:p>
    <w:p w14:paraId="71767AB6" w14:textId="77777777" w:rsidR="00AA4146" w:rsidRDefault="00AA4146" w:rsidP="00677E87">
      <w:pPr>
        <w:pStyle w:val="Odsekzoznamu"/>
        <w:numPr>
          <w:ilvl w:val="1"/>
          <w:numId w:val="32"/>
        </w:numPr>
        <w:jc w:val="both"/>
        <w:rPr>
          <w:rFonts w:ascii="Arial" w:hAnsi="Arial" w:cs="Arial"/>
          <w:sz w:val="20"/>
          <w:szCs w:val="20"/>
        </w:rPr>
      </w:pPr>
      <w:r w:rsidRPr="003C1806">
        <w:rPr>
          <w:rFonts w:ascii="Arial" w:hAnsi="Arial" w:cs="Arial"/>
          <w:sz w:val="20"/>
          <w:szCs w:val="20"/>
        </w:rPr>
        <w:t>Predložením svojej ponuky uchádzač v plnom rozsahu a bez výhrad akceptuje všetky podmienky verejného obstarávateľa, týkajúce sa verejného obstarávania, uvedené v Oznámení o vyhlásení verejného obstarávania (ďalej len „Oznámenie“) a v týchto súťažných podkladoch (ďalej len „týchto SP“ alebo „SP“).</w:t>
      </w:r>
    </w:p>
    <w:p w14:paraId="694E8D87" w14:textId="77777777" w:rsidR="00AA4146" w:rsidRDefault="00AA4146" w:rsidP="00677E87">
      <w:pPr>
        <w:pStyle w:val="Odsekzoznamu"/>
        <w:numPr>
          <w:ilvl w:val="1"/>
          <w:numId w:val="32"/>
        </w:numPr>
        <w:jc w:val="both"/>
        <w:rPr>
          <w:rFonts w:ascii="Arial" w:hAnsi="Arial" w:cs="Arial"/>
          <w:sz w:val="20"/>
          <w:szCs w:val="20"/>
        </w:rPr>
      </w:pPr>
      <w:r w:rsidRPr="003C1806">
        <w:rPr>
          <w:rFonts w:ascii="Arial" w:hAnsi="Arial" w:cs="Arial"/>
          <w:sz w:val="20"/>
          <w:szCs w:val="20"/>
        </w:rPr>
        <w:t>Od uchádzača sa očakáva, že si dôkladne preštuduje Oznámenie a tieto SP a bude dodržiavať všetky pokyny, formuláre, zmluvné ustanovenia a ďalšie špecifikácie uvedené v týchto SP.</w:t>
      </w:r>
    </w:p>
    <w:p w14:paraId="0598662A" w14:textId="77777777" w:rsidR="00AA4146" w:rsidRDefault="00AA4146" w:rsidP="00677E87">
      <w:pPr>
        <w:pStyle w:val="Odsekzoznamu"/>
        <w:numPr>
          <w:ilvl w:val="1"/>
          <w:numId w:val="32"/>
        </w:numPr>
        <w:jc w:val="both"/>
        <w:rPr>
          <w:rFonts w:ascii="Arial" w:hAnsi="Arial" w:cs="Arial"/>
          <w:sz w:val="20"/>
          <w:szCs w:val="20"/>
        </w:rPr>
      </w:pPr>
      <w:r w:rsidRPr="003C1806">
        <w:rPr>
          <w:rFonts w:ascii="Arial" w:hAnsi="Arial" w:cs="Arial"/>
          <w:sz w:val="20"/>
          <w:szCs w:val="20"/>
        </w:rPr>
        <w:t>Ponuka predložená uchádzačom musí byť vypracovaná v súlade s podmienkami uvedenými v Oznámení a v týchto SP a nesmie obsahovať žiadne výhrady týkajúce sa podmienok súťaže.</w:t>
      </w:r>
    </w:p>
    <w:p w14:paraId="4293FEDF" w14:textId="7E5DDB12" w:rsidR="00AA4146" w:rsidRDefault="00AA4146" w:rsidP="00677E87">
      <w:pPr>
        <w:pStyle w:val="Odsekzoznamu"/>
        <w:numPr>
          <w:ilvl w:val="1"/>
          <w:numId w:val="32"/>
        </w:numPr>
        <w:jc w:val="both"/>
        <w:rPr>
          <w:rFonts w:ascii="Arial" w:hAnsi="Arial" w:cs="Arial"/>
          <w:sz w:val="20"/>
          <w:szCs w:val="20"/>
        </w:rPr>
      </w:pPr>
      <w:r w:rsidRPr="003C1806">
        <w:rPr>
          <w:rFonts w:ascii="Arial" w:hAnsi="Arial" w:cs="Arial"/>
          <w:sz w:val="20"/>
          <w:szCs w:val="20"/>
        </w:rPr>
        <w:t>Do procesu vyhodnocovania môžu byť zaradené iba tie po</w:t>
      </w:r>
      <w:r w:rsidRPr="00C32920">
        <w:rPr>
          <w:rFonts w:ascii="Arial" w:hAnsi="Arial" w:cs="Arial"/>
          <w:sz w:val="20"/>
          <w:szCs w:val="20"/>
        </w:rPr>
        <w:t xml:space="preserve">nuky, ktoré boli doručené prostredníctvom JOSEPHINE v lehote na predkladanie ponúk, obsahujú doklady uvedené v bode </w:t>
      </w:r>
      <w:r w:rsidR="00B3227B" w:rsidRPr="00C32920">
        <w:rPr>
          <w:rFonts w:ascii="Arial" w:hAnsi="Arial" w:cs="Arial"/>
          <w:noProof/>
          <w:sz w:val="20"/>
          <w:szCs w:val="20"/>
          <w:lang w:eastAsia="en-US"/>
        </w:rPr>
        <w:t>2</w:t>
      </w:r>
      <w:r w:rsidR="00C32920" w:rsidRPr="00C32920">
        <w:rPr>
          <w:rFonts w:ascii="Arial" w:hAnsi="Arial" w:cs="Arial"/>
          <w:noProof/>
          <w:sz w:val="20"/>
          <w:szCs w:val="20"/>
          <w:lang w:eastAsia="en-US"/>
        </w:rPr>
        <w:t>0</w:t>
      </w:r>
      <w:r w:rsidR="00B3227B" w:rsidRPr="00C32920">
        <w:rPr>
          <w:rFonts w:ascii="Arial" w:hAnsi="Arial" w:cs="Arial"/>
          <w:noProof/>
          <w:sz w:val="20"/>
          <w:szCs w:val="20"/>
          <w:lang w:eastAsia="en-US"/>
        </w:rPr>
        <w:t>. Časť A.1 Zväzok 1 týchto SP</w:t>
      </w:r>
      <w:r w:rsidRPr="00C32920">
        <w:rPr>
          <w:rFonts w:ascii="Arial" w:hAnsi="Arial" w:cs="Arial"/>
          <w:sz w:val="20"/>
          <w:szCs w:val="20"/>
        </w:rPr>
        <w:t>,</w:t>
      </w:r>
      <w:r w:rsidRPr="003C1806">
        <w:rPr>
          <w:rFonts w:ascii="Arial" w:hAnsi="Arial" w:cs="Arial"/>
          <w:sz w:val="20"/>
          <w:szCs w:val="20"/>
        </w:rPr>
        <w:t xml:space="preserve"> zodpovedajú požiadavkám a podmienkam uvedeným verejným obstarávateľom v Oznámení a v týchto SP, sú platné, prijateľné a regulárne.</w:t>
      </w:r>
    </w:p>
    <w:p w14:paraId="42A591E5" w14:textId="77777777" w:rsidR="00AA4146" w:rsidRPr="007B33F5" w:rsidRDefault="00AA4146" w:rsidP="00677E87">
      <w:pPr>
        <w:pStyle w:val="Odsekzoznamu"/>
        <w:numPr>
          <w:ilvl w:val="0"/>
          <w:numId w:val="33"/>
        </w:numPr>
        <w:tabs>
          <w:tab w:val="left" w:pos="1134"/>
        </w:tabs>
        <w:jc w:val="both"/>
        <w:rPr>
          <w:rFonts w:ascii="Arial" w:hAnsi="Arial" w:cs="Arial"/>
          <w:sz w:val="20"/>
          <w:szCs w:val="20"/>
        </w:rPr>
      </w:pPr>
      <w:r w:rsidRPr="007B33F5">
        <w:rPr>
          <w:rFonts w:ascii="Arial" w:hAnsi="Arial" w:cs="Arial"/>
          <w:sz w:val="20"/>
          <w:szCs w:val="20"/>
        </w:rPr>
        <w:t xml:space="preserve">Platnou ponukou je ponuka, ktorá neobsahuje žiadne obmedzenia alebo výhrady, ktoré sú v rozpore s požiadavkami a podmienkami uvedenými verejným obstarávateľom </w:t>
      </w:r>
      <w:r w:rsidRPr="005B2046">
        <w:rPr>
          <w:rFonts w:ascii="Arial" w:hAnsi="Arial" w:cs="Arial"/>
          <w:sz w:val="20"/>
          <w:szCs w:val="20"/>
        </w:rPr>
        <w:t>v</w:t>
      </w:r>
      <w:r>
        <w:rPr>
          <w:rFonts w:ascii="Arial" w:hAnsi="Arial" w:cs="Arial"/>
          <w:sz w:val="20"/>
          <w:szCs w:val="20"/>
        </w:rPr>
        <w:t> Oznámení a v týchto SP</w:t>
      </w:r>
      <w:r w:rsidRPr="007B33F5">
        <w:rPr>
          <w:rFonts w:ascii="Arial" w:hAnsi="Arial" w:cs="Arial"/>
          <w:sz w:val="20"/>
          <w:szCs w:val="20"/>
        </w:rPr>
        <w:t>.</w:t>
      </w:r>
    </w:p>
    <w:p w14:paraId="64DAD2B5" w14:textId="77777777" w:rsidR="00AA4146" w:rsidRPr="007B33F5" w:rsidRDefault="00AA4146" w:rsidP="00677E87">
      <w:pPr>
        <w:pStyle w:val="Odsekzoznamu"/>
        <w:numPr>
          <w:ilvl w:val="0"/>
          <w:numId w:val="33"/>
        </w:numPr>
        <w:tabs>
          <w:tab w:val="left" w:pos="1134"/>
        </w:tabs>
        <w:jc w:val="both"/>
        <w:rPr>
          <w:rFonts w:ascii="Arial" w:hAnsi="Arial" w:cs="Arial"/>
          <w:sz w:val="20"/>
          <w:szCs w:val="20"/>
        </w:rPr>
      </w:pPr>
      <w:r w:rsidRPr="007B33F5">
        <w:rPr>
          <w:rFonts w:ascii="Arial" w:hAnsi="Arial" w:cs="Arial"/>
          <w:sz w:val="20"/>
          <w:szCs w:val="20"/>
        </w:rPr>
        <w:t>Prijateľnou ponukou je ponuka predložená uchádzačom, ktorý spĺňa podmienky účasti a ponuka, ktorej cena nie je vyššia ako rozpočet určený a zdokumentovaný verejným obstarávateľom pred vyhlásením verejného obstarávania v rámci určenia predpokladanej hodnoty zákazky.</w:t>
      </w:r>
    </w:p>
    <w:p w14:paraId="39D265C3" w14:textId="77777777" w:rsidR="00AA4146" w:rsidRPr="003C1806" w:rsidRDefault="00AA4146" w:rsidP="00677E87">
      <w:pPr>
        <w:pStyle w:val="Odsekzoznamu"/>
        <w:numPr>
          <w:ilvl w:val="0"/>
          <w:numId w:val="33"/>
        </w:numPr>
        <w:tabs>
          <w:tab w:val="left" w:pos="1134"/>
        </w:tabs>
        <w:jc w:val="both"/>
        <w:rPr>
          <w:rFonts w:ascii="Arial" w:hAnsi="Arial" w:cs="Arial"/>
          <w:sz w:val="20"/>
          <w:szCs w:val="20"/>
        </w:rPr>
      </w:pPr>
      <w:r w:rsidRPr="007B33F5">
        <w:rPr>
          <w:rFonts w:ascii="Arial" w:hAnsi="Arial" w:cs="Arial"/>
          <w:sz w:val="20"/>
          <w:szCs w:val="20"/>
        </w:rPr>
        <w:t>Regulárnou ponukou je ponuka, pri ktorej neexistujú dôkazy o dohode obmedzujúcej hospodársku súťaž alebo dôkazy o korupcii.</w:t>
      </w:r>
    </w:p>
    <w:p w14:paraId="1646E847" w14:textId="09567138" w:rsidR="00BB2352" w:rsidRDefault="00AA4146" w:rsidP="00677E87">
      <w:pPr>
        <w:pStyle w:val="Odsekzoznamu"/>
        <w:numPr>
          <w:ilvl w:val="1"/>
          <w:numId w:val="32"/>
        </w:numPr>
        <w:jc w:val="both"/>
        <w:rPr>
          <w:rFonts w:ascii="Arial" w:hAnsi="Arial" w:cs="Arial"/>
          <w:sz w:val="20"/>
          <w:szCs w:val="20"/>
        </w:rPr>
      </w:pPr>
      <w:r w:rsidRPr="00F17685">
        <w:rPr>
          <w:rFonts w:ascii="Arial" w:hAnsi="Arial" w:cs="Arial"/>
          <w:sz w:val="20"/>
          <w:szCs w:val="20"/>
        </w:rPr>
        <w:t>Verejný obstarávateľ dáva</w:t>
      </w:r>
      <w:r w:rsidR="00BB2352">
        <w:rPr>
          <w:rFonts w:ascii="Arial" w:hAnsi="Arial" w:cs="Arial"/>
          <w:sz w:val="20"/>
          <w:szCs w:val="20"/>
        </w:rPr>
        <w:t>, v</w:t>
      </w:r>
      <w:r w:rsidR="00BB2352" w:rsidRPr="00BB2352">
        <w:rPr>
          <w:rFonts w:ascii="Arial" w:hAnsi="Arial" w:cs="Arial"/>
          <w:sz w:val="20"/>
          <w:szCs w:val="20"/>
        </w:rPr>
        <w:t xml:space="preserve"> súvislosti s udalosťami narúšajúcimi mier na Ukrajine a územnú celistvosť Ukrajiny</w:t>
      </w:r>
      <w:r w:rsidR="00BB2352">
        <w:rPr>
          <w:rFonts w:ascii="Arial" w:hAnsi="Arial" w:cs="Arial"/>
          <w:sz w:val="20"/>
          <w:szCs w:val="20"/>
        </w:rPr>
        <w:t>, uchádzačom</w:t>
      </w:r>
      <w:r w:rsidRPr="00F17685">
        <w:rPr>
          <w:rFonts w:ascii="Arial" w:hAnsi="Arial" w:cs="Arial"/>
          <w:sz w:val="20"/>
          <w:szCs w:val="20"/>
        </w:rPr>
        <w:t xml:space="preserve"> na vedomie, ž</w:t>
      </w:r>
      <w:r>
        <w:rPr>
          <w:rFonts w:ascii="Arial" w:hAnsi="Arial" w:cs="Arial"/>
          <w:sz w:val="20"/>
          <w:szCs w:val="20"/>
        </w:rPr>
        <w:t>e</w:t>
      </w:r>
      <w:r w:rsidR="00BB2352">
        <w:rPr>
          <w:rFonts w:ascii="Arial" w:hAnsi="Arial" w:cs="Arial"/>
          <w:sz w:val="20"/>
          <w:szCs w:val="20"/>
        </w:rPr>
        <w:t>:</w:t>
      </w:r>
    </w:p>
    <w:p w14:paraId="2F8BB2A4" w14:textId="5AA0947C" w:rsidR="00BB2352" w:rsidRDefault="00BB2352" w:rsidP="00677E87">
      <w:pPr>
        <w:pStyle w:val="Odsekzoznamu"/>
        <w:numPr>
          <w:ilvl w:val="0"/>
          <w:numId w:val="41"/>
        </w:numPr>
        <w:jc w:val="both"/>
        <w:rPr>
          <w:rFonts w:ascii="Arial" w:hAnsi="Arial" w:cs="Arial"/>
          <w:sz w:val="20"/>
          <w:szCs w:val="20"/>
        </w:rPr>
      </w:pPr>
      <w:r w:rsidRPr="00BB2352">
        <w:rPr>
          <w:rFonts w:ascii="Arial" w:hAnsi="Arial" w:cs="Arial"/>
          <w:sz w:val="20"/>
          <w:szCs w:val="20"/>
        </w:rPr>
        <w:t xml:space="preserve">systém medzinárodných sankcií ako reštrikčné opatrenia upravujú najmä nariadenie Rady č. 269/2014 zo 17. marca 2014 o reštriktívnych opatreniach vzhľadom na konanie narúšajúce alebo ohrozujúce územnú celistvosť, zvrchovanosť a nezávislosť Ukrajiny v platnom znení, nariadenie Rady (EÚ) č. 692/2014 z 23. júna 2014 o reštriktívnych opatreniach, ktoré sú reakciou na protiprávnu anexiu Krymu a </w:t>
      </w:r>
      <w:proofErr w:type="spellStart"/>
      <w:r w:rsidRPr="00BB2352">
        <w:rPr>
          <w:rFonts w:ascii="Arial" w:hAnsi="Arial" w:cs="Arial"/>
          <w:sz w:val="20"/>
          <w:szCs w:val="20"/>
        </w:rPr>
        <w:t>Sevastopoľa</w:t>
      </w:r>
      <w:proofErr w:type="spellEnd"/>
      <w:r w:rsidRPr="00BB2352">
        <w:rPr>
          <w:rFonts w:ascii="Arial" w:hAnsi="Arial" w:cs="Arial"/>
          <w:sz w:val="20"/>
          <w:szCs w:val="20"/>
        </w:rPr>
        <w:t xml:space="preserve"> v platnom znení, nariadenie Rady (EÚ) č. 833/2014 z 31. júla 2014 o reštriktívnych opatreniach s ohľadom na konanie Ruska, ktorým destabilizuje situáciu na Ukrajine v platnom znení, nariadenie Rady (EÚ) č. 2022/263 z 23. februára 2022, o reštriktívnych opatreniach v reakcii na protiprávne uznanie, okupáciu alebo anexiu určitých častí Ukrajiny, ktoré nie sú kontrolované vládou, Ruskou federáciou v platnom znení.</w:t>
      </w:r>
    </w:p>
    <w:p w14:paraId="5E39A589" w14:textId="77777777" w:rsidR="00BB2352" w:rsidRPr="00BB2352" w:rsidRDefault="00BB2352" w:rsidP="00677E87">
      <w:pPr>
        <w:pStyle w:val="Odsekzoznamu"/>
        <w:numPr>
          <w:ilvl w:val="0"/>
          <w:numId w:val="41"/>
        </w:numPr>
        <w:jc w:val="both"/>
        <w:rPr>
          <w:rFonts w:ascii="Arial" w:hAnsi="Arial" w:cs="Arial"/>
          <w:sz w:val="16"/>
          <w:szCs w:val="16"/>
        </w:rPr>
      </w:pPr>
      <w:r w:rsidRPr="00BB2352">
        <w:rPr>
          <w:rFonts w:ascii="Arial" w:hAnsi="Arial" w:cs="Arial"/>
          <w:sz w:val="20"/>
          <w:szCs w:val="20"/>
        </w:rPr>
        <w:t xml:space="preserve">článok 5k nariadenia Rady (EÚ) č. 833/2014 </w:t>
      </w:r>
      <w:r w:rsidRPr="00BB2352">
        <w:rPr>
          <w:rFonts w:ascii="Arial" w:hAnsi="Arial" w:cs="Arial"/>
          <w:b/>
          <w:sz w:val="20"/>
          <w:szCs w:val="20"/>
        </w:rPr>
        <w:t>ustanovuje zákaz zadávania všetkých verejných zákaziek alebo koncesií, ktoré patria do rozsahu pôsobnosti smerníc o verejnom obstarávaní</w:t>
      </w:r>
      <w:r w:rsidRPr="00BB2352">
        <w:rPr>
          <w:rFonts w:ascii="Arial" w:hAnsi="Arial" w:cs="Arial"/>
          <w:sz w:val="20"/>
          <w:szCs w:val="20"/>
        </w:rPr>
        <w:t xml:space="preserve">, ako aj článku 10 ods. 1, 3, ods. 6 písm. a) až e), ods. 8 až 10, </w:t>
      </w:r>
      <w:r w:rsidRPr="00BB2352">
        <w:rPr>
          <w:rFonts w:ascii="Arial" w:hAnsi="Arial" w:cs="Arial"/>
          <w:sz w:val="20"/>
          <w:szCs w:val="20"/>
        </w:rPr>
        <w:lastRenderedPageBreak/>
        <w:t xml:space="preserve">článkov 11 až 14 smernice 2014/23/EÚ, článku 7 písm. a) až d), článku 8 a 0 písm. b) až f) a písm. h) až j) smernice 2014/24/EÚ, článku 18 a 21 písm. b) až e) a písm. g) až i), článkov 29 a 30 smernice 2014/25/EÚ a článku 13 písm. a) až d) a písm. f) až h) a písm. j) smernice 2009/81/ES, ako aj hlavy VII nariadenia (EÚ, </w:t>
      </w:r>
      <w:proofErr w:type="spellStart"/>
      <w:r w:rsidRPr="00BB2352">
        <w:rPr>
          <w:rFonts w:ascii="Arial" w:hAnsi="Arial" w:cs="Arial"/>
          <w:sz w:val="20"/>
          <w:szCs w:val="20"/>
        </w:rPr>
        <w:t>Euratom</w:t>
      </w:r>
      <w:proofErr w:type="spellEnd"/>
      <w:r w:rsidRPr="00BB2352">
        <w:rPr>
          <w:rFonts w:ascii="Arial" w:hAnsi="Arial" w:cs="Arial"/>
          <w:sz w:val="20"/>
          <w:szCs w:val="20"/>
        </w:rPr>
        <w:t xml:space="preserve">) 2018/1046, </w:t>
      </w:r>
      <w:proofErr w:type="spellStart"/>
      <w:r w:rsidRPr="00BB2352">
        <w:rPr>
          <w:rFonts w:ascii="Arial" w:hAnsi="Arial" w:cs="Arial"/>
          <w:sz w:val="20"/>
          <w:szCs w:val="20"/>
        </w:rPr>
        <w:t>aproximovaným</w:t>
      </w:r>
      <w:proofErr w:type="spellEnd"/>
      <w:r w:rsidRPr="00BB2352">
        <w:rPr>
          <w:rFonts w:ascii="Arial" w:hAnsi="Arial" w:cs="Arial"/>
          <w:sz w:val="20"/>
          <w:szCs w:val="20"/>
        </w:rPr>
        <w:t xml:space="preserve"> aj do znenia zákona č. 343/2015 Z. z. o verejnom obstarávaní a o zmene a doplnení niektorých zákonov v znení neskorších predpisov, </w:t>
      </w:r>
      <w:r w:rsidRPr="00BB2352">
        <w:rPr>
          <w:rFonts w:ascii="Arial" w:hAnsi="Arial" w:cs="Arial"/>
          <w:b/>
          <w:sz w:val="20"/>
          <w:szCs w:val="20"/>
        </w:rPr>
        <w:t>nasledujúcim osobám, subjektom alebo orgánom alebo pokračovanie v ich plnení s nasledujúcimi osobami, subjektmi a orgánmi</w:t>
      </w:r>
      <w:r w:rsidRPr="00BB2352">
        <w:rPr>
          <w:rFonts w:ascii="Arial" w:hAnsi="Arial" w:cs="Arial"/>
          <w:sz w:val="20"/>
          <w:szCs w:val="20"/>
        </w:rPr>
        <w:t>:</w:t>
      </w:r>
    </w:p>
    <w:p w14:paraId="6031D569" w14:textId="77777777" w:rsidR="00BB2352" w:rsidRPr="00BB2352" w:rsidRDefault="00AA4146" w:rsidP="00677E87">
      <w:pPr>
        <w:pStyle w:val="Odsekzoznamu"/>
        <w:numPr>
          <w:ilvl w:val="0"/>
          <w:numId w:val="42"/>
        </w:numPr>
        <w:jc w:val="both"/>
        <w:rPr>
          <w:rFonts w:ascii="Arial" w:hAnsi="Arial" w:cs="Arial"/>
          <w:sz w:val="16"/>
          <w:szCs w:val="16"/>
        </w:rPr>
      </w:pPr>
      <w:r w:rsidRPr="00BB2352">
        <w:rPr>
          <w:rFonts w:ascii="Arial" w:hAnsi="Arial" w:cs="Arial"/>
          <w:sz w:val="20"/>
          <w:szCs w:val="20"/>
        </w:rPr>
        <w:t>ruský štátny príslušník alebo fyzická osoba s pobytom v Rusku alebo právnická osoba, subjekt alebo orgán usadení v Rusku,</w:t>
      </w:r>
    </w:p>
    <w:p w14:paraId="2B48CE50" w14:textId="77777777" w:rsidR="00BB2352" w:rsidRPr="00BB2352" w:rsidRDefault="00AA4146" w:rsidP="00677E87">
      <w:pPr>
        <w:pStyle w:val="Odsekzoznamu"/>
        <w:numPr>
          <w:ilvl w:val="0"/>
          <w:numId w:val="42"/>
        </w:numPr>
        <w:jc w:val="both"/>
        <w:rPr>
          <w:rFonts w:ascii="Arial" w:hAnsi="Arial" w:cs="Arial"/>
          <w:sz w:val="16"/>
          <w:szCs w:val="16"/>
        </w:rPr>
      </w:pPr>
      <w:r w:rsidRPr="00BB2352">
        <w:rPr>
          <w:rFonts w:ascii="Arial" w:hAnsi="Arial" w:cs="Arial"/>
          <w:sz w:val="20"/>
          <w:szCs w:val="20"/>
        </w:rPr>
        <w:t>právnická osoba, subjekt alebo orgán, ktoré z viac ako 50 % priamo alebo nepriamo vlastní subjekt uvedený v písmene a) tohto bodu, alebo</w:t>
      </w:r>
    </w:p>
    <w:p w14:paraId="56D70DCB" w14:textId="77777777" w:rsidR="00BB2352" w:rsidRPr="00BB2352" w:rsidRDefault="00AA4146" w:rsidP="00677E87">
      <w:pPr>
        <w:pStyle w:val="Odsekzoznamu"/>
        <w:numPr>
          <w:ilvl w:val="0"/>
          <w:numId w:val="42"/>
        </w:numPr>
        <w:jc w:val="both"/>
        <w:rPr>
          <w:rFonts w:ascii="Arial" w:hAnsi="Arial" w:cs="Arial"/>
          <w:sz w:val="16"/>
          <w:szCs w:val="16"/>
        </w:rPr>
      </w:pPr>
      <w:r w:rsidRPr="00BB2352">
        <w:rPr>
          <w:rFonts w:ascii="Arial" w:hAnsi="Arial" w:cs="Arial"/>
          <w:sz w:val="20"/>
          <w:szCs w:val="20"/>
        </w:rPr>
        <w:t>fyzická alebo právnická osoba, subjekt alebo orgán, ktoré konajú v mene alebo na základe pokynov fyzickej alebo právnickej osoby, subjektu alebo orgánu uvedených v písmene a) alebo b) tohto bodu,</w:t>
      </w:r>
    </w:p>
    <w:p w14:paraId="4E1F5622" w14:textId="6C2EB4B2" w:rsidR="00AA4146" w:rsidRPr="00BB2352" w:rsidRDefault="00AA4146" w:rsidP="00677E87">
      <w:pPr>
        <w:pStyle w:val="Odsekzoznamu"/>
        <w:numPr>
          <w:ilvl w:val="0"/>
          <w:numId w:val="42"/>
        </w:numPr>
        <w:jc w:val="both"/>
        <w:rPr>
          <w:rFonts w:ascii="Arial" w:hAnsi="Arial" w:cs="Arial"/>
          <w:sz w:val="16"/>
          <w:szCs w:val="16"/>
        </w:rPr>
      </w:pPr>
      <w:r w:rsidRPr="00BB2352">
        <w:rPr>
          <w:rFonts w:ascii="Arial" w:hAnsi="Arial" w:cs="Arial"/>
          <w:sz w:val="20"/>
          <w:szCs w:val="20"/>
        </w:rPr>
        <w:t>vrátane subdodávateľov, dodávateľov alebo subjektov, ktorých kapacity sa využívajú v zmysle smerníc o verejnom obstarávaní, ak na nich pripadá viac ako 10 % hodnoty zákazky.</w:t>
      </w:r>
    </w:p>
    <w:p w14:paraId="6305FABB" w14:textId="44BC1AE3" w:rsidR="00AA4146" w:rsidRPr="00AA4146" w:rsidRDefault="00AA4146" w:rsidP="00677E87">
      <w:pPr>
        <w:pStyle w:val="Odsekzoznamu"/>
        <w:numPr>
          <w:ilvl w:val="1"/>
          <w:numId w:val="32"/>
        </w:numPr>
        <w:jc w:val="both"/>
        <w:rPr>
          <w:rFonts w:ascii="Arial" w:hAnsi="Arial" w:cs="Arial"/>
          <w:sz w:val="20"/>
          <w:szCs w:val="20"/>
        </w:rPr>
      </w:pPr>
      <w:r w:rsidRPr="00340DE0">
        <w:rPr>
          <w:rFonts w:ascii="Arial" w:hAnsi="Arial" w:cs="Arial"/>
          <w:sz w:val="20"/>
          <w:szCs w:val="20"/>
        </w:rPr>
        <w:t>Verejný obstará</w:t>
      </w:r>
      <w:r w:rsidRPr="00C32920">
        <w:rPr>
          <w:rFonts w:ascii="Arial" w:hAnsi="Arial" w:cs="Arial"/>
          <w:sz w:val="20"/>
          <w:szCs w:val="20"/>
        </w:rPr>
        <w:t>vateľ vyžaduje, aby uchádzač na účely preukázania skutočností podľa bodu 2.5</w:t>
      </w:r>
      <w:r w:rsidR="00940478" w:rsidRPr="00C32920">
        <w:rPr>
          <w:rFonts w:ascii="Arial" w:hAnsi="Arial" w:cs="Arial"/>
          <w:sz w:val="20"/>
          <w:szCs w:val="20"/>
        </w:rPr>
        <w:t>. písm. b)</w:t>
      </w:r>
      <w:r w:rsidRPr="00C32920">
        <w:rPr>
          <w:rFonts w:ascii="Arial" w:hAnsi="Arial" w:cs="Arial"/>
          <w:sz w:val="20"/>
          <w:szCs w:val="20"/>
        </w:rPr>
        <w:t xml:space="preserve"> predložil čestné vyhlásenie. Vzor čestného vyhlásenia tvorí Prílohu </w:t>
      </w:r>
      <w:r w:rsidR="00940478" w:rsidRPr="00C32920">
        <w:rPr>
          <w:rFonts w:ascii="Arial" w:hAnsi="Arial" w:cs="Arial"/>
          <w:sz w:val="20"/>
          <w:szCs w:val="20"/>
        </w:rPr>
        <w:t>B9</w:t>
      </w:r>
      <w:r w:rsidRPr="00C32920">
        <w:rPr>
          <w:rFonts w:ascii="Arial" w:hAnsi="Arial" w:cs="Arial"/>
          <w:sz w:val="20"/>
          <w:szCs w:val="20"/>
        </w:rPr>
        <w:t xml:space="preserve"> </w:t>
      </w:r>
      <w:r w:rsidR="00940478" w:rsidRPr="00C32920">
        <w:rPr>
          <w:rFonts w:ascii="Arial" w:hAnsi="Arial" w:cs="Arial"/>
          <w:sz w:val="20"/>
          <w:szCs w:val="20"/>
        </w:rPr>
        <w:t>Č</w:t>
      </w:r>
      <w:r w:rsidRPr="00C32920">
        <w:rPr>
          <w:rFonts w:ascii="Arial" w:hAnsi="Arial" w:cs="Arial"/>
          <w:sz w:val="20"/>
          <w:szCs w:val="20"/>
        </w:rPr>
        <w:t>as</w:t>
      </w:r>
      <w:r w:rsidR="00940478" w:rsidRPr="00C32920">
        <w:rPr>
          <w:rFonts w:ascii="Arial" w:hAnsi="Arial" w:cs="Arial"/>
          <w:sz w:val="20"/>
          <w:szCs w:val="20"/>
        </w:rPr>
        <w:t>ť</w:t>
      </w:r>
      <w:r w:rsidRPr="00C32920">
        <w:rPr>
          <w:rFonts w:ascii="Arial" w:hAnsi="Arial" w:cs="Arial"/>
          <w:sz w:val="20"/>
          <w:szCs w:val="20"/>
        </w:rPr>
        <w:t xml:space="preserve"> </w:t>
      </w:r>
      <w:r w:rsidR="00940478" w:rsidRPr="00C32920">
        <w:rPr>
          <w:rFonts w:ascii="Arial" w:hAnsi="Arial" w:cs="Arial"/>
          <w:sz w:val="20"/>
          <w:szCs w:val="20"/>
        </w:rPr>
        <w:t>B</w:t>
      </w:r>
      <w:r w:rsidRPr="00C32920">
        <w:rPr>
          <w:rFonts w:ascii="Arial" w:hAnsi="Arial" w:cs="Arial"/>
          <w:sz w:val="20"/>
          <w:szCs w:val="20"/>
        </w:rPr>
        <w:t xml:space="preserve"> </w:t>
      </w:r>
      <w:r w:rsidR="00940478" w:rsidRPr="00C32920">
        <w:rPr>
          <w:rFonts w:ascii="Arial" w:hAnsi="Arial" w:cs="Arial"/>
          <w:noProof/>
          <w:sz w:val="20"/>
          <w:szCs w:val="20"/>
          <w:lang w:eastAsia="en-US"/>
        </w:rPr>
        <w:t>Zväzok 1 týchto SP</w:t>
      </w:r>
      <w:r w:rsidRPr="00C32920">
        <w:rPr>
          <w:rFonts w:ascii="Arial" w:hAnsi="Arial" w:cs="Arial"/>
          <w:sz w:val="20"/>
          <w:szCs w:val="20"/>
        </w:rPr>
        <w:t>.</w:t>
      </w:r>
      <w:r w:rsidRPr="00340DE0">
        <w:rPr>
          <w:rFonts w:ascii="Arial" w:hAnsi="Arial" w:cs="Arial"/>
          <w:sz w:val="20"/>
          <w:szCs w:val="20"/>
        </w:rPr>
        <w:t xml:space="preserve"> V prípade akýchkoľvek pochybností si verejn</w:t>
      </w:r>
      <w:r>
        <w:rPr>
          <w:rFonts w:ascii="Arial" w:hAnsi="Arial" w:cs="Arial"/>
          <w:sz w:val="20"/>
          <w:szCs w:val="20"/>
        </w:rPr>
        <w:t xml:space="preserve">ý obstarávateľ vyhradzuje právo vyžiadať </w:t>
      </w:r>
      <w:r w:rsidRPr="00340DE0">
        <w:rPr>
          <w:rFonts w:ascii="Arial" w:hAnsi="Arial" w:cs="Arial"/>
          <w:sz w:val="20"/>
          <w:szCs w:val="20"/>
        </w:rPr>
        <w:t xml:space="preserve">dodatočné informácie, vysvetlenie alebo </w:t>
      </w:r>
      <w:r>
        <w:rPr>
          <w:rFonts w:ascii="Arial" w:hAnsi="Arial" w:cs="Arial"/>
          <w:sz w:val="20"/>
          <w:szCs w:val="20"/>
        </w:rPr>
        <w:t>doklady/</w:t>
      </w:r>
      <w:r w:rsidRPr="00340DE0">
        <w:rPr>
          <w:rFonts w:ascii="Arial" w:hAnsi="Arial" w:cs="Arial"/>
          <w:sz w:val="20"/>
          <w:szCs w:val="20"/>
        </w:rPr>
        <w:t>dokumenty</w:t>
      </w:r>
      <w:r w:rsidRPr="007B33F5">
        <w:rPr>
          <w:rFonts w:ascii="Arial" w:hAnsi="Arial" w:cs="Arial"/>
          <w:sz w:val="20"/>
          <w:szCs w:val="20"/>
        </w:rPr>
        <w:t>.</w:t>
      </w:r>
    </w:p>
    <w:p w14:paraId="3DAAD933" w14:textId="77777777" w:rsidR="00AA4146" w:rsidRDefault="00AA4146" w:rsidP="00AA4146">
      <w:pPr>
        <w:pStyle w:val="Odsekzoznamu"/>
        <w:ind w:left="360"/>
        <w:jc w:val="both"/>
        <w:rPr>
          <w:rFonts w:ascii="Arial" w:hAnsi="Arial" w:cs="Arial"/>
          <w:b/>
          <w:bCs/>
          <w:sz w:val="20"/>
          <w:szCs w:val="20"/>
        </w:rPr>
      </w:pPr>
    </w:p>
    <w:p w14:paraId="28D440FB" w14:textId="5D2F777E" w:rsidR="00AA4146" w:rsidRDefault="00AA4146"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 xml:space="preserve">Druh zákazky a postup </w:t>
      </w:r>
      <w:r w:rsidR="00A13DEB">
        <w:rPr>
          <w:rFonts w:ascii="Arial" w:hAnsi="Arial" w:cs="Arial"/>
          <w:b/>
          <w:bCs/>
          <w:sz w:val="20"/>
          <w:szCs w:val="20"/>
        </w:rPr>
        <w:t>zadávania zákazky</w:t>
      </w:r>
    </w:p>
    <w:p w14:paraId="196EF9CB" w14:textId="53DEA41D" w:rsidR="00A13DEB" w:rsidRDefault="00AA4146" w:rsidP="00677E87">
      <w:pPr>
        <w:pStyle w:val="Odsekzoznamu"/>
        <w:numPr>
          <w:ilvl w:val="1"/>
          <w:numId w:val="32"/>
        </w:numPr>
        <w:jc w:val="both"/>
        <w:rPr>
          <w:rFonts w:ascii="Arial" w:hAnsi="Arial" w:cs="Arial"/>
          <w:sz w:val="20"/>
          <w:szCs w:val="20"/>
        </w:rPr>
      </w:pPr>
      <w:r w:rsidRPr="00F34557">
        <w:rPr>
          <w:rFonts w:ascii="Arial" w:hAnsi="Arial" w:cs="Arial"/>
          <w:sz w:val="20"/>
          <w:szCs w:val="20"/>
        </w:rPr>
        <w:t>Druh zákazky</w:t>
      </w:r>
      <w:r>
        <w:rPr>
          <w:rFonts w:ascii="Arial" w:hAnsi="Arial" w:cs="Arial"/>
          <w:sz w:val="20"/>
          <w:szCs w:val="20"/>
        </w:rPr>
        <w:t xml:space="preserve"> je </w:t>
      </w:r>
      <w:r w:rsidRPr="00F34557">
        <w:rPr>
          <w:rFonts w:ascii="Arial" w:hAnsi="Arial" w:cs="Arial"/>
          <w:sz w:val="20"/>
          <w:szCs w:val="20"/>
        </w:rPr>
        <w:t xml:space="preserve">v súlade s § 3 ods. 3 </w:t>
      </w:r>
      <w:r>
        <w:rPr>
          <w:rFonts w:ascii="Arial" w:hAnsi="Arial" w:cs="Arial"/>
          <w:sz w:val="20"/>
          <w:szCs w:val="20"/>
        </w:rPr>
        <w:t xml:space="preserve">písm. b) ZVO </w:t>
      </w:r>
      <w:r w:rsidRPr="00F34557">
        <w:rPr>
          <w:rFonts w:ascii="Arial" w:hAnsi="Arial" w:cs="Arial"/>
          <w:sz w:val="20"/>
          <w:szCs w:val="20"/>
        </w:rPr>
        <w:t xml:space="preserve">zákazka na </w:t>
      </w:r>
      <w:r w:rsidRPr="00AA4146">
        <w:rPr>
          <w:rFonts w:ascii="Arial" w:hAnsi="Arial" w:cs="Arial"/>
          <w:sz w:val="20"/>
          <w:szCs w:val="20"/>
        </w:rPr>
        <w:t>vypracovanie projektovej dokumentácie a uskutočnenie stavby</w:t>
      </w:r>
      <w:r w:rsidRPr="00F34557">
        <w:rPr>
          <w:rFonts w:ascii="Arial" w:hAnsi="Arial" w:cs="Arial"/>
          <w:sz w:val="20"/>
          <w:szCs w:val="20"/>
        </w:rPr>
        <w:t xml:space="preserve"> s</w:t>
      </w:r>
      <w:r w:rsidR="00E16595">
        <w:rPr>
          <w:rFonts w:ascii="Arial" w:hAnsi="Arial" w:cs="Arial"/>
          <w:sz w:val="20"/>
          <w:szCs w:val="20"/>
        </w:rPr>
        <w:t> </w:t>
      </w:r>
      <w:r w:rsidRPr="00F34557">
        <w:rPr>
          <w:rFonts w:ascii="Arial" w:hAnsi="Arial" w:cs="Arial"/>
          <w:sz w:val="20"/>
          <w:szCs w:val="20"/>
        </w:rPr>
        <w:t>predmetom</w:t>
      </w:r>
      <w:r w:rsidR="00E16595">
        <w:rPr>
          <w:rFonts w:ascii="Arial" w:hAnsi="Arial" w:cs="Arial"/>
          <w:sz w:val="20"/>
          <w:szCs w:val="20"/>
        </w:rPr>
        <w:t xml:space="preserve"> </w:t>
      </w:r>
      <w:r w:rsidRPr="00F34557">
        <w:rPr>
          <w:rFonts w:ascii="Arial" w:hAnsi="Arial" w:cs="Arial"/>
          <w:sz w:val="20"/>
          <w:szCs w:val="20"/>
        </w:rPr>
        <w:t xml:space="preserve">podrobne vymedzeným v týchto </w:t>
      </w:r>
      <w:r w:rsidR="00A13DEB">
        <w:rPr>
          <w:rFonts w:ascii="Arial" w:hAnsi="Arial" w:cs="Arial"/>
          <w:sz w:val="20"/>
          <w:szCs w:val="20"/>
        </w:rPr>
        <w:t>SP</w:t>
      </w:r>
      <w:r w:rsidRPr="00F34557">
        <w:rPr>
          <w:rFonts w:ascii="Arial" w:hAnsi="Arial" w:cs="Arial"/>
          <w:sz w:val="20"/>
          <w:szCs w:val="20"/>
        </w:rPr>
        <w:t>.</w:t>
      </w:r>
    </w:p>
    <w:p w14:paraId="26A21C37" w14:textId="77777777" w:rsidR="00823B6B" w:rsidRDefault="00A13DEB" w:rsidP="00677E87">
      <w:pPr>
        <w:pStyle w:val="Odsekzoznamu"/>
        <w:numPr>
          <w:ilvl w:val="1"/>
          <w:numId w:val="32"/>
        </w:numPr>
        <w:jc w:val="both"/>
        <w:rPr>
          <w:rFonts w:ascii="Arial" w:hAnsi="Arial" w:cs="Arial"/>
          <w:sz w:val="20"/>
          <w:szCs w:val="20"/>
        </w:rPr>
      </w:pPr>
      <w:r>
        <w:rPr>
          <w:rFonts w:ascii="Arial" w:hAnsi="Arial" w:cs="Arial"/>
          <w:sz w:val="20"/>
          <w:szCs w:val="20"/>
        </w:rPr>
        <w:t xml:space="preserve">Zákazka je zadávaná nadlimitným postupom, druhom postupu je </w:t>
      </w:r>
      <w:r w:rsidRPr="00A13DEB">
        <w:rPr>
          <w:rFonts w:ascii="Arial" w:hAnsi="Arial" w:cs="Arial"/>
          <w:sz w:val="20"/>
          <w:szCs w:val="20"/>
        </w:rPr>
        <w:t>verejn</w:t>
      </w:r>
      <w:r>
        <w:rPr>
          <w:rFonts w:ascii="Arial" w:hAnsi="Arial" w:cs="Arial"/>
          <w:sz w:val="20"/>
          <w:szCs w:val="20"/>
        </w:rPr>
        <w:t>á</w:t>
      </w:r>
      <w:r w:rsidRPr="00A13DEB">
        <w:rPr>
          <w:rFonts w:ascii="Arial" w:hAnsi="Arial" w:cs="Arial"/>
          <w:sz w:val="20"/>
          <w:szCs w:val="20"/>
        </w:rPr>
        <w:t xml:space="preserve"> súťaž podľa § 66 </w:t>
      </w:r>
      <w:r>
        <w:rPr>
          <w:rFonts w:ascii="Arial" w:hAnsi="Arial" w:cs="Arial"/>
          <w:sz w:val="20"/>
          <w:szCs w:val="20"/>
        </w:rPr>
        <w:t xml:space="preserve">ZVO </w:t>
      </w:r>
      <w:r w:rsidRPr="00A13DEB">
        <w:rPr>
          <w:rFonts w:ascii="Arial" w:hAnsi="Arial" w:cs="Arial"/>
          <w:sz w:val="20"/>
          <w:szCs w:val="20"/>
        </w:rPr>
        <w:t>s využitím pravidla uvedeného v § 66 ods. 7 písm. b) ZVO.</w:t>
      </w:r>
    </w:p>
    <w:p w14:paraId="45480342" w14:textId="1D4CCEB1" w:rsidR="00072E17" w:rsidRPr="00823B6B" w:rsidRDefault="00072E17" w:rsidP="00677E87">
      <w:pPr>
        <w:pStyle w:val="Odsekzoznamu"/>
        <w:numPr>
          <w:ilvl w:val="1"/>
          <w:numId w:val="32"/>
        </w:numPr>
        <w:jc w:val="both"/>
        <w:rPr>
          <w:rFonts w:ascii="Arial" w:hAnsi="Arial" w:cs="Arial"/>
          <w:sz w:val="20"/>
          <w:szCs w:val="20"/>
        </w:rPr>
      </w:pPr>
      <w:r w:rsidRPr="00823B6B">
        <w:rPr>
          <w:rFonts w:ascii="Arial" w:hAnsi="Arial" w:cs="Arial"/>
          <w:sz w:val="20"/>
          <w:szCs w:val="20"/>
        </w:rPr>
        <w:t xml:space="preserve">V situácii, kedy by verejný obstarávateľ vyhlásil počas obdobia dvanástich mesiacov niekoľko samostatných zákaziek a po sčítaní predpokladaných hodnôt týchto zákaziek by mal byť uplatnený nadlimitný postup zadávania zákazky, práve z dôvodu časovej, miestnej a vecnej (funkčnej) súvislosti jednotlivých zákaziek, nepôjde v zmysle ustálenej judikatúry Súdneho dvora Európskej únie a metodickej a rozhodovacej činnosti o dobrovoľné postupovanie prísnejším postupom. V týchto prípadoch musí verejný obstarávateľ uplatniť nadlimitný postup zadávania zákazky (v opačnom prípade by došlo k porušeniu § 6 ods. 16 </w:t>
      </w:r>
      <w:r w:rsidR="004A76D1" w:rsidRPr="00823B6B">
        <w:rPr>
          <w:rFonts w:ascii="Arial" w:hAnsi="Arial" w:cs="Arial"/>
          <w:sz w:val="20"/>
          <w:szCs w:val="20"/>
        </w:rPr>
        <w:t>ZVO</w:t>
      </w:r>
      <w:r w:rsidRPr="00823B6B">
        <w:rPr>
          <w:rFonts w:ascii="Arial" w:hAnsi="Arial" w:cs="Arial"/>
          <w:sz w:val="20"/>
          <w:szCs w:val="20"/>
        </w:rPr>
        <w:t>), a teda v týchto prípadoch je možné podať aj námietky.</w:t>
      </w:r>
    </w:p>
    <w:p w14:paraId="1B82F27B" w14:textId="77777777" w:rsidR="00EF6608" w:rsidRDefault="00A13DEB" w:rsidP="00677E87">
      <w:pPr>
        <w:pStyle w:val="Odsekzoznamu"/>
        <w:numPr>
          <w:ilvl w:val="1"/>
          <w:numId w:val="32"/>
        </w:numPr>
        <w:jc w:val="both"/>
        <w:rPr>
          <w:rFonts w:ascii="Arial" w:hAnsi="Arial" w:cs="Arial"/>
          <w:b/>
          <w:sz w:val="20"/>
          <w:szCs w:val="20"/>
        </w:rPr>
      </w:pPr>
      <w:r w:rsidRPr="00F34557">
        <w:rPr>
          <w:rFonts w:ascii="Arial" w:hAnsi="Arial" w:cs="Arial"/>
          <w:sz w:val="20"/>
          <w:szCs w:val="20"/>
        </w:rPr>
        <w:t>Predpokladaná hodnota zákazky</w:t>
      </w:r>
      <w:r w:rsidRPr="00F34557">
        <w:rPr>
          <w:rFonts w:ascii="Arial" w:hAnsi="Arial" w:cs="Arial"/>
          <w:b/>
          <w:sz w:val="20"/>
          <w:szCs w:val="20"/>
        </w:rPr>
        <w:t>:</w:t>
      </w:r>
    </w:p>
    <w:p w14:paraId="5C529185" w14:textId="3421417F" w:rsidR="00A13DEB" w:rsidRPr="00A13DEB" w:rsidRDefault="00A13DEB" w:rsidP="00EF6608">
      <w:pPr>
        <w:pStyle w:val="Odsekzoznamu"/>
        <w:ind w:left="792"/>
        <w:jc w:val="both"/>
        <w:rPr>
          <w:rFonts w:ascii="Arial" w:hAnsi="Arial" w:cs="Arial"/>
          <w:b/>
          <w:sz w:val="20"/>
          <w:szCs w:val="20"/>
        </w:rPr>
      </w:pPr>
      <w:r>
        <w:rPr>
          <w:rFonts w:ascii="Arial" w:hAnsi="Arial" w:cs="Arial"/>
          <w:b/>
          <w:sz w:val="20"/>
          <w:szCs w:val="20"/>
        </w:rPr>
        <w:t>4</w:t>
      </w:r>
      <w:r w:rsidRPr="00A13DEB">
        <w:rPr>
          <w:rFonts w:ascii="Arial" w:hAnsi="Arial" w:cs="Arial"/>
          <w:b/>
          <w:sz w:val="20"/>
          <w:szCs w:val="20"/>
        </w:rPr>
        <w:t xml:space="preserve"> </w:t>
      </w:r>
      <w:r>
        <w:rPr>
          <w:rFonts w:ascii="Arial" w:hAnsi="Arial" w:cs="Arial"/>
          <w:b/>
          <w:sz w:val="20"/>
          <w:szCs w:val="20"/>
        </w:rPr>
        <w:t>902</w:t>
      </w:r>
      <w:r w:rsidRPr="00A13DEB">
        <w:rPr>
          <w:rFonts w:ascii="Arial" w:hAnsi="Arial" w:cs="Arial"/>
          <w:b/>
          <w:sz w:val="20"/>
          <w:szCs w:val="20"/>
        </w:rPr>
        <w:t xml:space="preserve"> </w:t>
      </w:r>
      <w:r>
        <w:rPr>
          <w:rFonts w:ascii="Arial" w:hAnsi="Arial" w:cs="Arial"/>
          <w:b/>
          <w:sz w:val="20"/>
          <w:szCs w:val="20"/>
        </w:rPr>
        <w:t>015</w:t>
      </w:r>
      <w:r w:rsidRPr="00A13DEB">
        <w:rPr>
          <w:rFonts w:ascii="Arial" w:hAnsi="Arial" w:cs="Arial"/>
          <w:b/>
          <w:sz w:val="20"/>
          <w:szCs w:val="20"/>
        </w:rPr>
        <w:t>,00 EUR bez DPH</w:t>
      </w:r>
      <w:r>
        <w:rPr>
          <w:rFonts w:ascii="Arial" w:hAnsi="Arial" w:cs="Arial"/>
          <w:b/>
          <w:sz w:val="20"/>
          <w:szCs w:val="20"/>
        </w:rPr>
        <w:t xml:space="preserve"> </w:t>
      </w:r>
      <w:r w:rsidRPr="00A13DEB">
        <w:rPr>
          <w:rFonts w:ascii="Arial" w:hAnsi="Arial" w:cs="Arial"/>
          <w:b/>
          <w:sz w:val="20"/>
          <w:szCs w:val="20"/>
        </w:rPr>
        <w:t xml:space="preserve">(slovom: </w:t>
      </w:r>
      <w:proofErr w:type="spellStart"/>
      <w:r w:rsidRPr="00A13DEB">
        <w:rPr>
          <w:rFonts w:ascii="Arial" w:hAnsi="Arial" w:cs="Arial"/>
          <w:b/>
          <w:sz w:val="20"/>
          <w:szCs w:val="20"/>
        </w:rPr>
        <w:t>štyrimilióny</w:t>
      </w:r>
      <w:proofErr w:type="spellEnd"/>
      <w:r>
        <w:rPr>
          <w:rFonts w:ascii="Arial" w:hAnsi="Arial" w:cs="Arial"/>
          <w:b/>
          <w:sz w:val="20"/>
          <w:szCs w:val="20"/>
        </w:rPr>
        <w:t xml:space="preserve"> </w:t>
      </w:r>
      <w:r w:rsidRPr="00A13DEB">
        <w:rPr>
          <w:rFonts w:ascii="Arial" w:hAnsi="Arial" w:cs="Arial"/>
          <w:b/>
          <w:sz w:val="20"/>
          <w:szCs w:val="20"/>
        </w:rPr>
        <w:t>deväťstodvatisíc</w:t>
      </w:r>
      <w:r>
        <w:rPr>
          <w:rFonts w:ascii="Arial" w:hAnsi="Arial" w:cs="Arial"/>
          <w:b/>
          <w:sz w:val="20"/>
          <w:szCs w:val="20"/>
        </w:rPr>
        <w:t xml:space="preserve"> </w:t>
      </w:r>
      <w:r w:rsidRPr="00A13DEB">
        <w:rPr>
          <w:rFonts w:ascii="Arial" w:hAnsi="Arial" w:cs="Arial"/>
          <w:b/>
          <w:sz w:val="20"/>
          <w:szCs w:val="20"/>
        </w:rPr>
        <w:t>pätnásť eur bez dane z pridanej hodnoty (ďalej len „DPH“).</w:t>
      </w:r>
    </w:p>
    <w:p w14:paraId="31E162C2" w14:textId="77777777" w:rsidR="00AA4146" w:rsidRDefault="00AA4146" w:rsidP="00A13DEB">
      <w:pPr>
        <w:pStyle w:val="Odsekzoznamu"/>
        <w:ind w:left="360"/>
        <w:jc w:val="both"/>
        <w:rPr>
          <w:rFonts w:ascii="Arial" w:hAnsi="Arial" w:cs="Arial"/>
          <w:b/>
          <w:bCs/>
          <w:sz w:val="20"/>
          <w:szCs w:val="20"/>
        </w:rPr>
      </w:pPr>
    </w:p>
    <w:p w14:paraId="05F6230E" w14:textId="2174198A" w:rsidR="00AA4146" w:rsidRDefault="00AA4146"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Predmet zákazky</w:t>
      </w:r>
    </w:p>
    <w:p w14:paraId="3D36D263" w14:textId="77777777" w:rsidR="00EF6608" w:rsidRDefault="00C1319C" w:rsidP="00677E87">
      <w:pPr>
        <w:pStyle w:val="Odsekzoznamu"/>
        <w:numPr>
          <w:ilvl w:val="1"/>
          <w:numId w:val="32"/>
        </w:numPr>
        <w:jc w:val="both"/>
        <w:rPr>
          <w:rFonts w:ascii="Arial" w:hAnsi="Arial" w:cs="Arial"/>
          <w:sz w:val="20"/>
          <w:szCs w:val="20"/>
        </w:rPr>
      </w:pPr>
      <w:r w:rsidRPr="00F34557">
        <w:rPr>
          <w:rFonts w:ascii="Arial" w:hAnsi="Arial" w:cs="Arial"/>
          <w:sz w:val="20"/>
          <w:szCs w:val="20"/>
        </w:rPr>
        <w:t>Názov predmetu zákazky:</w:t>
      </w:r>
    </w:p>
    <w:p w14:paraId="55ACB21A" w14:textId="6AEDBB49" w:rsidR="00C1319C" w:rsidRPr="00EF6608" w:rsidRDefault="00C1319C" w:rsidP="00EF6608">
      <w:pPr>
        <w:pStyle w:val="Odsekzoznamu"/>
        <w:ind w:left="792"/>
        <w:jc w:val="both"/>
        <w:rPr>
          <w:rFonts w:ascii="Arial" w:hAnsi="Arial" w:cs="Arial"/>
          <w:sz w:val="20"/>
          <w:szCs w:val="20"/>
        </w:rPr>
      </w:pPr>
      <w:r w:rsidRPr="00C1319C">
        <w:rPr>
          <w:rFonts w:ascii="Arial" w:hAnsi="Arial" w:cs="Arial"/>
          <w:b/>
          <w:bCs/>
          <w:sz w:val="20"/>
          <w:szCs w:val="20"/>
        </w:rPr>
        <w:t>R2 Križovatka Bánovce – východ</w:t>
      </w:r>
    </w:p>
    <w:p w14:paraId="76A0770F" w14:textId="5FD9D6D8" w:rsidR="00EF6608" w:rsidRPr="00EF6608" w:rsidRDefault="00EF6608" w:rsidP="00677E87">
      <w:pPr>
        <w:pStyle w:val="Odsekzoznamu"/>
        <w:numPr>
          <w:ilvl w:val="1"/>
          <w:numId w:val="32"/>
        </w:numPr>
        <w:jc w:val="both"/>
        <w:rPr>
          <w:rFonts w:ascii="Arial" w:hAnsi="Arial" w:cs="Arial"/>
          <w:sz w:val="20"/>
          <w:szCs w:val="20"/>
        </w:rPr>
      </w:pPr>
      <w:r w:rsidRPr="00F34557">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Pr="00F34557">
        <w:rPr>
          <w:rFonts w:ascii="Arial" w:eastAsia="Calibri" w:hAnsi="Arial" w:cs="Arial"/>
          <w:sz w:val="20"/>
          <w:szCs w:val="20"/>
        </w:rPr>
        <w:t>:</w:t>
      </w:r>
    </w:p>
    <w:p w14:paraId="01ACCC33" w14:textId="1917043E" w:rsidR="00EF6608" w:rsidRDefault="00EF6608" w:rsidP="00EF6608">
      <w:pPr>
        <w:pStyle w:val="Odsekzoznamu"/>
        <w:ind w:left="792"/>
        <w:jc w:val="both"/>
        <w:rPr>
          <w:rFonts w:ascii="Arial" w:hAnsi="Arial" w:cs="Arial"/>
          <w:sz w:val="20"/>
          <w:szCs w:val="20"/>
        </w:rPr>
      </w:pPr>
      <w:r w:rsidRPr="00EF6608">
        <w:rPr>
          <w:rFonts w:ascii="Arial" w:hAnsi="Arial" w:cs="Arial"/>
          <w:sz w:val="20"/>
          <w:szCs w:val="20"/>
        </w:rPr>
        <w:t>45000000-7</w:t>
      </w:r>
      <w:r w:rsidRPr="00EF6608">
        <w:rPr>
          <w:rFonts w:ascii="Arial" w:hAnsi="Arial" w:cs="Arial"/>
          <w:sz w:val="20"/>
          <w:szCs w:val="20"/>
        </w:rPr>
        <w:tab/>
        <w:t>Stavebné práce</w:t>
      </w:r>
    </w:p>
    <w:p w14:paraId="66C38DA1" w14:textId="74780463" w:rsidR="00EF6608" w:rsidRDefault="00EF6608" w:rsidP="00EF6608">
      <w:pPr>
        <w:pStyle w:val="Odsekzoznamu"/>
        <w:ind w:left="792"/>
        <w:jc w:val="both"/>
        <w:rPr>
          <w:rFonts w:ascii="Arial" w:hAnsi="Arial" w:cs="Arial"/>
          <w:sz w:val="20"/>
          <w:szCs w:val="20"/>
        </w:rPr>
      </w:pPr>
      <w:r w:rsidRPr="00EF6608">
        <w:rPr>
          <w:rFonts w:ascii="Arial" w:hAnsi="Arial" w:cs="Arial"/>
          <w:sz w:val="20"/>
          <w:szCs w:val="20"/>
        </w:rPr>
        <w:t>45233100-0</w:t>
      </w:r>
      <w:r w:rsidRPr="00EF6608">
        <w:rPr>
          <w:rFonts w:ascii="Arial" w:hAnsi="Arial" w:cs="Arial"/>
          <w:sz w:val="20"/>
          <w:szCs w:val="20"/>
        </w:rPr>
        <w:tab/>
        <w:t>Stavebné práce na výstavbe diaľnic, ciest</w:t>
      </w:r>
    </w:p>
    <w:p w14:paraId="1AD636D4" w14:textId="34302245" w:rsidR="00EF6608" w:rsidRDefault="00EF6608" w:rsidP="00EF6608">
      <w:pPr>
        <w:pStyle w:val="Odsekzoznamu"/>
        <w:ind w:left="792"/>
        <w:jc w:val="both"/>
        <w:rPr>
          <w:rFonts w:ascii="Arial" w:hAnsi="Arial" w:cs="Arial"/>
          <w:sz w:val="20"/>
          <w:szCs w:val="20"/>
        </w:rPr>
      </w:pPr>
      <w:r w:rsidRPr="00EF6608">
        <w:rPr>
          <w:rFonts w:ascii="Arial" w:hAnsi="Arial" w:cs="Arial"/>
          <w:sz w:val="20"/>
          <w:szCs w:val="20"/>
        </w:rPr>
        <w:t>71250000-5</w:t>
      </w:r>
      <w:r w:rsidRPr="00EF6608">
        <w:rPr>
          <w:rFonts w:ascii="Arial" w:hAnsi="Arial" w:cs="Arial"/>
          <w:sz w:val="20"/>
          <w:szCs w:val="20"/>
        </w:rPr>
        <w:tab/>
        <w:t>Architektonické a inžinierske služby a</w:t>
      </w:r>
      <w:r>
        <w:rPr>
          <w:rFonts w:ascii="Arial" w:hAnsi="Arial" w:cs="Arial"/>
          <w:sz w:val="20"/>
          <w:szCs w:val="20"/>
        </w:rPr>
        <w:t> </w:t>
      </w:r>
      <w:r w:rsidRPr="00EF6608">
        <w:rPr>
          <w:rFonts w:ascii="Arial" w:hAnsi="Arial" w:cs="Arial"/>
          <w:sz w:val="20"/>
          <w:szCs w:val="20"/>
        </w:rPr>
        <w:t>dozor</w:t>
      </w:r>
    </w:p>
    <w:p w14:paraId="4F28164C" w14:textId="45CD8D4B" w:rsidR="00EF6608" w:rsidRPr="00EF6608" w:rsidRDefault="00EF6608" w:rsidP="00EF6608">
      <w:pPr>
        <w:pStyle w:val="Odsekzoznamu"/>
        <w:ind w:left="792"/>
        <w:jc w:val="both"/>
        <w:rPr>
          <w:rFonts w:ascii="Arial" w:hAnsi="Arial" w:cs="Arial"/>
          <w:sz w:val="20"/>
          <w:szCs w:val="20"/>
        </w:rPr>
      </w:pPr>
      <w:r w:rsidRPr="00EF6608">
        <w:rPr>
          <w:rFonts w:ascii="Arial" w:hAnsi="Arial" w:cs="Arial"/>
          <w:sz w:val="20"/>
          <w:szCs w:val="20"/>
        </w:rPr>
        <w:t>71320000-7</w:t>
      </w:r>
      <w:r w:rsidRPr="00EF6608">
        <w:rPr>
          <w:rFonts w:ascii="Arial" w:hAnsi="Arial" w:cs="Arial"/>
          <w:sz w:val="20"/>
          <w:szCs w:val="20"/>
        </w:rPr>
        <w:tab/>
        <w:t>Inžinierske projektovanie</w:t>
      </w:r>
    </w:p>
    <w:p w14:paraId="7E121B68" w14:textId="77777777" w:rsidR="00E77762" w:rsidRDefault="00EF6608" w:rsidP="00677E87">
      <w:pPr>
        <w:pStyle w:val="Odsekzoznamu"/>
        <w:numPr>
          <w:ilvl w:val="1"/>
          <w:numId w:val="32"/>
        </w:numPr>
        <w:jc w:val="both"/>
        <w:rPr>
          <w:rFonts w:ascii="Arial" w:hAnsi="Arial" w:cs="Arial"/>
          <w:sz w:val="20"/>
          <w:szCs w:val="20"/>
        </w:rPr>
      </w:pPr>
      <w:r w:rsidRPr="00F34557">
        <w:rPr>
          <w:rFonts w:ascii="Arial" w:hAnsi="Arial" w:cs="Arial"/>
          <w:sz w:val="20"/>
          <w:szCs w:val="20"/>
        </w:rPr>
        <w:t>Stručný opis predmetu zákazky:</w:t>
      </w:r>
      <w:r>
        <w:rPr>
          <w:rFonts w:ascii="Arial" w:hAnsi="Arial" w:cs="Arial"/>
          <w:sz w:val="20"/>
          <w:szCs w:val="20"/>
        </w:rPr>
        <w:t xml:space="preserve"> </w:t>
      </w:r>
      <w:r w:rsidRPr="00EF6608">
        <w:rPr>
          <w:rFonts w:ascii="Arial" w:hAnsi="Arial" w:cs="Arial"/>
          <w:sz w:val="20"/>
          <w:szCs w:val="20"/>
        </w:rPr>
        <w:t xml:space="preserve">Predmetom zákazky je uskutočnenie stavebných prác a inžinierska činnosť, vrátane vypracovania projektovej dokumentácie pre projekt „R2 Križovatka Bánovce – východ“, </w:t>
      </w:r>
      <w:bookmarkStart w:id="5" w:name="_Hlk206848097"/>
      <w:r w:rsidRPr="00EF6608">
        <w:rPr>
          <w:rFonts w:ascii="Arial" w:hAnsi="Arial" w:cs="Arial"/>
          <w:sz w:val="20"/>
          <w:szCs w:val="20"/>
        </w:rPr>
        <w:t>ktorá je umiestnená v mieste križovania rýchlostnej cesty R2 vybudovanej v polovičnom profile s cestou II/592</w:t>
      </w:r>
      <w:bookmarkEnd w:id="5"/>
      <w:r w:rsidRPr="00EF6608">
        <w:rPr>
          <w:rFonts w:ascii="Arial" w:hAnsi="Arial" w:cs="Arial"/>
          <w:sz w:val="20"/>
          <w:szCs w:val="20"/>
        </w:rPr>
        <w:t>.</w:t>
      </w:r>
    </w:p>
    <w:p w14:paraId="3F50663B" w14:textId="0B029B72" w:rsidR="00C1319C" w:rsidRPr="00E77762" w:rsidRDefault="00EF6608" w:rsidP="00677E87">
      <w:pPr>
        <w:pStyle w:val="Odsekzoznamu"/>
        <w:numPr>
          <w:ilvl w:val="1"/>
          <w:numId w:val="32"/>
        </w:numPr>
        <w:jc w:val="both"/>
        <w:rPr>
          <w:rFonts w:ascii="Arial" w:hAnsi="Arial" w:cs="Arial"/>
          <w:sz w:val="20"/>
          <w:szCs w:val="20"/>
        </w:rPr>
      </w:pPr>
      <w:r w:rsidRPr="00E77762">
        <w:rPr>
          <w:rFonts w:ascii="Arial" w:hAnsi="Arial" w:cs="Arial"/>
          <w:sz w:val="20"/>
          <w:szCs w:val="20"/>
        </w:rPr>
        <w:t>Opis predmetu zákazky je podrobne vymedzený vo Zväzkoch 3 a 5 týchto SP.</w:t>
      </w:r>
    </w:p>
    <w:p w14:paraId="69283BDD" w14:textId="77777777" w:rsidR="00C1319C" w:rsidRDefault="00C1319C" w:rsidP="00C1319C">
      <w:pPr>
        <w:pStyle w:val="Odsekzoznamu"/>
        <w:ind w:left="360"/>
        <w:jc w:val="both"/>
        <w:rPr>
          <w:rFonts w:ascii="Arial" w:hAnsi="Arial" w:cs="Arial"/>
          <w:b/>
          <w:bCs/>
          <w:sz w:val="20"/>
          <w:szCs w:val="20"/>
        </w:rPr>
      </w:pPr>
    </w:p>
    <w:p w14:paraId="0C2771C5" w14:textId="348F10E4" w:rsidR="00AA4146" w:rsidRDefault="00AA4146"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Rozdelenie predmetu zákazky</w:t>
      </w:r>
    </w:p>
    <w:p w14:paraId="48A82C8C" w14:textId="0CDF1FCC" w:rsidR="00EF6608" w:rsidRDefault="00EF6608" w:rsidP="00677E87">
      <w:pPr>
        <w:pStyle w:val="Odsekzoznamu"/>
        <w:numPr>
          <w:ilvl w:val="1"/>
          <w:numId w:val="32"/>
        </w:numPr>
        <w:jc w:val="both"/>
        <w:rPr>
          <w:rFonts w:ascii="Arial" w:hAnsi="Arial" w:cs="Arial"/>
          <w:sz w:val="20"/>
          <w:szCs w:val="20"/>
        </w:rPr>
      </w:pPr>
      <w:r w:rsidRPr="00F34557">
        <w:rPr>
          <w:rFonts w:ascii="Arial" w:hAnsi="Arial" w:cs="Arial"/>
          <w:sz w:val="20"/>
          <w:szCs w:val="20"/>
        </w:rPr>
        <w:t>Verejný obstarávateľ nepovoľuje rozdelenie predmetu zákazky na časti.</w:t>
      </w:r>
    </w:p>
    <w:p w14:paraId="4FE2BADB" w14:textId="77777777" w:rsidR="00B93A16" w:rsidRDefault="00B93A16" w:rsidP="00677E87">
      <w:pPr>
        <w:pStyle w:val="Odsekzoznamu"/>
        <w:numPr>
          <w:ilvl w:val="1"/>
          <w:numId w:val="32"/>
        </w:numPr>
        <w:jc w:val="both"/>
        <w:rPr>
          <w:rFonts w:ascii="Arial" w:hAnsi="Arial" w:cs="Arial"/>
          <w:sz w:val="20"/>
          <w:szCs w:val="20"/>
        </w:rPr>
      </w:pPr>
      <w:r w:rsidRPr="00B93A16">
        <w:rPr>
          <w:rFonts w:ascii="Arial" w:hAnsi="Arial" w:cs="Arial"/>
          <w:sz w:val="20"/>
          <w:szCs w:val="20"/>
        </w:rPr>
        <w:t>Odôvodnenie nerozdelenia predmetu zákazky podľa § 28 ods. 2</w:t>
      </w:r>
      <w:r>
        <w:rPr>
          <w:rFonts w:ascii="Arial" w:hAnsi="Arial" w:cs="Arial"/>
          <w:sz w:val="20"/>
          <w:szCs w:val="20"/>
        </w:rPr>
        <w:t xml:space="preserve"> ZVO:</w:t>
      </w:r>
    </w:p>
    <w:p w14:paraId="3EDCAB5A" w14:textId="77777777" w:rsidR="00B93A16" w:rsidRDefault="00B93A16" w:rsidP="00B93A16">
      <w:pPr>
        <w:pStyle w:val="Odsekzoznamu"/>
        <w:ind w:left="792"/>
        <w:jc w:val="both"/>
        <w:rPr>
          <w:rFonts w:ascii="Arial" w:hAnsi="Arial" w:cs="Arial"/>
          <w:sz w:val="20"/>
          <w:szCs w:val="20"/>
        </w:rPr>
      </w:pPr>
      <w:r w:rsidRPr="00B93A16">
        <w:rPr>
          <w:rFonts w:ascii="Arial" w:hAnsi="Arial" w:cs="Arial"/>
          <w:sz w:val="20"/>
          <w:szCs w:val="20"/>
        </w:rPr>
        <w:t>Verejný obstarávateľ odôvodňuje nerozdelenie predmetu zákazky na časti tým, že pred vyhlásením postupu zadávania zákazky dôkladne zvážil a vzal do úvahy všetky skutočnosti, ktoré sa týkajú vhodnosti, resp. nevhodnosti rozdelenia predmetnej zákazky na časti.</w:t>
      </w:r>
    </w:p>
    <w:p w14:paraId="48A679E0" w14:textId="77777777" w:rsidR="00B93A16" w:rsidRDefault="00B93A16" w:rsidP="00B93A16">
      <w:pPr>
        <w:pStyle w:val="Odsekzoznamu"/>
        <w:ind w:left="792"/>
        <w:jc w:val="both"/>
        <w:rPr>
          <w:rFonts w:ascii="Arial" w:hAnsi="Arial" w:cs="Arial"/>
          <w:sz w:val="20"/>
          <w:szCs w:val="20"/>
        </w:rPr>
      </w:pPr>
      <w:r w:rsidRPr="00B93A16">
        <w:rPr>
          <w:rFonts w:ascii="Arial" w:hAnsi="Arial" w:cs="Arial"/>
          <w:sz w:val="20"/>
          <w:szCs w:val="20"/>
        </w:rPr>
        <w:lastRenderedPageBreak/>
        <w:t>Verejný obstarávateľ odôvodňuje nerozdelenie zákazky na časti tým, že nerozdelenie predmetu zákazky je ekonomicky, administratívne a technicky výhodnejšie pri dodaní služby od jedného dodávateľa, nakoľko ide o špecifický druh služby, zložený z časovo bezprostredne na seba nadväzujúcich prác. Rozdelenie na časti by mohlo predstavovať vážne riziko ohrozenia riadneho plnenia zákazky.</w:t>
      </w:r>
    </w:p>
    <w:p w14:paraId="30B6F8EA" w14:textId="58AE8080" w:rsidR="00B93A16" w:rsidRPr="00B93A16" w:rsidRDefault="00B93A16" w:rsidP="00B93A16">
      <w:pPr>
        <w:pStyle w:val="Odsekzoznamu"/>
        <w:ind w:left="792"/>
        <w:jc w:val="both"/>
        <w:rPr>
          <w:rFonts w:ascii="Arial" w:hAnsi="Arial" w:cs="Arial"/>
          <w:sz w:val="20"/>
          <w:szCs w:val="20"/>
        </w:rPr>
      </w:pPr>
      <w:r w:rsidRPr="00B93A16">
        <w:rPr>
          <w:rFonts w:ascii="Arial" w:hAnsi="Arial" w:cs="Arial"/>
          <w:sz w:val="20"/>
          <w:szCs w:val="20"/>
        </w:rPr>
        <w:t>Taktiež veľkosť zákazky neumožňuje dielo rozdeliť medzi viacerých zhotoviteľov.</w:t>
      </w:r>
    </w:p>
    <w:p w14:paraId="1D15CA7C" w14:textId="7AF62FA8" w:rsidR="00B93A16" w:rsidRDefault="00B93A16" w:rsidP="00677E87">
      <w:pPr>
        <w:pStyle w:val="Odsekzoznamu"/>
        <w:numPr>
          <w:ilvl w:val="1"/>
          <w:numId w:val="32"/>
        </w:numPr>
        <w:jc w:val="both"/>
        <w:rPr>
          <w:rFonts w:ascii="Arial" w:hAnsi="Arial" w:cs="Arial"/>
          <w:sz w:val="20"/>
          <w:szCs w:val="20"/>
        </w:rPr>
      </w:pPr>
      <w:r w:rsidRPr="00F34557">
        <w:rPr>
          <w:rFonts w:ascii="Arial" w:hAnsi="Arial" w:cs="Arial"/>
          <w:sz w:val="20"/>
          <w:szCs w:val="20"/>
        </w:rPr>
        <w:t>Uchádzač predloží ponuku na celý predmet zákazky.</w:t>
      </w:r>
    </w:p>
    <w:p w14:paraId="75E587AE" w14:textId="77777777" w:rsidR="00EF6608" w:rsidRPr="00EF6608" w:rsidRDefault="00EF6608" w:rsidP="00EF6608">
      <w:pPr>
        <w:jc w:val="both"/>
        <w:rPr>
          <w:rFonts w:ascii="Arial" w:hAnsi="Arial" w:cs="Arial"/>
          <w:b/>
          <w:bCs/>
          <w:sz w:val="20"/>
          <w:szCs w:val="20"/>
        </w:rPr>
      </w:pPr>
    </w:p>
    <w:p w14:paraId="1DA28787" w14:textId="362761A3" w:rsidR="00EF6608" w:rsidRDefault="00EF6608"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Zdroj finančných prostriedkov</w:t>
      </w:r>
    </w:p>
    <w:p w14:paraId="18E20D11" w14:textId="7851F2B1" w:rsidR="00B93A16" w:rsidRDefault="00B93A16" w:rsidP="00677E87">
      <w:pPr>
        <w:pStyle w:val="Odsekzoznamu"/>
        <w:numPr>
          <w:ilvl w:val="1"/>
          <w:numId w:val="32"/>
        </w:numPr>
        <w:jc w:val="both"/>
        <w:rPr>
          <w:rFonts w:ascii="Arial" w:hAnsi="Arial" w:cs="Arial"/>
          <w:sz w:val="20"/>
          <w:szCs w:val="20"/>
        </w:rPr>
      </w:pPr>
      <w:r w:rsidRPr="00F34557">
        <w:rPr>
          <w:rFonts w:ascii="Arial" w:hAnsi="Arial" w:cs="Arial"/>
          <w:sz w:val="20"/>
          <w:szCs w:val="20"/>
        </w:rPr>
        <w:t>Predmet zákazky bude financovaný zo štátneho rozpočtu.</w:t>
      </w:r>
    </w:p>
    <w:p w14:paraId="5881234D" w14:textId="6F08DB27" w:rsidR="00B93A16" w:rsidRDefault="00B93A16" w:rsidP="00677E87">
      <w:pPr>
        <w:pStyle w:val="Odsekzoznamu"/>
        <w:numPr>
          <w:ilvl w:val="1"/>
          <w:numId w:val="32"/>
        </w:numPr>
        <w:jc w:val="both"/>
        <w:rPr>
          <w:rFonts w:ascii="Arial" w:hAnsi="Arial" w:cs="Arial"/>
          <w:sz w:val="20"/>
          <w:szCs w:val="20"/>
        </w:rPr>
      </w:pPr>
      <w:r w:rsidRPr="00F34557">
        <w:rPr>
          <w:rFonts w:ascii="Arial" w:hAnsi="Arial" w:cs="Arial"/>
          <w:sz w:val="20"/>
          <w:szCs w:val="20"/>
        </w:rPr>
        <w:t xml:space="preserve">Verejný obstarávateľ neposkytuje zálohy ani preddavky na plnenie </w:t>
      </w:r>
      <w:r>
        <w:rPr>
          <w:rFonts w:ascii="Arial" w:hAnsi="Arial" w:cs="Arial"/>
          <w:sz w:val="20"/>
          <w:szCs w:val="20"/>
        </w:rPr>
        <w:t>z</w:t>
      </w:r>
      <w:r w:rsidRPr="00F34557">
        <w:rPr>
          <w:rFonts w:ascii="Arial" w:hAnsi="Arial" w:cs="Arial"/>
          <w:sz w:val="20"/>
          <w:szCs w:val="20"/>
        </w:rPr>
        <w:t>mluvy.</w:t>
      </w:r>
    </w:p>
    <w:p w14:paraId="2E466D79" w14:textId="77777777" w:rsidR="00B93A16" w:rsidRDefault="00B93A16" w:rsidP="00B93A16">
      <w:pPr>
        <w:pStyle w:val="Odsekzoznamu"/>
        <w:ind w:left="792"/>
        <w:jc w:val="both"/>
        <w:rPr>
          <w:rFonts w:ascii="Arial" w:hAnsi="Arial" w:cs="Arial"/>
          <w:sz w:val="20"/>
          <w:szCs w:val="20"/>
        </w:rPr>
      </w:pPr>
    </w:p>
    <w:p w14:paraId="630929CE" w14:textId="5C5C20AF" w:rsidR="00B93A16" w:rsidRDefault="00B93A16"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 xml:space="preserve">Typ </w:t>
      </w:r>
      <w:r>
        <w:rPr>
          <w:rFonts w:ascii="Arial" w:hAnsi="Arial" w:cs="Arial"/>
          <w:b/>
          <w:bCs/>
          <w:sz w:val="20"/>
          <w:szCs w:val="20"/>
        </w:rPr>
        <w:t>z</w:t>
      </w:r>
      <w:r w:rsidRPr="00F34557">
        <w:rPr>
          <w:rFonts w:ascii="Arial" w:hAnsi="Arial" w:cs="Arial"/>
          <w:b/>
          <w:bCs/>
          <w:sz w:val="20"/>
          <w:szCs w:val="20"/>
        </w:rPr>
        <w:t>mluvy</w:t>
      </w:r>
    </w:p>
    <w:p w14:paraId="3FC130E1" w14:textId="77777777" w:rsidR="00B93A16" w:rsidRDefault="00B93A16" w:rsidP="00677E87">
      <w:pPr>
        <w:pStyle w:val="Odsekzoznamu"/>
        <w:numPr>
          <w:ilvl w:val="1"/>
          <w:numId w:val="32"/>
        </w:numPr>
        <w:jc w:val="both"/>
        <w:rPr>
          <w:rFonts w:ascii="Arial" w:hAnsi="Arial" w:cs="Arial"/>
          <w:sz w:val="20"/>
          <w:szCs w:val="20"/>
        </w:rPr>
      </w:pPr>
      <w:r w:rsidRPr="00F34557">
        <w:rPr>
          <w:rFonts w:ascii="Arial" w:hAnsi="Arial" w:cs="Arial"/>
          <w:sz w:val="20"/>
          <w:szCs w:val="20"/>
        </w:rPr>
        <w:t xml:space="preserve">Výsledok postupu </w:t>
      </w:r>
      <w:r>
        <w:rPr>
          <w:rFonts w:ascii="Arial" w:hAnsi="Arial" w:cs="Arial"/>
          <w:sz w:val="20"/>
          <w:szCs w:val="20"/>
        </w:rPr>
        <w:t>zadávania zákazky:</w:t>
      </w:r>
    </w:p>
    <w:p w14:paraId="72A0A050" w14:textId="3F4F3B5E" w:rsidR="00B93A16" w:rsidRDefault="00B93A16" w:rsidP="00B93A16">
      <w:pPr>
        <w:pStyle w:val="Odsekzoznamu"/>
        <w:ind w:left="792"/>
        <w:jc w:val="both"/>
        <w:rPr>
          <w:rFonts w:ascii="Arial" w:hAnsi="Arial" w:cs="Arial"/>
          <w:sz w:val="20"/>
          <w:szCs w:val="20"/>
        </w:rPr>
      </w:pPr>
      <w:r w:rsidRPr="00B93A16">
        <w:rPr>
          <w:rFonts w:ascii="Arial" w:hAnsi="Arial" w:cs="Arial"/>
          <w:b/>
          <w:sz w:val="20"/>
          <w:szCs w:val="20"/>
        </w:rPr>
        <w:t xml:space="preserve">Zmluva o Dielo </w:t>
      </w:r>
      <w:r w:rsidRPr="00B93A16">
        <w:rPr>
          <w:rFonts w:ascii="Arial" w:hAnsi="Arial" w:cs="Arial"/>
          <w:sz w:val="20"/>
          <w:szCs w:val="20"/>
        </w:rPr>
        <w:t>uzavretá podľa § 536 a </w:t>
      </w:r>
      <w:proofErr w:type="spellStart"/>
      <w:r w:rsidRPr="00B93A16">
        <w:rPr>
          <w:rFonts w:ascii="Arial" w:hAnsi="Arial" w:cs="Arial"/>
          <w:sz w:val="20"/>
          <w:szCs w:val="20"/>
        </w:rPr>
        <w:t>nasl</w:t>
      </w:r>
      <w:proofErr w:type="spellEnd"/>
      <w:r w:rsidRPr="00B93A16">
        <w:rPr>
          <w:rFonts w:ascii="Arial" w:hAnsi="Arial" w:cs="Arial"/>
          <w:sz w:val="20"/>
          <w:szCs w:val="20"/>
        </w:rPr>
        <w:t>. zákona č. 513/1991 Zb. Obchodný zákonník v znení neskorších predpisov (ďalej len „</w:t>
      </w:r>
      <w:r w:rsidRPr="00B93A16">
        <w:rPr>
          <w:rFonts w:ascii="Arial" w:hAnsi="Arial" w:cs="Arial"/>
          <w:bCs/>
          <w:sz w:val="20"/>
          <w:szCs w:val="20"/>
        </w:rPr>
        <w:t>Obchodný zákonník</w:t>
      </w:r>
      <w:r w:rsidRPr="00B93A16">
        <w:rPr>
          <w:rFonts w:ascii="Arial" w:hAnsi="Arial" w:cs="Arial"/>
          <w:sz w:val="20"/>
          <w:szCs w:val="20"/>
        </w:rPr>
        <w:t>“)</w:t>
      </w:r>
      <w:r w:rsidR="00FD380D">
        <w:rPr>
          <w:rFonts w:ascii="Arial" w:hAnsi="Arial" w:cs="Arial"/>
          <w:sz w:val="20"/>
          <w:szCs w:val="20"/>
        </w:rPr>
        <w:t xml:space="preserve"> </w:t>
      </w:r>
      <w:r w:rsidRPr="00B93A16">
        <w:rPr>
          <w:rFonts w:ascii="Arial" w:hAnsi="Arial" w:cs="Arial"/>
          <w:b/>
          <w:sz w:val="20"/>
          <w:szCs w:val="20"/>
        </w:rPr>
        <w:t>v zmysle zmluvných podmienok FIDIC „</w:t>
      </w:r>
      <w:r w:rsidR="00FD380D">
        <w:rPr>
          <w:rFonts w:ascii="Arial" w:hAnsi="Arial" w:cs="Arial"/>
          <w:b/>
          <w:sz w:val="20"/>
          <w:szCs w:val="20"/>
        </w:rPr>
        <w:t>žltá kniha</w:t>
      </w:r>
      <w:r w:rsidRPr="00B93A16">
        <w:rPr>
          <w:rFonts w:ascii="Arial" w:hAnsi="Arial" w:cs="Arial"/>
          <w:b/>
          <w:sz w:val="20"/>
          <w:szCs w:val="20"/>
        </w:rPr>
        <w:t xml:space="preserve">“ </w:t>
      </w:r>
      <w:r w:rsidRPr="00B93A16">
        <w:rPr>
          <w:rFonts w:ascii="Arial" w:hAnsi="Arial" w:cs="Arial"/>
          <w:sz w:val="20"/>
          <w:szCs w:val="20"/>
        </w:rPr>
        <w:t xml:space="preserve">(ďalej tiež len </w:t>
      </w:r>
      <w:r w:rsidRPr="00FD380D">
        <w:rPr>
          <w:rFonts w:ascii="Arial" w:hAnsi="Arial" w:cs="Arial"/>
          <w:sz w:val="20"/>
          <w:szCs w:val="20"/>
        </w:rPr>
        <w:t>„Zmluva o Dielo“ alebo „</w:t>
      </w:r>
      <w:proofErr w:type="spellStart"/>
      <w:r w:rsidRPr="00FD380D">
        <w:rPr>
          <w:rFonts w:ascii="Arial" w:hAnsi="Arial" w:cs="Arial"/>
          <w:sz w:val="20"/>
          <w:szCs w:val="20"/>
        </w:rPr>
        <w:t>ZoD</w:t>
      </w:r>
      <w:proofErr w:type="spellEnd"/>
      <w:r w:rsidRPr="00FD380D">
        <w:rPr>
          <w:rFonts w:ascii="Arial" w:hAnsi="Arial" w:cs="Arial"/>
          <w:sz w:val="20"/>
          <w:szCs w:val="20"/>
        </w:rPr>
        <w:t>“ alebo „</w:t>
      </w:r>
      <w:r w:rsidR="00FD380D" w:rsidRPr="00FD380D">
        <w:rPr>
          <w:rFonts w:ascii="Arial" w:hAnsi="Arial" w:cs="Arial"/>
          <w:sz w:val="20"/>
          <w:szCs w:val="20"/>
        </w:rPr>
        <w:t>Z</w:t>
      </w:r>
      <w:r w:rsidRPr="00FD380D">
        <w:rPr>
          <w:rFonts w:ascii="Arial" w:hAnsi="Arial" w:cs="Arial"/>
          <w:sz w:val="20"/>
          <w:szCs w:val="20"/>
        </w:rPr>
        <w:t>mluva</w:t>
      </w:r>
      <w:r w:rsidRPr="00B93A16">
        <w:rPr>
          <w:rFonts w:ascii="Arial" w:hAnsi="Arial" w:cs="Arial"/>
          <w:sz w:val="20"/>
          <w:szCs w:val="20"/>
        </w:rPr>
        <w:t>“).</w:t>
      </w:r>
    </w:p>
    <w:p w14:paraId="6D0BB924" w14:textId="7499097F" w:rsidR="00B93A16" w:rsidRDefault="00B93A16" w:rsidP="00B93A16">
      <w:pPr>
        <w:pStyle w:val="Odsekzoznamu"/>
        <w:ind w:left="792"/>
        <w:jc w:val="both"/>
        <w:rPr>
          <w:rFonts w:ascii="Arial" w:hAnsi="Arial" w:cs="Arial"/>
          <w:sz w:val="20"/>
          <w:szCs w:val="20"/>
        </w:rPr>
      </w:pPr>
      <w:r w:rsidRPr="00B93A16">
        <w:rPr>
          <w:rFonts w:ascii="Arial" w:hAnsi="Arial" w:cs="Arial"/>
          <w:sz w:val="20"/>
          <w:szCs w:val="20"/>
        </w:rPr>
        <w:t xml:space="preserve">Zmluvné podmienky pozostávajú zo </w:t>
      </w:r>
      <w:r w:rsidRPr="00B93A16">
        <w:rPr>
          <w:rFonts w:ascii="Arial" w:hAnsi="Arial" w:cs="Arial"/>
          <w:b/>
          <w:sz w:val="20"/>
          <w:szCs w:val="20"/>
        </w:rPr>
        <w:t>„</w:t>
      </w:r>
      <w:r w:rsidRPr="00B93A16">
        <w:rPr>
          <w:rFonts w:ascii="Arial" w:hAnsi="Arial" w:cs="Arial"/>
          <w:b/>
          <w:bCs/>
          <w:sz w:val="20"/>
          <w:szCs w:val="20"/>
        </w:rPr>
        <w:t>Všeobecných zmluvných podmienok</w:t>
      </w:r>
      <w:r w:rsidRPr="00B93A16">
        <w:rPr>
          <w:rFonts w:ascii="Arial" w:hAnsi="Arial" w:cs="Arial"/>
          <w:b/>
          <w:sz w:val="20"/>
          <w:szCs w:val="20"/>
        </w:rPr>
        <w:t>“</w:t>
      </w:r>
      <w:r w:rsidRPr="00B93A16">
        <w:rPr>
          <w:rFonts w:ascii="Arial" w:hAnsi="Arial" w:cs="Arial"/>
          <w:sz w:val="20"/>
          <w:szCs w:val="20"/>
        </w:rPr>
        <w:t xml:space="preserve">, vrátane Prílohy „Všeobecné podmienky Dohody o riešení sporov“ a z </w:t>
      </w:r>
      <w:r w:rsidRPr="00B93A16">
        <w:rPr>
          <w:rFonts w:ascii="Arial" w:hAnsi="Arial" w:cs="Arial"/>
          <w:b/>
          <w:sz w:val="20"/>
          <w:szCs w:val="20"/>
        </w:rPr>
        <w:t>„Osobitných zmluvných podmienok“</w:t>
      </w:r>
      <w:r w:rsidRPr="00B93A16">
        <w:rPr>
          <w:rFonts w:ascii="Arial" w:hAnsi="Arial" w:cs="Arial"/>
          <w:sz w:val="20"/>
          <w:szCs w:val="20"/>
        </w:rPr>
        <w:t>, ktoré predstavujú doplnky, úpravy a dodatky k Všeobecným zmluvným podmienkam „</w:t>
      </w:r>
      <w:r w:rsidR="00FD380D">
        <w:rPr>
          <w:rFonts w:ascii="Arial" w:hAnsi="Arial" w:cs="Arial"/>
          <w:sz w:val="20"/>
          <w:szCs w:val="20"/>
        </w:rPr>
        <w:t>žltá</w:t>
      </w:r>
      <w:r w:rsidRPr="00B93A16">
        <w:rPr>
          <w:rFonts w:ascii="Arial" w:hAnsi="Arial" w:cs="Arial"/>
          <w:sz w:val="20"/>
          <w:szCs w:val="20"/>
        </w:rPr>
        <w:t xml:space="preserve"> kniha“.</w:t>
      </w:r>
    </w:p>
    <w:p w14:paraId="26CE48EE" w14:textId="77777777" w:rsidR="00B93A16" w:rsidRDefault="00B93A16" w:rsidP="00B93A16">
      <w:pPr>
        <w:pStyle w:val="Odsekzoznamu"/>
        <w:ind w:left="792"/>
        <w:jc w:val="both"/>
        <w:rPr>
          <w:rFonts w:ascii="Arial" w:hAnsi="Arial" w:cs="Arial"/>
          <w:sz w:val="20"/>
          <w:szCs w:val="20"/>
        </w:rPr>
      </w:pPr>
      <w:r w:rsidRPr="00B93A16">
        <w:rPr>
          <w:rFonts w:ascii="Arial" w:hAnsi="Arial" w:cs="Arial"/>
          <w:sz w:val="20"/>
          <w:szCs w:val="20"/>
        </w:rPr>
        <w:t>Všeobecné zmluvné podmienky sú súčasťou:</w:t>
      </w:r>
    </w:p>
    <w:p w14:paraId="2BE71645" w14:textId="6D0F9603" w:rsidR="00B93A16" w:rsidRPr="00B93A16" w:rsidRDefault="00B93A16" w:rsidP="00B93A16">
      <w:pPr>
        <w:pStyle w:val="Odsekzoznamu"/>
        <w:ind w:left="792"/>
        <w:jc w:val="both"/>
        <w:rPr>
          <w:rFonts w:ascii="Arial" w:hAnsi="Arial" w:cs="Arial"/>
          <w:sz w:val="20"/>
          <w:szCs w:val="20"/>
        </w:rPr>
      </w:pPr>
      <w:r w:rsidRPr="00B93A16">
        <w:rPr>
          <w:rFonts w:ascii="Arial" w:hAnsi="Arial" w:cs="Arial"/>
          <w:sz w:val="20"/>
          <w:szCs w:val="20"/>
        </w:rPr>
        <w:t xml:space="preserve">“Zmluvných podmienok </w:t>
      </w:r>
      <w:r w:rsidR="00FD380D" w:rsidRPr="00FD380D">
        <w:rPr>
          <w:rFonts w:ascii="Arial" w:hAnsi="Arial" w:cs="Arial"/>
          <w:sz w:val="20"/>
          <w:szCs w:val="20"/>
        </w:rPr>
        <w:t>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w:t>
      </w:r>
    </w:p>
    <w:p w14:paraId="11BC8797" w14:textId="0B3ABDF2" w:rsidR="00B93A16" w:rsidRDefault="00E77762" w:rsidP="00677E87">
      <w:pPr>
        <w:pStyle w:val="Odsekzoznamu"/>
        <w:numPr>
          <w:ilvl w:val="1"/>
          <w:numId w:val="32"/>
        </w:numPr>
        <w:jc w:val="both"/>
        <w:rPr>
          <w:rFonts w:ascii="Arial" w:hAnsi="Arial" w:cs="Arial"/>
          <w:sz w:val="20"/>
          <w:szCs w:val="20"/>
        </w:rPr>
      </w:pPr>
      <w:r>
        <w:rPr>
          <w:rFonts w:ascii="Arial" w:hAnsi="Arial" w:cs="Arial"/>
          <w:sz w:val="20"/>
          <w:szCs w:val="20"/>
        </w:rPr>
        <w:t>Z</w:t>
      </w:r>
      <w:r w:rsidRPr="00F34557">
        <w:rPr>
          <w:rFonts w:ascii="Arial" w:hAnsi="Arial" w:cs="Arial"/>
          <w:sz w:val="20"/>
          <w:szCs w:val="20"/>
        </w:rPr>
        <w:t>mluvn</w:t>
      </w:r>
      <w:r>
        <w:rPr>
          <w:rFonts w:ascii="Arial" w:hAnsi="Arial" w:cs="Arial"/>
          <w:sz w:val="20"/>
          <w:szCs w:val="20"/>
        </w:rPr>
        <w:t>é</w:t>
      </w:r>
      <w:r w:rsidRPr="00F34557">
        <w:rPr>
          <w:rFonts w:ascii="Arial" w:hAnsi="Arial" w:cs="Arial"/>
          <w:sz w:val="20"/>
          <w:szCs w:val="20"/>
        </w:rPr>
        <w:t xml:space="preserve"> podmienk</w:t>
      </w:r>
      <w:r>
        <w:rPr>
          <w:rFonts w:ascii="Arial" w:hAnsi="Arial" w:cs="Arial"/>
          <w:sz w:val="20"/>
          <w:szCs w:val="20"/>
        </w:rPr>
        <w:t>y</w:t>
      </w:r>
      <w:r w:rsidRPr="00F34557">
        <w:rPr>
          <w:rFonts w:ascii="Arial" w:hAnsi="Arial" w:cs="Arial"/>
          <w:sz w:val="20"/>
          <w:szCs w:val="20"/>
        </w:rPr>
        <w:t xml:space="preserve"> na plnenie predmetu zákazky </w:t>
      </w:r>
      <w:r>
        <w:rPr>
          <w:rFonts w:ascii="Arial" w:hAnsi="Arial" w:cs="Arial"/>
          <w:sz w:val="20"/>
          <w:szCs w:val="20"/>
        </w:rPr>
        <w:t xml:space="preserve">sú vymedzené v </w:t>
      </w:r>
      <w:r w:rsidRPr="00F34557">
        <w:rPr>
          <w:rFonts w:ascii="Arial" w:hAnsi="Arial" w:cs="Arial"/>
          <w:sz w:val="20"/>
          <w:szCs w:val="20"/>
        </w:rPr>
        <w:t>Zväzk</w:t>
      </w:r>
      <w:r>
        <w:rPr>
          <w:rFonts w:ascii="Arial" w:hAnsi="Arial" w:cs="Arial"/>
          <w:sz w:val="20"/>
          <w:szCs w:val="20"/>
        </w:rPr>
        <w:t>u</w:t>
      </w:r>
      <w:r w:rsidRPr="00F34557">
        <w:rPr>
          <w:rFonts w:ascii="Arial" w:hAnsi="Arial" w:cs="Arial"/>
          <w:sz w:val="20"/>
          <w:szCs w:val="20"/>
        </w:rPr>
        <w:t xml:space="preserve"> 2</w:t>
      </w:r>
      <w:r>
        <w:rPr>
          <w:rFonts w:ascii="Arial" w:hAnsi="Arial" w:cs="Arial"/>
          <w:sz w:val="20"/>
          <w:szCs w:val="20"/>
        </w:rPr>
        <w:t xml:space="preserve"> </w:t>
      </w:r>
      <w:r w:rsidRPr="00F34557">
        <w:rPr>
          <w:rFonts w:ascii="Arial" w:hAnsi="Arial" w:cs="Arial"/>
          <w:sz w:val="20"/>
          <w:szCs w:val="20"/>
        </w:rPr>
        <w:t>týchto SP.</w:t>
      </w:r>
    </w:p>
    <w:p w14:paraId="4CB21BF6" w14:textId="77777777" w:rsidR="00E77762" w:rsidRDefault="00E77762" w:rsidP="00E77762">
      <w:pPr>
        <w:pStyle w:val="Odsekzoznamu"/>
        <w:ind w:left="792"/>
        <w:jc w:val="both"/>
        <w:rPr>
          <w:rFonts w:ascii="Arial" w:hAnsi="Arial" w:cs="Arial"/>
          <w:sz w:val="20"/>
          <w:szCs w:val="20"/>
        </w:rPr>
      </w:pPr>
    </w:p>
    <w:p w14:paraId="18823DF9" w14:textId="6B236C74" w:rsidR="00B93A16" w:rsidRDefault="00E77762"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Miesto a termín plnenia predmetu zákazky</w:t>
      </w:r>
    </w:p>
    <w:p w14:paraId="7D4D0357" w14:textId="64C74480" w:rsidR="00E77762" w:rsidRDefault="00E77762" w:rsidP="00677E87">
      <w:pPr>
        <w:pStyle w:val="Odsekzoznamu"/>
        <w:numPr>
          <w:ilvl w:val="1"/>
          <w:numId w:val="32"/>
        </w:numPr>
        <w:jc w:val="both"/>
        <w:rPr>
          <w:rFonts w:ascii="Arial" w:hAnsi="Arial" w:cs="Arial"/>
          <w:sz w:val="20"/>
          <w:szCs w:val="20"/>
        </w:rPr>
      </w:pPr>
      <w:r>
        <w:rPr>
          <w:rFonts w:ascii="Arial" w:hAnsi="Arial" w:cs="Arial"/>
          <w:sz w:val="20"/>
          <w:szCs w:val="20"/>
        </w:rPr>
        <w:t>Miesto plnenia predmetu zákazky:</w:t>
      </w:r>
    </w:p>
    <w:p w14:paraId="7A861A45" w14:textId="3A4F00C9" w:rsidR="001702E8" w:rsidRDefault="001702E8" w:rsidP="001702E8">
      <w:pPr>
        <w:pStyle w:val="Odsekzoznamu"/>
        <w:ind w:left="792"/>
        <w:jc w:val="both"/>
        <w:rPr>
          <w:rFonts w:ascii="Arial" w:hAnsi="Arial" w:cs="Arial"/>
          <w:sz w:val="20"/>
          <w:szCs w:val="20"/>
        </w:rPr>
      </w:pPr>
      <w:r w:rsidRPr="001702E8">
        <w:rPr>
          <w:rFonts w:ascii="Arial" w:hAnsi="Arial" w:cs="Arial"/>
          <w:sz w:val="20"/>
          <w:szCs w:val="20"/>
        </w:rPr>
        <w:t>Stavba je umiestnená v katastrálnych územiach Bánovce nad Bebravou – Biskupice a Dolné Naštice v okrese Bánovce nad Bebravou, v Trenčianskom kraji.</w:t>
      </w:r>
    </w:p>
    <w:p w14:paraId="158FA676" w14:textId="77777777" w:rsidR="001702E8" w:rsidRDefault="001702E8" w:rsidP="00677E87">
      <w:pPr>
        <w:pStyle w:val="Odsekzoznamu"/>
        <w:numPr>
          <w:ilvl w:val="1"/>
          <w:numId w:val="32"/>
        </w:numPr>
        <w:jc w:val="both"/>
        <w:rPr>
          <w:rFonts w:ascii="Arial" w:hAnsi="Arial" w:cs="Arial"/>
          <w:sz w:val="20"/>
          <w:szCs w:val="20"/>
        </w:rPr>
      </w:pPr>
      <w:r w:rsidRPr="00F34557">
        <w:rPr>
          <w:rFonts w:ascii="Arial" w:hAnsi="Arial" w:cs="Arial"/>
          <w:sz w:val="20"/>
          <w:szCs w:val="20"/>
        </w:rPr>
        <w:t>Predpokladaná dĺžka trvania plnenia predmetu zákazky:</w:t>
      </w:r>
    </w:p>
    <w:p w14:paraId="3157CCDC" w14:textId="31C66FE7" w:rsidR="001702E8" w:rsidRDefault="001702E8" w:rsidP="001702E8">
      <w:pPr>
        <w:pStyle w:val="Odsekzoznamu"/>
        <w:ind w:left="792"/>
        <w:jc w:val="both"/>
        <w:rPr>
          <w:rFonts w:ascii="Arial" w:hAnsi="Arial" w:cs="Arial"/>
          <w:sz w:val="20"/>
          <w:szCs w:val="20"/>
        </w:rPr>
      </w:pPr>
      <w:r w:rsidRPr="001702E8">
        <w:rPr>
          <w:rFonts w:ascii="Arial" w:hAnsi="Arial" w:cs="Arial"/>
          <w:sz w:val="20"/>
          <w:szCs w:val="20"/>
        </w:rPr>
        <w:t xml:space="preserve">Lehota výstavby je </w:t>
      </w:r>
      <w:r>
        <w:rPr>
          <w:rFonts w:ascii="Arial" w:hAnsi="Arial" w:cs="Arial"/>
          <w:sz w:val="20"/>
          <w:szCs w:val="20"/>
        </w:rPr>
        <w:t>870</w:t>
      </w:r>
      <w:r w:rsidRPr="001702E8">
        <w:rPr>
          <w:rFonts w:ascii="Arial" w:hAnsi="Arial" w:cs="Arial"/>
          <w:sz w:val="20"/>
          <w:szCs w:val="20"/>
        </w:rPr>
        <w:t xml:space="preserve"> kalendárnych dní od Dátumu začatia prác.</w:t>
      </w:r>
      <w:bookmarkStart w:id="6" w:name="_Hlk169246451"/>
    </w:p>
    <w:p w14:paraId="0CA41E75" w14:textId="73EF049F" w:rsidR="001702E8" w:rsidRDefault="001702E8" w:rsidP="001702E8">
      <w:pPr>
        <w:pStyle w:val="Odsekzoznamu"/>
        <w:ind w:left="792"/>
        <w:jc w:val="both"/>
        <w:rPr>
          <w:rFonts w:ascii="Arial" w:hAnsi="Arial" w:cs="Arial"/>
          <w:sz w:val="20"/>
          <w:szCs w:val="20"/>
        </w:rPr>
      </w:pPr>
      <w:r w:rsidRPr="001702E8">
        <w:rPr>
          <w:rFonts w:ascii="Arial" w:hAnsi="Arial" w:cs="Arial"/>
          <w:sz w:val="20"/>
          <w:szCs w:val="20"/>
        </w:rPr>
        <w:t xml:space="preserve">Lehota na oznámenie vád je 365 </w:t>
      </w:r>
      <w:r>
        <w:rPr>
          <w:rFonts w:ascii="Arial" w:hAnsi="Arial" w:cs="Arial"/>
          <w:sz w:val="20"/>
          <w:szCs w:val="20"/>
        </w:rPr>
        <w:t xml:space="preserve">kalendárnych </w:t>
      </w:r>
      <w:r w:rsidRPr="001702E8">
        <w:rPr>
          <w:rFonts w:ascii="Arial" w:hAnsi="Arial" w:cs="Arial"/>
          <w:sz w:val="20"/>
          <w:szCs w:val="20"/>
        </w:rPr>
        <w:t>dní</w:t>
      </w:r>
      <w:r>
        <w:rPr>
          <w:rFonts w:ascii="Arial" w:hAnsi="Arial" w:cs="Arial"/>
          <w:sz w:val="20"/>
          <w:szCs w:val="20"/>
        </w:rPr>
        <w:t xml:space="preserve"> </w:t>
      </w:r>
      <w:r w:rsidRPr="001702E8">
        <w:rPr>
          <w:rFonts w:ascii="Arial" w:hAnsi="Arial" w:cs="Arial"/>
          <w:sz w:val="20"/>
          <w:szCs w:val="20"/>
        </w:rPr>
        <w:t>od dátumu vydania Preberacieho protokolu pre Dielo.</w:t>
      </w:r>
      <w:bookmarkStart w:id="7" w:name="_Hlk169246185"/>
      <w:bookmarkStart w:id="8" w:name="_Hlk169246021"/>
      <w:bookmarkEnd w:id="6"/>
    </w:p>
    <w:bookmarkEnd w:id="7"/>
    <w:bookmarkEnd w:id="8"/>
    <w:p w14:paraId="1B929D74" w14:textId="664009E7" w:rsidR="001702E8" w:rsidRDefault="001702E8" w:rsidP="001702E8">
      <w:pPr>
        <w:pStyle w:val="Odsekzoznamu"/>
        <w:ind w:left="792"/>
        <w:jc w:val="both"/>
        <w:rPr>
          <w:rFonts w:ascii="Arial" w:hAnsi="Arial" w:cs="Arial"/>
          <w:sz w:val="20"/>
          <w:szCs w:val="20"/>
        </w:rPr>
      </w:pPr>
      <w:r w:rsidRPr="001702E8">
        <w:rPr>
          <w:rFonts w:ascii="Arial" w:hAnsi="Arial" w:cs="Arial"/>
          <w:sz w:val="20"/>
          <w:szCs w:val="20"/>
        </w:rPr>
        <w:t>Záručná doba začína plynúť podpísaním Prebe</w:t>
      </w:r>
      <w:r w:rsidR="00486BE6">
        <w:rPr>
          <w:rFonts w:ascii="Arial" w:hAnsi="Arial" w:cs="Arial"/>
          <w:sz w:val="20"/>
          <w:szCs w:val="20"/>
        </w:rPr>
        <w:t>ra</w:t>
      </w:r>
      <w:r w:rsidRPr="001702E8">
        <w:rPr>
          <w:rFonts w:ascii="Arial" w:hAnsi="Arial" w:cs="Arial"/>
          <w:sz w:val="20"/>
          <w:szCs w:val="20"/>
        </w:rPr>
        <w:t>cieho protokolu</w:t>
      </w:r>
      <w:r>
        <w:rPr>
          <w:rFonts w:ascii="Arial" w:hAnsi="Arial" w:cs="Arial"/>
          <w:sz w:val="20"/>
          <w:szCs w:val="20"/>
        </w:rPr>
        <w:t xml:space="preserve"> </w:t>
      </w:r>
      <w:r w:rsidR="00486BE6">
        <w:rPr>
          <w:rFonts w:ascii="Arial" w:hAnsi="Arial" w:cs="Arial"/>
          <w:sz w:val="20"/>
          <w:szCs w:val="20"/>
        </w:rPr>
        <w:t xml:space="preserve">pre časť diela </w:t>
      </w:r>
      <w:r w:rsidRPr="001702E8">
        <w:rPr>
          <w:rFonts w:ascii="Arial" w:hAnsi="Arial" w:cs="Arial"/>
          <w:sz w:val="20"/>
          <w:szCs w:val="20"/>
        </w:rPr>
        <w:t>a končí uplynutím 60 mesiacov po podpísaní Preberacieho prot</w:t>
      </w:r>
      <w:r w:rsidR="00486BE6">
        <w:rPr>
          <w:rFonts w:ascii="Arial" w:hAnsi="Arial" w:cs="Arial"/>
          <w:sz w:val="20"/>
          <w:szCs w:val="20"/>
        </w:rPr>
        <w:t>o</w:t>
      </w:r>
      <w:r w:rsidRPr="001702E8">
        <w:rPr>
          <w:rFonts w:ascii="Arial" w:hAnsi="Arial" w:cs="Arial"/>
          <w:sz w:val="20"/>
          <w:szCs w:val="20"/>
        </w:rPr>
        <w:t>kolu</w:t>
      </w:r>
      <w:r w:rsidR="00486BE6">
        <w:rPr>
          <w:rFonts w:ascii="Arial" w:hAnsi="Arial" w:cs="Arial"/>
          <w:sz w:val="20"/>
          <w:szCs w:val="20"/>
        </w:rPr>
        <w:t xml:space="preserve"> pre dielo</w:t>
      </w:r>
      <w:r w:rsidRPr="001702E8">
        <w:rPr>
          <w:rFonts w:ascii="Arial" w:hAnsi="Arial" w:cs="Arial"/>
          <w:sz w:val="20"/>
          <w:szCs w:val="20"/>
        </w:rPr>
        <w:t>.</w:t>
      </w:r>
    </w:p>
    <w:p w14:paraId="668350C1" w14:textId="77777777" w:rsidR="007D1FB6" w:rsidRDefault="007D1FB6" w:rsidP="001702E8">
      <w:pPr>
        <w:pStyle w:val="Odsekzoznamu"/>
        <w:ind w:left="792"/>
        <w:jc w:val="both"/>
        <w:rPr>
          <w:rFonts w:ascii="Arial" w:hAnsi="Arial" w:cs="Arial"/>
          <w:sz w:val="20"/>
          <w:szCs w:val="20"/>
        </w:rPr>
      </w:pPr>
    </w:p>
    <w:p w14:paraId="4D2FF304" w14:textId="21209E66" w:rsidR="007D1FB6" w:rsidRDefault="007D1FB6" w:rsidP="001702E8">
      <w:pPr>
        <w:pStyle w:val="Odsekzoznamu"/>
        <w:ind w:left="792"/>
        <w:jc w:val="both"/>
        <w:rPr>
          <w:rFonts w:ascii="Arial" w:hAnsi="Arial" w:cs="Arial"/>
          <w:sz w:val="20"/>
          <w:szCs w:val="20"/>
        </w:rPr>
      </w:pPr>
      <w:ins w:id="9" w:author="Autor">
        <w:r w:rsidRPr="007D1FB6">
          <w:rPr>
            <w:rFonts w:ascii="Arial" w:hAnsi="Arial" w:cs="Arial"/>
            <w:sz w:val="20"/>
            <w:szCs w:val="20"/>
          </w:rPr>
          <w:t xml:space="preserve">Predpokladaný dátum začatia stavebných prác je </w:t>
        </w:r>
        <w:r>
          <w:rPr>
            <w:rFonts w:ascii="Arial" w:hAnsi="Arial" w:cs="Arial"/>
            <w:sz w:val="20"/>
            <w:szCs w:val="20"/>
          </w:rPr>
          <w:t>30</w:t>
        </w:r>
        <w:r w:rsidRPr="007D1FB6">
          <w:rPr>
            <w:rFonts w:ascii="Arial" w:hAnsi="Arial" w:cs="Arial"/>
            <w:sz w:val="20"/>
            <w:szCs w:val="20"/>
          </w:rPr>
          <w:t>.5.202</w:t>
        </w:r>
        <w:r>
          <w:rPr>
            <w:rFonts w:ascii="Arial" w:hAnsi="Arial" w:cs="Arial"/>
            <w:sz w:val="20"/>
            <w:szCs w:val="20"/>
          </w:rPr>
          <w:t>6</w:t>
        </w:r>
        <w:r w:rsidRPr="007D1FB6">
          <w:rPr>
            <w:rFonts w:ascii="Arial" w:hAnsi="Arial" w:cs="Arial"/>
            <w:sz w:val="20"/>
            <w:szCs w:val="20"/>
          </w:rPr>
          <w:t xml:space="preserve">. Predpokladaný termín ukončenia predmetu plnenia je podľa </w:t>
        </w:r>
        <w:proofErr w:type="spellStart"/>
        <w:r w:rsidRPr="007D1FB6">
          <w:rPr>
            <w:rFonts w:ascii="Arial" w:hAnsi="Arial" w:cs="Arial"/>
            <w:sz w:val="20"/>
            <w:szCs w:val="20"/>
          </w:rPr>
          <w:t>podčlánku</w:t>
        </w:r>
        <w:proofErr w:type="spellEnd"/>
        <w:r w:rsidRPr="007D1FB6">
          <w:rPr>
            <w:rFonts w:ascii="Arial" w:hAnsi="Arial" w:cs="Arial"/>
            <w:sz w:val="20"/>
            <w:szCs w:val="20"/>
          </w:rPr>
          <w:t xml:space="preserve"> 14.13 Zmluvných podmienok FIDIC – „žltá kniha“ „Vydanie Záverečného platobného potvrdenia“.</w:t>
        </w:r>
      </w:ins>
    </w:p>
    <w:p w14:paraId="59CAD922" w14:textId="77777777" w:rsidR="00B93A16" w:rsidRDefault="00B93A16" w:rsidP="00B93A16">
      <w:pPr>
        <w:pStyle w:val="Odsekzoznamu"/>
        <w:ind w:left="360"/>
        <w:jc w:val="both"/>
        <w:rPr>
          <w:rFonts w:ascii="Arial" w:hAnsi="Arial" w:cs="Arial"/>
          <w:b/>
          <w:bCs/>
          <w:sz w:val="20"/>
          <w:szCs w:val="20"/>
        </w:rPr>
      </w:pPr>
    </w:p>
    <w:p w14:paraId="4813DC74" w14:textId="37E8FE73" w:rsidR="00B93A16" w:rsidRPr="00BF416C" w:rsidRDefault="001702E8" w:rsidP="00677E87">
      <w:pPr>
        <w:pStyle w:val="Odsekzoznamu"/>
        <w:numPr>
          <w:ilvl w:val="0"/>
          <w:numId w:val="32"/>
        </w:numPr>
        <w:jc w:val="both"/>
        <w:rPr>
          <w:rFonts w:ascii="Arial" w:hAnsi="Arial" w:cs="Arial"/>
          <w:b/>
          <w:bCs/>
          <w:sz w:val="20"/>
          <w:szCs w:val="20"/>
        </w:rPr>
      </w:pPr>
      <w:r w:rsidRPr="00F34557">
        <w:rPr>
          <w:rFonts w:ascii="Arial" w:hAnsi="Arial" w:cs="Arial"/>
          <w:b/>
          <w:sz w:val="20"/>
          <w:szCs w:val="20"/>
        </w:rPr>
        <w:t>Hospodársky subjekt</w:t>
      </w:r>
    </w:p>
    <w:p w14:paraId="548A64C4" w14:textId="09909650" w:rsidR="00BF416C" w:rsidRDefault="00BF416C" w:rsidP="00677E87">
      <w:pPr>
        <w:pStyle w:val="Odsekzoznamu"/>
        <w:numPr>
          <w:ilvl w:val="1"/>
          <w:numId w:val="32"/>
        </w:numPr>
        <w:jc w:val="both"/>
        <w:rPr>
          <w:rFonts w:ascii="Arial" w:hAnsi="Arial" w:cs="Arial"/>
          <w:sz w:val="20"/>
          <w:szCs w:val="20"/>
        </w:rPr>
      </w:pPr>
      <w:r>
        <w:rPr>
          <w:rFonts w:ascii="Arial" w:hAnsi="Arial" w:cs="Arial"/>
          <w:sz w:val="20"/>
          <w:szCs w:val="20"/>
        </w:rPr>
        <w:t>F</w:t>
      </w:r>
      <w:r w:rsidRPr="00BF416C">
        <w:rPr>
          <w:rFonts w:ascii="Arial" w:hAnsi="Arial" w:cs="Arial"/>
          <w:sz w:val="20"/>
          <w:szCs w:val="20"/>
        </w:rPr>
        <w:t>yzická osoba, právnická osoba alebo skupina takýchto osôb, ktorá na trh dodáva tovar, uskutočňuje stavebné práce alebo poskytuje službu</w:t>
      </w:r>
      <w:r>
        <w:rPr>
          <w:rFonts w:ascii="Arial" w:hAnsi="Arial" w:cs="Arial"/>
          <w:sz w:val="20"/>
          <w:szCs w:val="20"/>
        </w:rPr>
        <w:t>.</w:t>
      </w:r>
    </w:p>
    <w:p w14:paraId="49352D87" w14:textId="77777777" w:rsidR="00BF416C" w:rsidRDefault="00BF416C" w:rsidP="00BF416C">
      <w:pPr>
        <w:pStyle w:val="Odsekzoznamu"/>
        <w:ind w:left="792"/>
        <w:jc w:val="both"/>
        <w:rPr>
          <w:rFonts w:ascii="Arial" w:hAnsi="Arial" w:cs="Arial"/>
          <w:sz w:val="20"/>
          <w:szCs w:val="20"/>
        </w:rPr>
      </w:pPr>
    </w:p>
    <w:p w14:paraId="4011E209" w14:textId="19FCAAFB" w:rsidR="00BF416C" w:rsidRPr="00BF416C" w:rsidRDefault="00BF416C" w:rsidP="00677E87">
      <w:pPr>
        <w:pStyle w:val="Odsekzoznamu"/>
        <w:numPr>
          <w:ilvl w:val="0"/>
          <w:numId w:val="32"/>
        </w:numPr>
        <w:jc w:val="both"/>
        <w:rPr>
          <w:rFonts w:ascii="Arial" w:hAnsi="Arial" w:cs="Arial"/>
          <w:b/>
          <w:bCs/>
          <w:sz w:val="20"/>
          <w:szCs w:val="20"/>
        </w:rPr>
      </w:pPr>
      <w:r w:rsidRPr="00F34557">
        <w:rPr>
          <w:rFonts w:ascii="Arial" w:hAnsi="Arial" w:cs="Arial"/>
          <w:b/>
          <w:sz w:val="20"/>
          <w:szCs w:val="20"/>
        </w:rPr>
        <w:t>Záujemca</w:t>
      </w:r>
    </w:p>
    <w:p w14:paraId="188CB567" w14:textId="66273379" w:rsidR="00BF416C" w:rsidRDefault="00BF416C" w:rsidP="00677E87">
      <w:pPr>
        <w:pStyle w:val="Odsekzoznamu"/>
        <w:numPr>
          <w:ilvl w:val="1"/>
          <w:numId w:val="32"/>
        </w:numPr>
        <w:jc w:val="both"/>
        <w:rPr>
          <w:rFonts w:ascii="Arial" w:hAnsi="Arial" w:cs="Arial"/>
          <w:sz w:val="20"/>
          <w:szCs w:val="20"/>
        </w:rPr>
      </w:pPr>
      <w:r>
        <w:rPr>
          <w:rFonts w:ascii="Arial" w:hAnsi="Arial" w:cs="Arial"/>
          <w:sz w:val="20"/>
          <w:szCs w:val="20"/>
        </w:rPr>
        <w:t>H</w:t>
      </w:r>
      <w:r w:rsidRPr="00BF416C">
        <w:rPr>
          <w:rFonts w:ascii="Arial" w:hAnsi="Arial" w:cs="Arial"/>
          <w:sz w:val="20"/>
          <w:szCs w:val="20"/>
        </w:rPr>
        <w:t>ospodársky subjekt, ktorý má záujem o účasť vo verejnom obstarávaní</w:t>
      </w:r>
      <w:r>
        <w:rPr>
          <w:rFonts w:ascii="Arial" w:hAnsi="Arial" w:cs="Arial"/>
          <w:sz w:val="20"/>
          <w:szCs w:val="20"/>
        </w:rPr>
        <w:t>.</w:t>
      </w:r>
    </w:p>
    <w:p w14:paraId="7AC4B993" w14:textId="77777777" w:rsidR="00BF416C" w:rsidRDefault="00BF416C" w:rsidP="00BF416C">
      <w:pPr>
        <w:pStyle w:val="Odsekzoznamu"/>
        <w:ind w:left="792"/>
        <w:jc w:val="both"/>
        <w:rPr>
          <w:rFonts w:ascii="Arial" w:hAnsi="Arial" w:cs="Arial"/>
          <w:sz w:val="20"/>
          <w:szCs w:val="20"/>
        </w:rPr>
      </w:pPr>
    </w:p>
    <w:p w14:paraId="47F40527" w14:textId="11916FFD" w:rsidR="00BF416C" w:rsidRDefault="00BF416C"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Uchádzač</w:t>
      </w:r>
    </w:p>
    <w:p w14:paraId="1A5182D1" w14:textId="77777777" w:rsidR="00A814C8" w:rsidRDefault="00BF416C" w:rsidP="00677E87">
      <w:pPr>
        <w:pStyle w:val="Odsekzoznamu"/>
        <w:numPr>
          <w:ilvl w:val="1"/>
          <w:numId w:val="32"/>
        </w:numPr>
        <w:jc w:val="both"/>
        <w:rPr>
          <w:rFonts w:ascii="Arial" w:hAnsi="Arial" w:cs="Arial"/>
          <w:sz w:val="20"/>
          <w:szCs w:val="20"/>
        </w:rPr>
      </w:pPr>
      <w:r>
        <w:rPr>
          <w:rFonts w:ascii="Arial" w:hAnsi="Arial" w:cs="Arial"/>
          <w:sz w:val="20"/>
          <w:szCs w:val="20"/>
        </w:rPr>
        <w:t>H</w:t>
      </w:r>
      <w:r w:rsidRPr="00BF416C">
        <w:rPr>
          <w:rFonts w:ascii="Arial" w:hAnsi="Arial" w:cs="Arial"/>
          <w:sz w:val="20"/>
          <w:szCs w:val="20"/>
        </w:rPr>
        <w:t>ospodársky subjekt, ktorý predložil ponuku</w:t>
      </w:r>
      <w:r>
        <w:rPr>
          <w:rFonts w:ascii="Arial" w:hAnsi="Arial" w:cs="Arial"/>
          <w:sz w:val="20"/>
          <w:szCs w:val="20"/>
        </w:rPr>
        <w:t>.</w:t>
      </w:r>
    </w:p>
    <w:p w14:paraId="76A5D34A" w14:textId="56AF2766" w:rsidR="00BF416C" w:rsidRDefault="00A814C8" w:rsidP="00677E87">
      <w:pPr>
        <w:pStyle w:val="Odsekzoznamu"/>
        <w:numPr>
          <w:ilvl w:val="1"/>
          <w:numId w:val="32"/>
        </w:numPr>
        <w:jc w:val="both"/>
        <w:rPr>
          <w:rFonts w:ascii="Arial" w:hAnsi="Arial" w:cs="Arial"/>
          <w:sz w:val="20"/>
          <w:szCs w:val="20"/>
        </w:rPr>
      </w:pPr>
      <w:r w:rsidRPr="00A814C8">
        <w:rPr>
          <w:rFonts w:ascii="Arial" w:hAnsi="Arial" w:cs="Arial"/>
          <w:sz w:val="20"/>
          <w:szCs w:val="20"/>
        </w:rPr>
        <w:t>Verejného obstarávania sa môže zúčastniť skupina dodávateľov.</w:t>
      </w:r>
      <w:r>
        <w:rPr>
          <w:rFonts w:ascii="Arial" w:hAnsi="Arial" w:cs="Arial"/>
          <w:sz w:val="20"/>
          <w:szCs w:val="20"/>
        </w:rPr>
        <w:t xml:space="preserve"> </w:t>
      </w:r>
      <w:r w:rsidR="00BF416C" w:rsidRPr="00F34557">
        <w:rPr>
          <w:rFonts w:ascii="Arial" w:hAnsi="Arial" w:cs="Arial"/>
          <w:sz w:val="20"/>
          <w:szCs w:val="20"/>
        </w:rPr>
        <w:t xml:space="preserve">V prípade skupiny dodávateľov sa odporúča za účelom uľahčenia komunikácie s verejným obstarávateľom, aby jej členovia splnomocnili jedného z nich, ktorý má právnu subjektivitu a spôsobilosť na právne úkony v plnom rozsahu, na uskutočňovanie všetkých právnych úkonov týkajúcich sa ponuky, ktorú táto skupina dodávateľov predloží do nadlimitnej zákazky, a účasti tejto </w:t>
      </w:r>
      <w:r w:rsidR="00BF416C" w:rsidRPr="00D034DF">
        <w:rPr>
          <w:rFonts w:ascii="Arial" w:hAnsi="Arial" w:cs="Arial"/>
          <w:sz w:val="20"/>
          <w:szCs w:val="20"/>
        </w:rPr>
        <w:t>skupiny dodávateľov v nadlimitnej zákazke.</w:t>
      </w:r>
    </w:p>
    <w:p w14:paraId="3EA45014" w14:textId="53554570" w:rsidR="00BF416C" w:rsidRDefault="00BF416C" w:rsidP="00677E87">
      <w:pPr>
        <w:pStyle w:val="Odsekzoznamu"/>
        <w:numPr>
          <w:ilvl w:val="1"/>
          <w:numId w:val="32"/>
        </w:numPr>
        <w:jc w:val="both"/>
        <w:rPr>
          <w:rFonts w:ascii="Arial" w:hAnsi="Arial" w:cs="Arial"/>
          <w:sz w:val="20"/>
          <w:szCs w:val="20"/>
        </w:rPr>
      </w:pPr>
      <w:r w:rsidRPr="00F34557">
        <w:rPr>
          <w:rFonts w:ascii="Arial" w:hAnsi="Arial" w:cs="Arial"/>
          <w:sz w:val="20"/>
          <w:szCs w:val="20"/>
        </w:rPr>
        <w:t>Ak je uchádzačom skupina dodávateľov, oprávnenie dodávať tovar, uskutočňovať stavebné práce alebo poskytovať službu preukazuje člen skupiny len vo vzťahu k tej časti predmetu zákazky, ktorú má zabezpečiť.</w:t>
      </w:r>
    </w:p>
    <w:p w14:paraId="00910980" w14:textId="57262E9E" w:rsidR="00A814C8" w:rsidRPr="00A814C8" w:rsidRDefault="00A814C8" w:rsidP="00677E87">
      <w:pPr>
        <w:pStyle w:val="Odsekzoznamu"/>
        <w:numPr>
          <w:ilvl w:val="1"/>
          <w:numId w:val="32"/>
        </w:numPr>
        <w:jc w:val="both"/>
        <w:rPr>
          <w:rFonts w:ascii="Arial" w:hAnsi="Arial" w:cs="Arial"/>
          <w:sz w:val="20"/>
          <w:szCs w:val="20"/>
        </w:rPr>
      </w:pPr>
      <w:r w:rsidRPr="00D034DF">
        <w:rPr>
          <w:rFonts w:ascii="Arial" w:hAnsi="Arial" w:cs="Arial"/>
          <w:sz w:val="20"/>
          <w:szCs w:val="20"/>
        </w:rPr>
        <w:t>Uchádzačom môže byť len fyzická osoba, právnická osoba alebo skupina takýchto osôb, ktorá na trh dodáva tovar, uskutočňuje stavebné práce alebo poskytuje službu.</w:t>
      </w:r>
    </w:p>
    <w:p w14:paraId="06B17066" w14:textId="77777777" w:rsidR="00BF416C" w:rsidRPr="001702E8" w:rsidRDefault="00BF416C" w:rsidP="00BF416C">
      <w:pPr>
        <w:pStyle w:val="Odsekzoznamu"/>
        <w:ind w:left="360"/>
        <w:jc w:val="both"/>
        <w:rPr>
          <w:rFonts w:ascii="Arial" w:hAnsi="Arial" w:cs="Arial"/>
          <w:b/>
          <w:bCs/>
          <w:sz w:val="20"/>
          <w:szCs w:val="20"/>
        </w:rPr>
      </w:pPr>
    </w:p>
    <w:p w14:paraId="397DC970" w14:textId="505A5CFF" w:rsidR="00BF416C" w:rsidRDefault="00A814C8"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Variantné riešenie</w:t>
      </w:r>
    </w:p>
    <w:p w14:paraId="3A986F0D" w14:textId="60AF4B54" w:rsidR="00A814C8" w:rsidRDefault="00A814C8" w:rsidP="00677E87">
      <w:pPr>
        <w:pStyle w:val="Odsekzoznamu"/>
        <w:numPr>
          <w:ilvl w:val="1"/>
          <w:numId w:val="32"/>
        </w:numPr>
        <w:jc w:val="both"/>
        <w:rPr>
          <w:rFonts w:ascii="Arial" w:hAnsi="Arial" w:cs="Arial"/>
          <w:sz w:val="20"/>
          <w:szCs w:val="20"/>
        </w:rPr>
      </w:pPr>
      <w:r w:rsidRPr="00F34557">
        <w:rPr>
          <w:rFonts w:ascii="Arial" w:hAnsi="Arial" w:cs="Arial"/>
          <w:sz w:val="20"/>
          <w:szCs w:val="20"/>
        </w:rPr>
        <w:t>Uchádzačom sa neumožňuje predložiť variantné riešenie.</w:t>
      </w:r>
    </w:p>
    <w:p w14:paraId="29B5B14B" w14:textId="408FBFAA" w:rsidR="000D53F7" w:rsidRDefault="000D53F7" w:rsidP="00677E87">
      <w:pPr>
        <w:pStyle w:val="Odsekzoznamu"/>
        <w:numPr>
          <w:ilvl w:val="1"/>
          <w:numId w:val="32"/>
        </w:numPr>
        <w:jc w:val="both"/>
        <w:rPr>
          <w:rFonts w:ascii="Arial" w:hAnsi="Arial" w:cs="Arial"/>
          <w:sz w:val="20"/>
          <w:szCs w:val="20"/>
        </w:rPr>
      </w:pPr>
      <w:r w:rsidRPr="0095273D">
        <w:rPr>
          <w:rFonts w:ascii="Arial" w:hAnsi="Arial" w:cs="Arial"/>
          <w:sz w:val="20"/>
          <w:szCs w:val="20"/>
        </w:rPr>
        <w:t>Ak súčasťou ponuky bude aj variantné riešenie, nebude takéto variantné riešenie zaradené do vyhodnotenia ponúk a bude sa naň hľadieť, akoby nebolo predložené.</w:t>
      </w:r>
    </w:p>
    <w:p w14:paraId="04E818C8" w14:textId="77777777" w:rsidR="000D53F7" w:rsidRDefault="000D53F7" w:rsidP="000D53F7">
      <w:pPr>
        <w:pStyle w:val="Odsekzoznamu"/>
        <w:ind w:left="792"/>
        <w:jc w:val="both"/>
        <w:rPr>
          <w:rFonts w:ascii="Arial" w:hAnsi="Arial" w:cs="Arial"/>
          <w:sz w:val="20"/>
          <w:szCs w:val="20"/>
        </w:rPr>
      </w:pPr>
    </w:p>
    <w:p w14:paraId="11C5461A" w14:textId="4D27A75F" w:rsidR="00A814C8" w:rsidRPr="000D53F7" w:rsidRDefault="000D53F7" w:rsidP="00677E87">
      <w:pPr>
        <w:pStyle w:val="Odsekzoznamu"/>
        <w:numPr>
          <w:ilvl w:val="0"/>
          <w:numId w:val="32"/>
        </w:numPr>
        <w:jc w:val="both"/>
        <w:rPr>
          <w:rFonts w:ascii="Arial" w:hAnsi="Arial" w:cs="Arial"/>
          <w:b/>
          <w:bCs/>
          <w:sz w:val="20"/>
          <w:szCs w:val="20"/>
        </w:rPr>
      </w:pPr>
      <w:r w:rsidRPr="00F34557">
        <w:rPr>
          <w:rFonts w:ascii="Arial" w:hAnsi="Arial" w:cs="Arial"/>
          <w:b/>
          <w:sz w:val="20"/>
          <w:szCs w:val="20"/>
        </w:rPr>
        <w:t>Lehota viazanosti pon</w:t>
      </w:r>
      <w:r>
        <w:rPr>
          <w:rFonts w:ascii="Arial" w:hAnsi="Arial" w:cs="Arial"/>
          <w:b/>
          <w:sz w:val="20"/>
          <w:szCs w:val="20"/>
        </w:rPr>
        <w:t>úk</w:t>
      </w:r>
    </w:p>
    <w:p w14:paraId="6310897C" w14:textId="51357AFE" w:rsidR="000D53F7" w:rsidRDefault="000D53F7" w:rsidP="00677E87">
      <w:pPr>
        <w:pStyle w:val="Odsekzoznamu"/>
        <w:numPr>
          <w:ilvl w:val="1"/>
          <w:numId w:val="32"/>
        </w:numPr>
        <w:jc w:val="both"/>
        <w:rPr>
          <w:rFonts w:ascii="Arial" w:hAnsi="Arial" w:cs="Arial"/>
          <w:sz w:val="20"/>
          <w:szCs w:val="20"/>
        </w:rPr>
      </w:pPr>
      <w:r w:rsidRPr="0095273D">
        <w:rPr>
          <w:rFonts w:ascii="Arial" w:hAnsi="Arial" w:cs="Arial"/>
          <w:sz w:val="20"/>
          <w:szCs w:val="20"/>
          <w:lang w:eastAsia="en-US"/>
        </w:rPr>
        <w:t xml:space="preserve">Uchádzač je viazaný svojou ponukou od uplynutia lehoty na predkladanie ponúk až do uplynutia lehoty viazanosti ponúk, ktorá je uvedená </w:t>
      </w:r>
      <w:r w:rsidRPr="0095273D">
        <w:rPr>
          <w:rFonts w:ascii="Arial" w:eastAsia="Calibri" w:hAnsi="Arial" w:cs="Arial"/>
          <w:sz w:val="20"/>
          <w:szCs w:val="20"/>
        </w:rPr>
        <w:t>v Oznámení</w:t>
      </w:r>
      <w:r w:rsidRPr="0095273D">
        <w:rPr>
          <w:rFonts w:ascii="Arial" w:hAnsi="Arial" w:cs="Arial"/>
          <w:sz w:val="20"/>
          <w:szCs w:val="20"/>
          <w:lang w:eastAsia="en-US"/>
        </w:rPr>
        <w:t>.</w:t>
      </w:r>
    </w:p>
    <w:p w14:paraId="582004D9" w14:textId="067BE6C2" w:rsidR="000D53F7" w:rsidRDefault="000D53F7" w:rsidP="00677E87">
      <w:pPr>
        <w:pStyle w:val="Odsekzoznamu"/>
        <w:numPr>
          <w:ilvl w:val="1"/>
          <w:numId w:val="32"/>
        </w:numPr>
        <w:jc w:val="both"/>
        <w:rPr>
          <w:rFonts w:ascii="Arial" w:hAnsi="Arial" w:cs="Arial"/>
          <w:sz w:val="20"/>
          <w:szCs w:val="20"/>
        </w:rPr>
      </w:pPr>
      <w:r w:rsidRPr="0095273D">
        <w:rPr>
          <w:rFonts w:ascii="Arial" w:hAnsi="Arial" w:cs="Arial"/>
          <w:sz w:val="20"/>
          <w:szCs w:val="20"/>
          <w:lang w:eastAsia="en-US"/>
        </w:rPr>
        <w:t xml:space="preserve">V prípade, ak bude podaná námietka podľa § 170 </w:t>
      </w:r>
      <w:r>
        <w:rPr>
          <w:rFonts w:ascii="Arial" w:hAnsi="Arial" w:cs="Arial"/>
          <w:sz w:val="20"/>
          <w:szCs w:val="20"/>
          <w:lang w:eastAsia="en-US"/>
        </w:rPr>
        <w:t>ZVO</w:t>
      </w:r>
      <w:r w:rsidRPr="0095273D">
        <w:rPr>
          <w:rFonts w:ascii="Arial" w:hAnsi="Arial" w:cs="Arial"/>
          <w:sz w:val="20"/>
          <w:szCs w:val="20"/>
          <w:lang w:eastAsia="en-US"/>
        </w:rPr>
        <w:t xml:space="preserve"> a začaté konanie o preskúmanie úkonov kontrolovaného na základe námietok podľa § 171 </w:t>
      </w:r>
      <w:r>
        <w:rPr>
          <w:rFonts w:ascii="Arial" w:hAnsi="Arial" w:cs="Arial"/>
          <w:sz w:val="20"/>
          <w:szCs w:val="20"/>
          <w:lang w:eastAsia="en-US"/>
        </w:rPr>
        <w:t>ZVO</w:t>
      </w:r>
      <w:r w:rsidRPr="0095273D">
        <w:rPr>
          <w:rFonts w:ascii="Arial" w:hAnsi="Arial" w:cs="Arial"/>
          <w:sz w:val="20"/>
          <w:szCs w:val="20"/>
          <w:lang w:eastAsia="en-US"/>
        </w:rPr>
        <w:t xml:space="preserve"> alebo ak bude začaté konanie o preskúmanie úkonov kontrolovaného pred uzavretím Zmluvy podľa § 169 </w:t>
      </w:r>
      <w:r>
        <w:rPr>
          <w:rFonts w:ascii="Arial" w:hAnsi="Arial" w:cs="Arial"/>
          <w:sz w:val="20"/>
          <w:szCs w:val="20"/>
          <w:lang w:eastAsia="en-US"/>
        </w:rPr>
        <w:t>ZVO</w:t>
      </w:r>
      <w:r w:rsidRPr="0095273D">
        <w:rPr>
          <w:rFonts w:ascii="Arial" w:hAnsi="Arial" w:cs="Arial"/>
          <w:sz w:val="20"/>
          <w:szCs w:val="20"/>
          <w:lang w:eastAsia="en-US"/>
        </w:rPr>
        <w:t xml:space="preserve"> a Úrad pre verejné obstarávanie (ďalej len „Úrad“) vydá rozhodnutie o predbežnom opatrení podľa § 173 ods. 11 </w:t>
      </w:r>
      <w:r>
        <w:rPr>
          <w:rFonts w:ascii="Arial" w:hAnsi="Arial" w:cs="Arial"/>
          <w:sz w:val="20"/>
          <w:szCs w:val="20"/>
          <w:lang w:eastAsia="en-US"/>
        </w:rPr>
        <w:t>ZVO</w:t>
      </w:r>
      <w:r w:rsidRPr="0095273D">
        <w:rPr>
          <w:rFonts w:ascii="Arial" w:hAnsi="Arial" w:cs="Arial"/>
          <w:sz w:val="20"/>
          <w:szCs w:val="20"/>
          <w:lang w:eastAsia="en-US"/>
        </w:rPr>
        <w:t>,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w:t>
      </w:r>
    </w:p>
    <w:p w14:paraId="744932A6" w14:textId="739BE2B0" w:rsidR="003878F6" w:rsidRPr="00C32920" w:rsidRDefault="000D53F7" w:rsidP="00677E87">
      <w:pPr>
        <w:pStyle w:val="Odsekzoznamu"/>
        <w:numPr>
          <w:ilvl w:val="1"/>
          <w:numId w:val="32"/>
        </w:numPr>
        <w:jc w:val="both"/>
        <w:rPr>
          <w:rFonts w:ascii="Arial" w:hAnsi="Arial" w:cs="Arial"/>
          <w:sz w:val="20"/>
          <w:szCs w:val="20"/>
        </w:rPr>
      </w:pPr>
      <w:r w:rsidRPr="00F34557">
        <w:rPr>
          <w:rFonts w:ascii="Arial" w:hAnsi="Arial" w:cs="Arial"/>
          <w:sz w:val="20"/>
          <w:szCs w:val="20"/>
          <w:lang w:eastAsia="en-US"/>
        </w:rPr>
        <w:t xml:space="preserve">Uchádzači sú svojou ponukou viazaní do uplynutia verejným obstarávateľom oznámenej, resp. primerane predĺženej lehoty viazanosti ponúk podľa </w:t>
      </w:r>
      <w:r w:rsidRPr="00C32920">
        <w:rPr>
          <w:rFonts w:ascii="Arial" w:hAnsi="Arial" w:cs="Arial"/>
          <w:sz w:val="20"/>
          <w:szCs w:val="20"/>
          <w:lang w:eastAsia="en-US"/>
        </w:rPr>
        <w:t>bodu 13.2 Časť A.1 Zväzok 1 týchto SP.</w:t>
      </w:r>
    </w:p>
    <w:p w14:paraId="3C00B4EC" w14:textId="77777777" w:rsidR="003878F6" w:rsidRDefault="003878F6" w:rsidP="003878F6">
      <w:pPr>
        <w:pStyle w:val="Odsekzoznamu"/>
        <w:ind w:left="792"/>
        <w:jc w:val="both"/>
        <w:rPr>
          <w:rFonts w:ascii="Arial" w:hAnsi="Arial" w:cs="Arial"/>
          <w:sz w:val="20"/>
          <w:szCs w:val="20"/>
        </w:rPr>
      </w:pPr>
    </w:p>
    <w:p w14:paraId="52583815" w14:textId="5CA57A18" w:rsidR="000D53F7" w:rsidRDefault="00954581"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Náklady na prípravu ponuky</w:t>
      </w:r>
    </w:p>
    <w:p w14:paraId="504D542B" w14:textId="17A23C3F" w:rsidR="00954581" w:rsidRDefault="003878F6" w:rsidP="00677E87">
      <w:pPr>
        <w:pStyle w:val="Odsekzoznamu"/>
        <w:numPr>
          <w:ilvl w:val="1"/>
          <w:numId w:val="32"/>
        </w:numPr>
        <w:jc w:val="both"/>
        <w:rPr>
          <w:rFonts w:ascii="Arial" w:hAnsi="Arial" w:cs="Arial"/>
          <w:sz w:val="20"/>
          <w:szCs w:val="20"/>
        </w:rPr>
      </w:pPr>
      <w:r w:rsidRPr="003878F6">
        <w:rPr>
          <w:rFonts w:ascii="Arial" w:hAnsi="Arial" w:cs="Arial"/>
          <w:sz w:val="20"/>
          <w:szCs w:val="20"/>
          <w:lang w:eastAsia="en-US"/>
        </w:rPr>
        <w:t>Všetky náklady a výdavky spojené s prípravou a predložením ponuky znáša uchádzač bez finančného nároku voči verejnému obstarávateľovi, bez ohľadu na výsledok verejného obstarávania.</w:t>
      </w:r>
    </w:p>
    <w:p w14:paraId="3CAF1008" w14:textId="427CE23F" w:rsidR="003878F6" w:rsidRDefault="003878F6" w:rsidP="00677E87">
      <w:pPr>
        <w:pStyle w:val="Odsekzoznamu"/>
        <w:numPr>
          <w:ilvl w:val="1"/>
          <w:numId w:val="32"/>
        </w:numPr>
        <w:jc w:val="both"/>
        <w:rPr>
          <w:rFonts w:ascii="Arial" w:hAnsi="Arial" w:cs="Arial"/>
          <w:sz w:val="20"/>
          <w:szCs w:val="20"/>
        </w:rPr>
      </w:pPr>
      <w:r w:rsidRPr="00F34557">
        <w:rPr>
          <w:rFonts w:ascii="Arial" w:hAnsi="Arial" w:cs="Arial"/>
          <w:sz w:val="20"/>
          <w:szCs w:val="20"/>
        </w:rPr>
        <w:t xml:space="preserve">Ponuky predložené elektronicky v lehote na predkladanie ponúk sa počas plynutia lehoty viazanosti ponúk a po uplynutí lehoty viazanosti ponúk, resp. predĺženej lehoty viazanosti </w:t>
      </w:r>
      <w:r>
        <w:rPr>
          <w:rFonts w:ascii="Arial" w:hAnsi="Arial" w:cs="Arial"/>
          <w:sz w:val="20"/>
          <w:szCs w:val="20"/>
        </w:rPr>
        <w:t xml:space="preserve">ponúk </w:t>
      </w:r>
      <w:r w:rsidRPr="00F34557">
        <w:rPr>
          <w:rFonts w:ascii="Arial" w:hAnsi="Arial" w:cs="Arial"/>
          <w:sz w:val="20"/>
          <w:szCs w:val="20"/>
        </w:rPr>
        <w:t>uchádzačom nevracajú. Zostávajú uložené v predmetnej zákazke vytvorenej v</w:t>
      </w:r>
      <w:r w:rsidR="00823B6B">
        <w:rPr>
          <w:rFonts w:ascii="Arial" w:hAnsi="Arial" w:cs="Arial"/>
          <w:sz w:val="20"/>
          <w:szCs w:val="20"/>
        </w:rPr>
        <w:t xml:space="preserve"> </w:t>
      </w:r>
      <w:r w:rsidRPr="00F34557">
        <w:rPr>
          <w:rFonts w:ascii="Arial" w:hAnsi="Arial" w:cs="Arial"/>
          <w:sz w:val="20"/>
          <w:szCs w:val="20"/>
        </w:rPr>
        <w:t>JOSEPHINE</w:t>
      </w:r>
      <w:r w:rsidRPr="00F34557" w:rsidDel="009C1E19">
        <w:rPr>
          <w:rFonts w:ascii="Arial" w:hAnsi="Arial" w:cs="Arial"/>
          <w:sz w:val="20"/>
          <w:szCs w:val="20"/>
        </w:rPr>
        <w:t xml:space="preserve"> </w:t>
      </w:r>
      <w:r w:rsidRPr="00F34557">
        <w:rPr>
          <w:rFonts w:ascii="Arial" w:hAnsi="Arial" w:cs="Arial"/>
          <w:sz w:val="20"/>
          <w:szCs w:val="20"/>
        </w:rPr>
        <w:t>ako súčasť dokumentácie vyhláseného verejného obstarávania.</w:t>
      </w:r>
    </w:p>
    <w:p w14:paraId="2F11C16D" w14:textId="77777777" w:rsidR="003878F6" w:rsidRDefault="003878F6" w:rsidP="003878F6">
      <w:pPr>
        <w:pStyle w:val="Odsekzoznamu"/>
        <w:ind w:left="792"/>
        <w:jc w:val="both"/>
        <w:rPr>
          <w:rFonts w:ascii="Arial" w:hAnsi="Arial" w:cs="Arial"/>
          <w:sz w:val="20"/>
          <w:szCs w:val="20"/>
        </w:rPr>
      </w:pPr>
    </w:p>
    <w:p w14:paraId="20ED4F9B" w14:textId="321D9DF3" w:rsidR="00954581" w:rsidRDefault="003878F6"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Časový harmonogram</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3"/>
        <w:gridCol w:w="3551"/>
        <w:gridCol w:w="4394"/>
      </w:tblGrid>
      <w:tr w:rsidR="003878F6" w:rsidRPr="00F34557" w14:paraId="1C905DFD" w14:textId="77777777" w:rsidTr="00823B6B">
        <w:tc>
          <w:tcPr>
            <w:tcW w:w="843" w:type="dxa"/>
          </w:tcPr>
          <w:p w14:paraId="446C97F3" w14:textId="77777777" w:rsidR="003878F6" w:rsidRPr="00F34557" w:rsidRDefault="003878F6" w:rsidP="007B33F5">
            <w:pPr>
              <w:rPr>
                <w:rFonts w:ascii="Arial" w:hAnsi="Arial" w:cs="Arial"/>
                <w:b/>
                <w:sz w:val="20"/>
                <w:szCs w:val="20"/>
              </w:rPr>
            </w:pPr>
            <w:r w:rsidRPr="00F34557">
              <w:rPr>
                <w:rFonts w:ascii="Arial" w:hAnsi="Arial" w:cs="Arial"/>
                <w:b/>
                <w:sz w:val="20"/>
                <w:szCs w:val="20"/>
              </w:rPr>
              <w:t>Čl.</w:t>
            </w:r>
          </w:p>
        </w:tc>
        <w:tc>
          <w:tcPr>
            <w:tcW w:w="3551" w:type="dxa"/>
          </w:tcPr>
          <w:p w14:paraId="150E1108" w14:textId="77777777" w:rsidR="003878F6" w:rsidRPr="00F34557" w:rsidRDefault="003878F6" w:rsidP="007B33F5">
            <w:pPr>
              <w:rPr>
                <w:rFonts w:ascii="Arial" w:hAnsi="Arial" w:cs="Arial"/>
                <w:b/>
                <w:sz w:val="20"/>
                <w:szCs w:val="20"/>
              </w:rPr>
            </w:pPr>
            <w:r w:rsidRPr="00F34557">
              <w:rPr>
                <w:rFonts w:ascii="Arial" w:hAnsi="Arial" w:cs="Arial"/>
                <w:b/>
                <w:sz w:val="20"/>
                <w:szCs w:val="20"/>
              </w:rPr>
              <w:t>Míľnik</w:t>
            </w:r>
          </w:p>
        </w:tc>
        <w:tc>
          <w:tcPr>
            <w:tcW w:w="4394" w:type="dxa"/>
            <w:vAlign w:val="center"/>
          </w:tcPr>
          <w:p w14:paraId="57B02BE2" w14:textId="77777777" w:rsidR="003878F6" w:rsidRPr="00F34557" w:rsidRDefault="003878F6" w:rsidP="007B33F5">
            <w:pPr>
              <w:jc w:val="center"/>
              <w:rPr>
                <w:rFonts w:ascii="Arial" w:hAnsi="Arial" w:cs="Arial"/>
                <w:b/>
                <w:sz w:val="20"/>
                <w:szCs w:val="20"/>
              </w:rPr>
            </w:pPr>
            <w:r w:rsidRPr="00F34557">
              <w:rPr>
                <w:rFonts w:ascii="Arial" w:hAnsi="Arial" w:cs="Arial"/>
                <w:b/>
                <w:sz w:val="20"/>
                <w:szCs w:val="20"/>
              </w:rPr>
              <w:t>Dátum</w:t>
            </w:r>
          </w:p>
        </w:tc>
      </w:tr>
      <w:tr w:rsidR="003878F6" w:rsidRPr="00F34557" w14:paraId="62D55523" w14:textId="77777777" w:rsidTr="00823B6B">
        <w:tc>
          <w:tcPr>
            <w:tcW w:w="843" w:type="dxa"/>
            <w:vAlign w:val="center"/>
          </w:tcPr>
          <w:p w14:paraId="69726110" w14:textId="2FD09809"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bCs/>
                <w:sz w:val="20"/>
                <w:szCs w:val="20"/>
              </w:rPr>
              <w:t>1</w:t>
            </w:r>
            <w:r>
              <w:rPr>
                <w:rFonts w:ascii="Arial" w:hAnsi="Arial" w:cs="Arial"/>
                <w:bCs/>
                <w:sz w:val="20"/>
                <w:szCs w:val="20"/>
              </w:rPr>
              <w:t>5</w:t>
            </w:r>
            <w:r w:rsidRPr="00F34557">
              <w:rPr>
                <w:rFonts w:ascii="Arial" w:hAnsi="Arial" w:cs="Arial"/>
                <w:bCs/>
                <w:sz w:val="20"/>
                <w:szCs w:val="20"/>
              </w:rPr>
              <w:t>.1</w:t>
            </w:r>
            <w:r w:rsidR="00974478">
              <w:rPr>
                <w:rFonts w:ascii="Arial" w:hAnsi="Arial" w:cs="Arial"/>
                <w:bCs/>
                <w:sz w:val="20"/>
                <w:szCs w:val="20"/>
              </w:rPr>
              <w:t>.</w:t>
            </w:r>
          </w:p>
        </w:tc>
        <w:tc>
          <w:tcPr>
            <w:tcW w:w="3551" w:type="dxa"/>
            <w:vAlign w:val="center"/>
          </w:tcPr>
          <w:p w14:paraId="64029ED1" w14:textId="192A8FFC"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sz w:val="20"/>
                <w:szCs w:val="20"/>
              </w:rPr>
              <w:t>Lehota pre záujemcov na doručenie žiadosti o </w:t>
            </w:r>
            <w:r w:rsidRPr="006C4E25">
              <w:rPr>
                <w:rFonts w:ascii="Arial" w:eastAsia="Calibri" w:hAnsi="Arial" w:cs="Arial"/>
                <w:noProof/>
                <w:color w:val="000000" w:themeColor="text1"/>
                <w:sz w:val="20"/>
                <w:szCs w:val="20"/>
              </w:rPr>
              <w:t>vysvetlenie informácií potrebných na vypracovanie ponuky a na preukázanie splnenia podmienok účasti</w:t>
            </w:r>
            <w:r w:rsidRPr="00F34557">
              <w:rPr>
                <w:rFonts w:ascii="Arial" w:hAnsi="Arial" w:cs="Arial"/>
                <w:sz w:val="20"/>
                <w:szCs w:val="20"/>
              </w:rPr>
              <w:t xml:space="preserve"> podľa § 48 </w:t>
            </w:r>
            <w:r>
              <w:rPr>
                <w:rFonts w:ascii="Arial" w:hAnsi="Arial" w:cs="Arial"/>
                <w:sz w:val="20"/>
                <w:szCs w:val="20"/>
              </w:rPr>
              <w:t>ZVO</w:t>
            </w:r>
          </w:p>
        </w:tc>
        <w:tc>
          <w:tcPr>
            <w:tcW w:w="4394" w:type="dxa"/>
            <w:vAlign w:val="center"/>
          </w:tcPr>
          <w:p w14:paraId="5393A95E" w14:textId="77777777" w:rsidR="003878F6" w:rsidRPr="00F34557" w:rsidRDefault="003878F6" w:rsidP="007B33F5">
            <w:pPr>
              <w:rPr>
                <w:rFonts w:ascii="Arial" w:hAnsi="Arial" w:cs="Arial"/>
                <w:sz w:val="20"/>
                <w:szCs w:val="20"/>
              </w:rPr>
            </w:pPr>
            <w:r w:rsidRPr="00F34557">
              <w:rPr>
                <w:rFonts w:ascii="Arial" w:hAnsi="Arial" w:cs="Arial"/>
                <w:sz w:val="20"/>
                <w:szCs w:val="20"/>
              </w:rPr>
              <w:t xml:space="preserve">Záujemca je povinný požiadať o vysvetlenie dostatočne vopred. </w:t>
            </w:r>
          </w:p>
        </w:tc>
      </w:tr>
      <w:tr w:rsidR="003878F6" w:rsidRPr="00F34557" w14:paraId="1907F50B" w14:textId="77777777" w:rsidTr="00823B6B">
        <w:tc>
          <w:tcPr>
            <w:tcW w:w="843" w:type="dxa"/>
            <w:vAlign w:val="center"/>
          </w:tcPr>
          <w:p w14:paraId="2D2FFF53" w14:textId="70655993"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bCs/>
                <w:sz w:val="20"/>
                <w:szCs w:val="20"/>
              </w:rPr>
              <w:t>1</w:t>
            </w:r>
            <w:r>
              <w:rPr>
                <w:rFonts w:ascii="Arial" w:hAnsi="Arial" w:cs="Arial"/>
                <w:bCs/>
                <w:sz w:val="20"/>
                <w:szCs w:val="20"/>
              </w:rPr>
              <w:t>5</w:t>
            </w:r>
            <w:r w:rsidRPr="00F34557">
              <w:rPr>
                <w:rFonts w:ascii="Arial" w:hAnsi="Arial" w:cs="Arial"/>
                <w:bCs/>
                <w:sz w:val="20"/>
                <w:szCs w:val="20"/>
              </w:rPr>
              <w:t>.2</w:t>
            </w:r>
            <w:r w:rsidR="00974478">
              <w:rPr>
                <w:rFonts w:ascii="Arial" w:hAnsi="Arial" w:cs="Arial"/>
                <w:bCs/>
                <w:sz w:val="20"/>
                <w:szCs w:val="20"/>
              </w:rPr>
              <w:t>.</w:t>
            </w:r>
          </w:p>
        </w:tc>
        <w:tc>
          <w:tcPr>
            <w:tcW w:w="3551" w:type="dxa"/>
            <w:vAlign w:val="center"/>
          </w:tcPr>
          <w:p w14:paraId="2562E44D" w14:textId="77777777" w:rsidR="003878F6" w:rsidRPr="00F34557" w:rsidRDefault="003878F6" w:rsidP="007B33F5">
            <w:pPr>
              <w:pStyle w:val="Hlavika"/>
              <w:tabs>
                <w:tab w:val="left" w:pos="4820"/>
              </w:tabs>
              <w:rPr>
                <w:rFonts w:ascii="Arial" w:hAnsi="Arial" w:cs="Arial"/>
                <w:sz w:val="20"/>
                <w:szCs w:val="20"/>
              </w:rPr>
            </w:pPr>
            <w:r w:rsidRPr="00F34557">
              <w:rPr>
                <w:rFonts w:ascii="Arial" w:hAnsi="Arial" w:cs="Arial"/>
                <w:sz w:val="20"/>
                <w:szCs w:val="20"/>
              </w:rPr>
              <w:t xml:space="preserve">Lehota  pre verejného obstarávateľa </w:t>
            </w:r>
          </w:p>
          <w:p w14:paraId="5DDD2CF2" w14:textId="388D56A3"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sz w:val="20"/>
                <w:szCs w:val="20"/>
              </w:rPr>
              <w:t xml:space="preserve">na poskytnutie vysvetlenia podľa § 48 </w:t>
            </w:r>
            <w:r w:rsidR="00252BBF">
              <w:rPr>
                <w:rFonts w:ascii="Arial" w:hAnsi="Arial" w:cs="Arial"/>
                <w:sz w:val="20"/>
                <w:szCs w:val="20"/>
              </w:rPr>
              <w:t>ZVO</w:t>
            </w:r>
          </w:p>
        </w:tc>
        <w:tc>
          <w:tcPr>
            <w:tcW w:w="4394" w:type="dxa"/>
            <w:vAlign w:val="center"/>
          </w:tcPr>
          <w:p w14:paraId="09122AFE" w14:textId="77777777" w:rsidR="003878F6" w:rsidRPr="00F34557" w:rsidRDefault="003878F6" w:rsidP="007B33F5">
            <w:pPr>
              <w:autoSpaceDE w:val="0"/>
              <w:autoSpaceDN w:val="0"/>
              <w:ind w:left="37"/>
              <w:jc w:val="both"/>
              <w:rPr>
                <w:rFonts w:ascii="Arial" w:hAnsi="Arial" w:cs="Arial"/>
                <w:color w:val="FF0000"/>
                <w:sz w:val="20"/>
                <w:szCs w:val="20"/>
              </w:rPr>
            </w:pPr>
            <w:r w:rsidRPr="00F34557">
              <w:rPr>
                <w:rFonts w:ascii="Arial" w:hAnsi="Arial" w:cs="Arial"/>
                <w:sz w:val="20"/>
                <w:szCs w:val="20"/>
                <w:lang w:eastAsia="en-US"/>
              </w:rPr>
              <w:t xml:space="preserve">Verejný obstarávateľ bezodkladne poskytne vysvetlenie informácií potrebných na vypracovanie ponuky a na preukázanie splnenia podmienok účasti všetkým záujemcom, ktorí sú </w:t>
            </w:r>
            <w:r>
              <w:rPr>
                <w:rFonts w:ascii="Arial" w:hAnsi="Arial" w:cs="Arial"/>
                <w:sz w:val="20"/>
                <w:szCs w:val="20"/>
                <w:lang w:eastAsia="en-US"/>
              </w:rPr>
              <w:t xml:space="preserve">mu </w:t>
            </w:r>
            <w:r w:rsidRPr="00F34557">
              <w:rPr>
                <w:rFonts w:ascii="Arial" w:hAnsi="Arial" w:cs="Arial"/>
                <w:sz w:val="20"/>
                <w:szCs w:val="20"/>
                <w:lang w:eastAsia="en-US"/>
              </w:rPr>
              <w:t>známi, najneskôr však šesť dní pred uplynutím lehoty na predkladanie ponúk za predpokladu, že o vysvetlenie záujemca požiada dostatočne vopred.</w:t>
            </w:r>
          </w:p>
        </w:tc>
      </w:tr>
      <w:tr w:rsidR="003878F6" w:rsidRPr="00F34557" w14:paraId="1C15A52A" w14:textId="77777777" w:rsidTr="00823B6B">
        <w:tc>
          <w:tcPr>
            <w:tcW w:w="843" w:type="dxa"/>
            <w:vAlign w:val="center"/>
          </w:tcPr>
          <w:p w14:paraId="61506543" w14:textId="7B2A411A" w:rsidR="003878F6" w:rsidRPr="00F34557" w:rsidRDefault="003878F6" w:rsidP="007B33F5">
            <w:pPr>
              <w:pStyle w:val="Hlavika"/>
              <w:tabs>
                <w:tab w:val="left" w:pos="4820"/>
              </w:tabs>
              <w:rPr>
                <w:rFonts w:ascii="Arial" w:hAnsi="Arial" w:cs="Arial"/>
                <w:bCs/>
                <w:strike/>
                <w:sz w:val="20"/>
                <w:szCs w:val="20"/>
              </w:rPr>
            </w:pPr>
            <w:r w:rsidRPr="00F34557">
              <w:rPr>
                <w:rFonts w:ascii="Arial" w:hAnsi="Arial" w:cs="Arial"/>
                <w:bCs/>
                <w:sz w:val="20"/>
                <w:szCs w:val="20"/>
              </w:rPr>
              <w:t>1</w:t>
            </w:r>
            <w:r>
              <w:rPr>
                <w:rFonts w:ascii="Arial" w:hAnsi="Arial" w:cs="Arial"/>
                <w:bCs/>
                <w:sz w:val="20"/>
                <w:szCs w:val="20"/>
              </w:rPr>
              <w:t>5</w:t>
            </w:r>
            <w:r w:rsidRPr="00F34557">
              <w:rPr>
                <w:rFonts w:ascii="Arial" w:hAnsi="Arial" w:cs="Arial"/>
                <w:bCs/>
                <w:sz w:val="20"/>
                <w:szCs w:val="20"/>
              </w:rPr>
              <w:t>.3</w:t>
            </w:r>
            <w:r w:rsidR="00974478">
              <w:rPr>
                <w:rFonts w:ascii="Arial" w:hAnsi="Arial" w:cs="Arial"/>
                <w:bCs/>
                <w:sz w:val="20"/>
                <w:szCs w:val="20"/>
              </w:rPr>
              <w:t>.</w:t>
            </w:r>
          </w:p>
        </w:tc>
        <w:tc>
          <w:tcPr>
            <w:tcW w:w="3551" w:type="dxa"/>
            <w:vAlign w:val="center"/>
          </w:tcPr>
          <w:p w14:paraId="64499301" w14:textId="77777777"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bCs/>
                <w:sz w:val="20"/>
                <w:szCs w:val="20"/>
              </w:rPr>
              <w:t>Lehota na predkladanie pon</w:t>
            </w:r>
            <w:r>
              <w:rPr>
                <w:rFonts w:ascii="Arial" w:hAnsi="Arial" w:cs="Arial"/>
                <w:bCs/>
                <w:sz w:val="20"/>
                <w:szCs w:val="20"/>
              </w:rPr>
              <w:t>úk</w:t>
            </w:r>
          </w:p>
        </w:tc>
        <w:tc>
          <w:tcPr>
            <w:tcW w:w="4394" w:type="dxa"/>
            <w:vAlign w:val="center"/>
          </w:tcPr>
          <w:p w14:paraId="75997B21" w14:textId="77777777" w:rsidR="003878F6" w:rsidRPr="00F34557" w:rsidRDefault="003878F6" w:rsidP="007B33F5">
            <w:pPr>
              <w:pStyle w:val="Revzia1"/>
              <w:tabs>
                <w:tab w:val="clear" w:pos="1134"/>
              </w:tabs>
              <w:overflowPunct/>
              <w:autoSpaceDE/>
              <w:autoSpaceDN/>
              <w:adjustRightInd/>
              <w:spacing w:before="0"/>
              <w:ind w:left="39"/>
              <w:jc w:val="both"/>
              <w:textAlignment w:val="auto"/>
              <w:rPr>
                <w:rFonts w:ascii="Arial" w:hAnsi="Arial" w:cs="Arial"/>
                <w:b w:val="0"/>
                <w:color w:val="FF0000"/>
                <w:sz w:val="20"/>
                <w:lang w:val="sk-SK"/>
              </w:rPr>
            </w:pPr>
            <w:r w:rsidRPr="00F34557">
              <w:rPr>
                <w:rFonts w:ascii="Arial" w:hAnsi="Arial" w:cs="Arial"/>
                <w:b w:val="0"/>
                <w:sz w:val="20"/>
                <w:lang w:val="sk-SK"/>
              </w:rPr>
              <w:t>Uvedená v</w:t>
            </w:r>
            <w:r>
              <w:rPr>
                <w:rFonts w:ascii="Arial" w:hAnsi="Arial" w:cs="Arial"/>
                <w:b w:val="0"/>
                <w:sz w:val="20"/>
                <w:lang w:val="sk-SK"/>
              </w:rPr>
              <w:t> </w:t>
            </w:r>
            <w:r w:rsidRPr="00F34557">
              <w:rPr>
                <w:rFonts w:ascii="Arial" w:hAnsi="Arial" w:cs="Arial"/>
                <w:b w:val="0"/>
                <w:sz w:val="20"/>
                <w:lang w:val="sk-SK"/>
              </w:rPr>
              <w:t>Oznámení</w:t>
            </w:r>
          </w:p>
        </w:tc>
      </w:tr>
      <w:tr w:rsidR="003878F6" w:rsidRPr="00F34557" w14:paraId="77C43541" w14:textId="77777777" w:rsidTr="00823B6B">
        <w:tc>
          <w:tcPr>
            <w:tcW w:w="843" w:type="dxa"/>
            <w:vAlign w:val="center"/>
          </w:tcPr>
          <w:p w14:paraId="056DFF9F" w14:textId="1F108772"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bCs/>
                <w:sz w:val="20"/>
                <w:szCs w:val="20"/>
              </w:rPr>
              <w:t>1</w:t>
            </w:r>
            <w:r>
              <w:rPr>
                <w:rFonts w:ascii="Arial" w:hAnsi="Arial" w:cs="Arial"/>
                <w:bCs/>
                <w:sz w:val="20"/>
                <w:szCs w:val="20"/>
              </w:rPr>
              <w:t>5</w:t>
            </w:r>
            <w:r w:rsidRPr="00F34557">
              <w:rPr>
                <w:rFonts w:ascii="Arial" w:hAnsi="Arial" w:cs="Arial"/>
                <w:bCs/>
                <w:sz w:val="20"/>
                <w:szCs w:val="20"/>
              </w:rPr>
              <w:t>.4</w:t>
            </w:r>
            <w:r w:rsidR="00974478">
              <w:rPr>
                <w:rFonts w:ascii="Arial" w:hAnsi="Arial" w:cs="Arial"/>
                <w:bCs/>
                <w:sz w:val="20"/>
                <w:szCs w:val="20"/>
              </w:rPr>
              <w:t>.</w:t>
            </w:r>
          </w:p>
        </w:tc>
        <w:tc>
          <w:tcPr>
            <w:tcW w:w="3551" w:type="dxa"/>
            <w:vAlign w:val="center"/>
          </w:tcPr>
          <w:p w14:paraId="67F4358D" w14:textId="756D9711"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bCs/>
                <w:sz w:val="20"/>
                <w:szCs w:val="20"/>
              </w:rPr>
              <w:t xml:space="preserve">Lehota </w:t>
            </w:r>
            <w:r w:rsidR="007576BC">
              <w:rPr>
                <w:rFonts w:ascii="Arial" w:hAnsi="Arial" w:cs="Arial"/>
                <w:bCs/>
                <w:sz w:val="20"/>
                <w:szCs w:val="20"/>
              </w:rPr>
              <w:t xml:space="preserve">(Dátum) </w:t>
            </w:r>
            <w:r w:rsidRPr="00F34557">
              <w:rPr>
                <w:rFonts w:ascii="Arial" w:hAnsi="Arial" w:cs="Arial"/>
                <w:bCs/>
                <w:sz w:val="20"/>
                <w:szCs w:val="20"/>
              </w:rPr>
              <w:t>otvárania ponúk</w:t>
            </w:r>
          </w:p>
        </w:tc>
        <w:tc>
          <w:tcPr>
            <w:tcW w:w="4394" w:type="dxa"/>
            <w:vAlign w:val="center"/>
          </w:tcPr>
          <w:p w14:paraId="1EB7444E" w14:textId="77777777" w:rsidR="003878F6" w:rsidRPr="00F34557" w:rsidRDefault="003878F6" w:rsidP="007B33F5">
            <w:pPr>
              <w:pStyle w:val="Revzia1"/>
              <w:tabs>
                <w:tab w:val="clear" w:pos="1134"/>
              </w:tabs>
              <w:overflowPunct/>
              <w:autoSpaceDE/>
              <w:autoSpaceDN/>
              <w:adjustRightInd/>
              <w:spacing w:before="0"/>
              <w:ind w:left="39"/>
              <w:jc w:val="left"/>
              <w:textAlignment w:val="auto"/>
              <w:rPr>
                <w:rFonts w:ascii="Arial" w:hAnsi="Arial" w:cs="Arial"/>
                <w:b w:val="0"/>
                <w:sz w:val="20"/>
                <w:lang w:val="sk-SK"/>
              </w:rPr>
            </w:pPr>
            <w:r w:rsidRPr="00F34557">
              <w:rPr>
                <w:rFonts w:ascii="Arial" w:hAnsi="Arial" w:cs="Arial"/>
                <w:b w:val="0"/>
                <w:sz w:val="20"/>
                <w:lang w:val="sk-SK"/>
              </w:rPr>
              <w:t>Uvedená v</w:t>
            </w:r>
            <w:r>
              <w:rPr>
                <w:rFonts w:ascii="Arial" w:hAnsi="Arial" w:cs="Arial"/>
                <w:b w:val="0"/>
                <w:sz w:val="20"/>
                <w:lang w:val="sk-SK"/>
              </w:rPr>
              <w:t> </w:t>
            </w:r>
            <w:r w:rsidRPr="00F34557">
              <w:rPr>
                <w:rFonts w:ascii="Arial" w:hAnsi="Arial" w:cs="Arial"/>
                <w:b w:val="0"/>
                <w:sz w:val="20"/>
                <w:lang w:val="sk-SK"/>
              </w:rPr>
              <w:t>Oznámení</w:t>
            </w:r>
          </w:p>
        </w:tc>
      </w:tr>
      <w:tr w:rsidR="003878F6" w:rsidRPr="00F34557" w14:paraId="4A31796A" w14:textId="77777777" w:rsidTr="00823B6B">
        <w:tc>
          <w:tcPr>
            <w:tcW w:w="843" w:type="dxa"/>
            <w:vAlign w:val="center"/>
          </w:tcPr>
          <w:p w14:paraId="3D3C0569" w14:textId="5828E3C6"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bCs/>
                <w:sz w:val="20"/>
                <w:szCs w:val="20"/>
              </w:rPr>
              <w:t>1</w:t>
            </w:r>
            <w:r>
              <w:rPr>
                <w:rFonts w:ascii="Arial" w:hAnsi="Arial" w:cs="Arial"/>
                <w:bCs/>
                <w:sz w:val="20"/>
                <w:szCs w:val="20"/>
              </w:rPr>
              <w:t>5</w:t>
            </w:r>
            <w:r w:rsidRPr="00F34557">
              <w:rPr>
                <w:rFonts w:ascii="Arial" w:hAnsi="Arial" w:cs="Arial"/>
                <w:bCs/>
                <w:sz w:val="20"/>
                <w:szCs w:val="20"/>
              </w:rPr>
              <w:t>.5</w:t>
            </w:r>
            <w:r w:rsidR="00974478">
              <w:rPr>
                <w:rFonts w:ascii="Arial" w:hAnsi="Arial" w:cs="Arial"/>
                <w:bCs/>
                <w:sz w:val="20"/>
                <w:szCs w:val="20"/>
              </w:rPr>
              <w:t>.</w:t>
            </w:r>
          </w:p>
        </w:tc>
        <w:tc>
          <w:tcPr>
            <w:tcW w:w="3551" w:type="dxa"/>
            <w:vAlign w:val="center"/>
          </w:tcPr>
          <w:p w14:paraId="42A85E4B" w14:textId="77777777" w:rsidR="003878F6" w:rsidRPr="00F34557" w:rsidRDefault="003878F6" w:rsidP="007B33F5">
            <w:pPr>
              <w:rPr>
                <w:rFonts w:ascii="Arial" w:hAnsi="Arial" w:cs="Arial"/>
                <w:bCs/>
                <w:sz w:val="20"/>
                <w:szCs w:val="20"/>
              </w:rPr>
            </w:pPr>
            <w:r w:rsidRPr="00F34557">
              <w:rPr>
                <w:rFonts w:ascii="Arial" w:hAnsi="Arial" w:cs="Arial"/>
                <w:bCs/>
                <w:sz w:val="20"/>
                <w:szCs w:val="20"/>
              </w:rPr>
              <w:t>Lehota viazanosti ponúk</w:t>
            </w:r>
          </w:p>
        </w:tc>
        <w:tc>
          <w:tcPr>
            <w:tcW w:w="4394" w:type="dxa"/>
            <w:vAlign w:val="center"/>
          </w:tcPr>
          <w:p w14:paraId="50363238" w14:textId="77777777" w:rsidR="003878F6" w:rsidRPr="00F34557" w:rsidRDefault="003878F6" w:rsidP="007B33F5">
            <w:pPr>
              <w:pStyle w:val="Revzia1"/>
              <w:tabs>
                <w:tab w:val="clear" w:pos="1134"/>
              </w:tabs>
              <w:overflowPunct/>
              <w:autoSpaceDE/>
              <w:autoSpaceDN/>
              <w:adjustRightInd/>
              <w:spacing w:before="0"/>
              <w:ind w:left="39"/>
              <w:jc w:val="left"/>
              <w:textAlignment w:val="auto"/>
              <w:rPr>
                <w:rFonts w:ascii="Arial" w:hAnsi="Arial" w:cs="Arial"/>
                <w:b w:val="0"/>
                <w:bCs/>
                <w:color w:val="FF0000"/>
                <w:sz w:val="20"/>
              </w:rPr>
            </w:pPr>
            <w:r w:rsidRPr="00F34557">
              <w:rPr>
                <w:rFonts w:ascii="Arial" w:hAnsi="Arial" w:cs="Arial"/>
                <w:b w:val="0"/>
                <w:sz w:val="20"/>
                <w:lang w:val="sk-SK"/>
              </w:rPr>
              <w:t xml:space="preserve">Uvedená v Oznámení </w:t>
            </w:r>
          </w:p>
        </w:tc>
      </w:tr>
    </w:tbl>
    <w:p w14:paraId="1069C30E" w14:textId="6E148BB9" w:rsidR="003878F6" w:rsidRPr="003878F6" w:rsidRDefault="00252BBF" w:rsidP="00823B6B">
      <w:pPr>
        <w:ind w:left="568"/>
        <w:jc w:val="both"/>
        <w:rPr>
          <w:rFonts w:ascii="Arial" w:hAnsi="Arial" w:cs="Arial"/>
          <w:b/>
          <w:bCs/>
          <w:sz w:val="20"/>
          <w:szCs w:val="20"/>
        </w:rPr>
      </w:pPr>
      <w:r w:rsidRPr="00F34557">
        <w:rPr>
          <w:rFonts w:ascii="Arial" w:hAnsi="Arial" w:cs="Arial"/>
          <w:sz w:val="20"/>
          <w:szCs w:val="20"/>
        </w:rPr>
        <w:t>Pozn.: V prípade zmien lehôt budú tieto lehoty oznámené formou Opravy Oznámenia</w:t>
      </w:r>
      <w:r>
        <w:rPr>
          <w:rFonts w:ascii="Arial" w:hAnsi="Arial" w:cs="Arial"/>
          <w:sz w:val="20"/>
          <w:szCs w:val="20"/>
        </w:rPr>
        <w:t xml:space="preserve"> </w:t>
      </w:r>
      <w:r w:rsidRPr="00F34557">
        <w:rPr>
          <w:rFonts w:ascii="Arial" w:hAnsi="Arial" w:cs="Arial"/>
          <w:sz w:val="20"/>
          <w:szCs w:val="20"/>
        </w:rPr>
        <w:t>v profile verejného obstarávateľa</w:t>
      </w:r>
      <w:r w:rsidR="007C3A77">
        <w:rPr>
          <w:rFonts w:ascii="Arial" w:hAnsi="Arial" w:cs="Arial"/>
          <w:sz w:val="20"/>
          <w:szCs w:val="20"/>
        </w:rPr>
        <w:t xml:space="preserve"> (ďalej len „profil“)</w:t>
      </w:r>
      <w:r w:rsidRPr="00F34557">
        <w:rPr>
          <w:rFonts w:ascii="Arial" w:hAnsi="Arial" w:cs="Arial"/>
          <w:sz w:val="20"/>
          <w:szCs w:val="20"/>
        </w:rPr>
        <w:t>.</w:t>
      </w:r>
    </w:p>
    <w:p w14:paraId="3A26EF6E" w14:textId="77777777" w:rsidR="003878F6" w:rsidRDefault="003878F6" w:rsidP="003878F6">
      <w:pPr>
        <w:jc w:val="both"/>
        <w:rPr>
          <w:rFonts w:ascii="Arial" w:hAnsi="Arial" w:cs="Arial"/>
          <w:b/>
          <w:bCs/>
          <w:sz w:val="20"/>
          <w:szCs w:val="20"/>
        </w:rPr>
      </w:pPr>
    </w:p>
    <w:p w14:paraId="1CF15411" w14:textId="77777777" w:rsidR="00252BBF" w:rsidRPr="003878F6" w:rsidRDefault="00252BBF" w:rsidP="003878F6">
      <w:pPr>
        <w:jc w:val="both"/>
        <w:rPr>
          <w:rFonts w:ascii="Arial" w:hAnsi="Arial" w:cs="Arial"/>
          <w:b/>
          <w:bCs/>
          <w:sz w:val="20"/>
          <w:szCs w:val="20"/>
        </w:rPr>
      </w:pPr>
    </w:p>
    <w:p w14:paraId="4440AEE0" w14:textId="77777777" w:rsidR="003878F6" w:rsidRPr="00F34557" w:rsidRDefault="003878F6" w:rsidP="003878F6">
      <w:pPr>
        <w:jc w:val="center"/>
        <w:rPr>
          <w:rFonts w:ascii="Arial" w:hAnsi="Arial" w:cs="Arial"/>
          <w:b/>
          <w:sz w:val="20"/>
          <w:szCs w:val="20"/>
        </w:rPr>
      </w:pPr>
      <w:r w:rsidRPr="00F34557">
        <w:rPr>
          <w:rFonts w:ascii="Arial" w:hAnsi="Arial" w:cs="Arial"/>
          <w:b/>
          <w:sz w:val="20"/>
          <w:szCs w:val="20"/>
        </w:rPr>
        <w:t>Časť II.</w:t>
      </w:r>
    </w:p>
    <w:p w14:paraId="059BC77D" w14:textId="4751B363" w:rsidR="003878F6" w:rsidRDefault="003878F6" w:rsidP="003878F6">
      <w:pPr>
        <w:jc w:val="center"/>
        <w:rPr>
          <w:rFonts w:ascii="Arial" w:hAnsi="Arial" w:cs="Arial"/>
          <w:b/>
          <w:sz w:val="20"/>
          <w:szCs w:val="20"/>
        </w:rPr>
      </w:pPr>
      <w:r w:rsidRPr="003878F6">
        <w:rPr>
          <w:rFonts w:ascii="Arial" w:hAnsi="Arial" w:cs="Arial"/>
          <w:b/>
          <w:sz w:val="20"/>
          <w:szCs w:val="20"/>
        </w:rPr>
        <w:t>Komunikácia a</w:t>
      </w:r>
      <w:r>
        <w:rPr>
          <w:rFonts w:ascii="Arial" w:hAnsi="Arial" w:cs="Arial"/>
          <w:b/>
          <w:sz w:val="20"/>
          <w:szCs w:val="20"/>
        </w:rPr>
        <w:t> </w:t>
      </w:r>
      <w:r w:rsidRPr="003878F6">
        <w:rPr>
          <w:rFonts w:ascii="Arial" w:hAnsi="Arial" w:cs="Arial"/>
          <w:b/>
          <w:sz w:val="20"/>
          <w:szCs w:val="20"/>
        </w:rPr>
        <w:t>vysvetľovanie</w:t>
      </w:r>
    </w:p>
    <w:p w14:paraId="72BD12D7" w14:textId="77777777" w:rsidR="003878F6" w:rsidRPr="003878F6" w:rsidRDefault="003878F6" w:rsidP="003878F6">
      <w:pPr>
        <w:jc w:val="center"/>
        <w:rPr>
          <w:rFonts w:ascii="Arial" w:hAnsi="Arial" w:cs="Arial"/>
          <w:b/>
          <w:sz w:val="20"/>
          <w:szCs w:val="20"/>
        </w:rPr>
      </w:pPr>
    </w:p>
    <w:p w14:paraId="21D71080" w14:textId="2B7A1353" w:rsidR="003878F6" w:rsidRDefault="00252BBF" w:rsidP="00677E87">
      <w:pPr>
        <w:pStyle w:val="Odsekzoznamu"/>
        <w:numPr>
          <w:ilvl w:val="0"/>
          <w:numId w:val="32"/>
        </w:numPr>
        <w:jc w:val="both"/>
        <w:rPr>
          <w:rFonts w:ascii="Arial" w:hAnsi="Arial" w:cs="Arial"/>
          <w:b/>
          <w:bCs/>
          <w:sz w:val="20"/>
          <w:szCs w:val="20"/>
        </w:rPr>
      </w:pPr>
      <w:r w:rsidRPr="00252BBF">
        <w:rPr>
          <w:rFonts w:ascii="Arial" w:hAnsi="Arial" w:cs="Arial"/>
          <w:b/>
          <w:bCs/>
          <w:sz w:val="20"/>
          <w:szCs w:val="20"/>
        </w:rPr>
        <w:t>Komunikácia medzi verejným obstarávateľom a záujemcami/uchádzačmi</w:t>
      </w:r>
    </w:p>
    <w:p w14:paraId="5456FDC5" w14:textId="5BA372CC" w:rsidR="00252BBF" w:rsidRPr="00252BBF"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Komunikácia medzi verejným obstarávateľom a záujemcami/</w:t>
      </w:r>
      <w:r w:rsidR="00FD5BCC">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uchádzačmi sa bude uskutočňovať v štátnom (slovenskom) jazyku a spôsobom, ktorý zabezpečí úplnosť a obsah týchto údajov uvedených v ponuke, podmienkach účasti a zaručí ochranu dôverných a osobných údajov uvedených v týchto dokumentoch.</w:t>
      </w:r>
    </w:p>
    <w:p w14:paraId="73E0DC5F" w14:textId="01855226" w:rsidR="00252BBF" w:rsidRPr="00252BBF"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Komunikácia a výmena informácií medzi verejným obstarávateľom a záujemcami/</w:t>
      </w:r>
      <w:r w:rsidR="00FD5BCC">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uchádzačmi bude prebiehať písomne prostredníctvom elektronických prostriedkov podľa podmienok</w:t>
      </w:r>
      <w:r w:rsidR="00FD5BCC">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 xml:space="preserve">uvedených </w:t>
      </w:r>
      <w:r>
        <w:rPr>
          <w:rFonts w:ascii="Arial" w:eastAsia="Calibri" w:hAnsi="Arial" w:cs="Arial"/>
          <w:color w:val="000000" w:themeColor="text1"/>
          <w:sz w:val="20"/>
          <w:szCs w:val="20"/>
        </w:rPr>
        <w:t xml:space="preserve">v </w:t>
      </w:r>
      <w:r w:rsidRPr="00F34557">
        <w:rPr>
          <w:rFonts w:ascii="Arial" w:eastAsia="Calibri" w:hAnsi="Arial" w:cs="Arial"/>
          <w:color w:val="000000" w:themeColor="text1"/>
          <w:sz w:val="20"/>
          <w:szCs w:val="20"/>
        </w:rPr>
        <w:t xml:space="preserve">§ 20 </w:t>
      </w:r>
      <w:r>
        <w:rPr>
          <w:rFonts w:ascii="Arial" w:eastAsia="Calibri" w:hAnsi="Arial" w:cs="Arial"/>
          <w:color w:val="000000" w:themeColor="text1"/>
          <w:sz w:val="20"/>
          <w:szCs w:val="20"/>
        </w:rPr>
        <w:t>ZVO</w:t>
      </w:r>
      <w:r w:rsidRPr="00F34557">
        <w:rPr>
          <w:rFonts w:ascii="Arial" w:eastAsia="Calibri" w:hAnsi="Arial" w:cs="Arial"/>
          <w:color w:val="000000" w:themeColor="text1"/>
          <w:sz w:val="20"/>
          <w:szCs w:val="20"/>
        </w:rPr>
        <w:t>.</w:t>
      </w:r>
    </w:p>
    <w:p w14:paraId="798B6E4B" w14:textId="4BB3CE56" w:rsidR="00252BBF" w:rsidRPr="00252BBF"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lastRenderedPageBreak/>
        <w:t>Verejný obstarávateľ bude na komunikáciu s</w:t>
      </w:r>
      <w:r>
        <w:rPr>
          <w:rFonts w:ascii="Arial" w:eastAsia="Calibri" w:hAnsi="Arial" w:cs="Arial"/>
          <w:color w:val="000000" w:themeColor="text1"/>
          <w:sz w:val="20"/>
          <w:szCs w:val="20"/>
        </w:rPr>
        <w:t>o</w:t>
      </w:r>
      <w:r w:rsidRPr="00F34557">
        <w:rPr>
          <w:rFonts w:ascii="Arial" w:eastAsia="Calibri" w:hAnsi="Arial" w:cs="Arial"/>
          <w:color w:val="000000" w:themeColor="text1"/>
          <w:sz w:val="20"/>
          <w:szCs w:val="20"/>
        </w:rPr>
        <w:t> záujemcami/</w:t>
      </w:r>
      <w:r w:rsidR="00FD5BCC">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uchádzačmi používať elektronický prostriedok, ktorým je komunikačné rozhranie JOSEPHINE. Tento spôsob komunikácie sa týka akejkoľvek komunikácie a podaní medzi verejným obstarávateľom a záujemcami</w:t>
      </w:r>
      <w:r w:rsidRPr="00F34557">
        <w:rPr>
          <w:rFonts w:ascii="Arial" w:eastAsia="Calibri" w:hAnsi="Arial" w:cs="Arial"/>
          <w:sz w:val="20"/>
          <w:szCs w:val="20"/>
        </w:rPr>
        <w:t>/</w:t>
      </w:r>
      <w:r>
        <w:rPr>
          <w:rFonts w:ascii="Arial" w:eastAsia="Calibri" w:hAnsi="Arial" w:cs="Arial"/>
          <w:sz w:val="20"/>
          <w:szCs w:val="20"/>
        </w:rPr>
        <w:t xml:space="preserve"> </w:t>
      </w:r>
      <w:r w:rsidRPr="00F34557">
        <w:rPr>
          <w:rFonts w:ascii="Arial" w:eastAsia="Calibri" w:hAnsi="Arial" w:cs="Arial"/>
          <w:color w:val="000000" w:themeColor="text1"/>
          <w:sz w:val="20"/>
          <w:szCs w:val="20"/>
        </w:rPr>
        <w:t>uchádzačmi.</w:t>
      </w:r>
    </w:p>
    <w:p w14:paraId="47061ED9" w14:textId="42DA5DDF" w:rsidR="00252BBF" w:rsidRPr="00252BBF"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 xml:space="preserve">JOSEPHINE je na účely tohto verejného obstarávania softvér na elektronizáciu zadávania verejných zákaziek. JOSEPHINE je webová aplikácia na doméne </w:t>
      </w:r>
      <w:hyperlink r:id="rId13" w:history="1">
        <w:r w:rsidRPr="00F34557">
          <w:rPr>
            <w:rFonts w:ascii="Arial" w:eastAsia="Calibri" w:hAnsi="Arial" w:cs="Arial"/>
            <w:noProof/>
            <w:color w:val="0000FF"/>
            <w:sz w:val="20"/>
            <w:szCs w:val="20"/>
            <w:u w:val="single"/>
            <w:lang w:eastAsia="en-US"/>
          </w:rPr>
          <w:t>https://josephine.proebiz.com</w:t>
        </w:r>
      </w:hyperlink>
      <w:r w:rsidRPr="00F34557">
        <w:rPr>
          <w:rFonts w:ascii="Arial" w:eastAsia="Calibri" w:hAnsi="Arial" w:cs="Arial"/>
          <w:color w:val="000000" w:themeColor="text1"/>
          <w:sz w:val="20"/>
          <w:szCs w:val="20"/>
        </w:rPr>
        <w:t>.</w:t>
      </w:r>
    </w:p>
    <w:p w14:paraId="562BF1FD" w14:textId="5EB69FD6" w:rsidR="00252BBF" w:rsidRDefault="00252BBF" w:rsidP="00677E87">
      <w:pPr>
        <w:numPr>
          <w:ilvl w:val="1"/>
          <w:numId w:val="32"/>
        </w:numPr>
        <w:jc w:val="both"/>
        <w:rPr>
          <w:rFonts w:ascii="Arial" w:eastAsia="Calibri" w:hAnsi="Arial" w:cs="Arial"/>
          <w:color w:val="000000" w:themeColor="text1"/>
          <w:sz w:val="20"/>
          <w:szCs w:val="20"/>
        </w:rPr>
      </w:pPr>
      <w:r w:rsidRPr="00F34557">
        <w:rPr>
          <w:rFonts w:ascii="Arial" w:eastAsia="Calibri" w:hAnsi="Arial" w:cs="Arial"/>
          <w:color w:val="000000" w:themeColor="text1"/>
          <w:sz w:val="20"/>
          <w:szCs w:val="20"/>
        </w:rPr>
        <w:t>Na</w:t>
      </w:r>
      <w:r>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bezproblémové používanie JOSEPHINE je nutné používať jeden z podporovaných internetových prehliadačov:</w:t>
      </w:r>
    </w:p>
    <w:p w14:paraId="58416FFB" w14:textId="0ED5EA92" w:rsidR="00252BBF" w:rsidRDefault="00252BBF" w:rsidP="00252BBF">
      <w:pPr>
        <w:ind w:left="792"/>
        <w:jc w:val="both"/>
        <w:rPr>
          <w:rFonts w:ascii="Arial" w:hAnsi="Arial" w:cs="Arial"/>
          <w:noProof/>
          <w:sz w:val="20"/>
          <w:szCs w:val="20"/>
          <w:lang w:eastAsia="en-US"/>
        </w:rPr>
      </w:pPr>
      <w:r w:rsidRPr="00252BBF">
        <w:rPr>
          <w:rFonts w:ascii="Arial" w:hAnsi="Arial" w:cs="Arial"/>
          <w:noProof/>
          <w:sz w:val="20"/>
          <w:szCs w:val="20"/>
          <w:lang w:val="x-none" w:eastAsia="en-US"/>
        </w:rPr>
        <w:t xml:space="preserve">Microsoft </w:t>
      </w:r>
      <w:r w:rsidRPr="00252BBF">
        <w:rPr>
          <w:rFonts w:ascii="Arial" w:hAnsi="Arial" w:cs="Arial"/>
          <w:noProof/>
          <w:sz w:val="20"/>
          <w:szCs w:val="20"/>
          <w:lang w:eastAsia="en-US"/>
        </w:rPr>
        <w:t>Edge</w:t>
      </w:r>
    </w:p>
    <w:p w14:paraId="764141E8" w14:textId="45337709" w:rsidR="00252BBF" w:rsidRDefault="00252BBF" w:rsidP="00252BBF">
      <w:pPr>
        <w:ind w:left="792"/>
        <w:jc w:val="both"/>
        <w:rPr>
          <w:rFonts w:ascii="Arial" w:hAnsi="Arial" w:cs="Arial"/>
          <w:noProof/>
          <w:color w:val="000000" w:themeColor="text1"/>
          <w:sz w:val="20"/>
          <w:szCs w:val="20"/>
          <w:lang w:eastAsia="en-US"/>
        </w:rPr>
      </w:pPr>
      <w:r w:rsidRPr="00252BBF">
        <w:rPr>
          <w:rFonts w:ascii="Arial" w:hAnsi="Arial" w:cs="Arial"/>
          <w:noProof/>
          <w:color w:val="000000" w:themeColor="text1"/>
          <w:sz w:val="20"/>
          <w:szCs w:val="20"/>
          <w:lang w:eastAsia="en-US"/>
        </w:rPr>
        <w:t>Mozilla Firefox verzia 13.0 a vyššia alebo</w:t>
      </w:r>
    </w:p>
    <w:p w14:paraId="35244E8F" w14:textId="27963F47" w:rsidR="00252BBF" w:rsidRPr="00252BBF" w:rsidRDefault="00252BBF" w:rsidP="00252BBF">
      <w:pPr>
        <w:ind w:left="792"/>
        <w:jc w:val="both"/>
        <w:rPr>
          <w:rFonts w:ascii="Arial" w:eastAsia="Calibri" w:hAnsi="Arial" w:cs="Arial"/>
          <w:color w:val="000000" w:themeColor="text1"/>
          <w:sz w:val="20"/>
          <w:szCs w:val="20"/>
        </w:rPr>
      </w:pPr>
      <w:r w:rsidRPr="00252BBF">
        <w:rPr>
          <w:rFonts w:ascii="Arial" w:hAnsi="Arial" w:cs="Arial"/>
          <w:noProof/>
          <w:color w:val="000000" w:themeColor="text1"/>
          <w:sz w:val="20"/>
          <w:szCs w:val="20"/>
          <w:lang w:eastAsia="en-US"/>
        </w:rPr>
        <w:t>Google Chrome.</w:t>
      </w:r>
    </w:p>
    <w:p w14:paraId="7138A9F7" w14:textId="2B068E9A" w:rsidR="00252BBF" w:rsidRPr="00252BBF"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Pravidlá pre doručovanie – zásielka sa považuje za doručenú záujemcovi/</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uchádzačovi, ak jej adresát bude mať objektívnu možnosť oboznámiť sa s jej obsahom, tzn. akonáhle sa dostane zásielka do sféry jeho dispozície. Za okamih doručenia sa v JOSEPHINE považuje okamih jej odoslania v JOSEPHINE a to v súlade s funkcionalitou systému.</w:t>
      </w:r>
    </w:p>
    <w:p w14:paraId="4A0CABD5" w14:textId="2F3A1A0C" w:rsidR="00C14223" w:rsidRPr="00C14223"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Obsahom komunikácie prostredníctvom komunikačného rozhrania</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 xml:space="preserve">JOSEPHINE bude predkladanie ponúk, vysvetľovanie </w:t>
      </w:r>
      <w:r w:rsidRPr="006C4E25">
        <w:rPr>
          <w:rFonts w:ascii="Arial" w:eastAsia="Calibri" w:hAnsi="Arial" w:cs="Arial"/>
          <w:noProof/>
          <w:color w:val="000000" w:themeColor="text1"/>
          <w:sz w:val="20"/>
          <w:szCs w:val="20"/>
        </w:rPr>
        <w:t>informácií potrebných na vypracovanie ponuky a na preukázanie splnenia podmienok účasti</w:t>
      </w:r>
      <w:r w:rsidRPr="00F34557">
        <w:rPr>
          <w:rFonts w:ascii="Arial" w:eastAsia="Calibri" w:hAnsi="Arial" w:cs="Arial"/>
          <w:sz w:val="20"/>
          <w:szCs w:val="20"/>
        </w:rPr>
        <w:t xml:space="preserve"> </w:t>
      </w:r>
      <w:r w:rsidRPr="00F34557">
        <w:rPr>
          <w:rFonts w:ascii="Arial" w:eastAsia="Calibri" w:hAnsi="Arial" w:cs="Arial"/>
          <w:color w:val="000000" w:themeColor="text1"/>
          <w:sz w:val="20"/>
          <w:szCs w:val="20"/>
        </w:rPr>
        <w:t xml:space="preserve">a požiadaviek </w:t>
      </w:r>
      <w:r w:rsidRPr="00F34557">
        <w:rPr>
          <w:rFonts w:ascii="Arial" w:eastAsia="Calibri" w:hAnsi="Arial" w:cs="Arial"/>
          <w:sz w:val="20"/>
          <w:szCs w:val="20"/>
        </w:rPr>
        <w:t>uvedených v</w:t>
      </w:r>
      <w:r>
        <w:rPr>
          <w:rFonts w:ascii="Arial" w:eastAsia="Calibri" w:hAnsi="Arial" w:cs="Arial"/>
          <w:sz w:val="20"/>
          <w:szCs w:val="20"/>
        </w:rPr>
        <w:t xml:space="preserve"> týchto SP a v </w:t>
      </w:r>
      <w:r w:rsidRPr="00F34557">
        <w:rPr>
          <w:rFonts w:ascii="Arial" w:eastAsia="Calibri" w:hAnsi="Arial" w:cs="Arial"/>
          <w:sz w:val="20"/>
          <w:szCs w:val="20"/>
        </w:rPr>
        <w:t xml:space="preserve">Oznámení, prípadné doplnenie </w:t>
      </w:r>
      <w:r>
        <w:rPr>
          <w:rFonts w:ascii="Arial" w:eastAsia="Calibri" w:hAnsi="Arial" w:cs="Arial"/>
          <w:sz w:val="20"/>
          <w:szCs w:val="20"/>
        </w:rPr>
        <w:t>týchto SP</w:t>
      </w:r>
      <w:r w:rsidRPr="00F34557">
        <w:rPr>
          <w:rFonts w:ascii="Arial" w:eastAsia="Calibri" w:hAnsi="Arial" w:cs="Arial"/>
          <w:sz w:val="20"/>
          <w:szCs w:val="20"/>
        </w:rPr>
        <w:t xml:space="preserve">, vysvetľovanie predložených ponúk, vysvetľovanie </w:t>
      </w:r>
      <w:r>
        <w:rPr>
          <w:rFonts w:ascii="Arial" w:eastAsia="Calibri" w:hAnsi="Arial" w:cs="Arial"/>
          <w:sz w:val="20"/>
          <w:szCs w:val="20"/>
        </w:rPr>
        <w:t xml:space="preserve">alebo doplnenie </w:t>
      </w:r>
      <w:r w:rsidRPr="00F34557">
        <w:rPr>
          <w:rFonts w:ascii="Arial" w:eastAsia="Calibri" w:hAnsi="Arial" w:cs="Arial"/>
          <w:sz w:val="20"/>
          <w:szCs w:val="20"/>
        </w:rPr>
        <w:t>predložených dokladov,</w:t>
      </w:r>
      <w:r>
        <w:rPr>
          <w:rFonts w:ascii="Arial" w:eastAsia="Calibri" w:hAnsi="Arial" w:cs="Arial"/>
          <w:sz w:val="20"/>
          <w:szCs w:val="20"/>
        </w:rPr>
        <w:t xml:space="preserve"> </w:t>
      </w:r>
      <w:r w:rsidRPr="00F34557">
        <w:rPr>
          <w:rFonts w:ascii="Arial" w:eastAsia="Calibri" w:hAnsi="Arial" w:cs="Arial"/>
          <w:sz w:val="20"/>
          <w:szCs w:val="20"/>
        </w:rPr>
        <w:t>námietky</w:t>
      </w:r>
      <w:r>
        <w:rPr>
          <w:rFonts w:ascii="Arial" w:eastAsia="Calibri" w:hAnsi="Arial" w:cs="Arial"/>
          <w:sz w:val="20"/>
          <w:szCs w:val="20"/>
        </w:rPr>
        <w:t xml:space="preserve"> </w:t>
      </w:r>
      <w:r w:rsidRPr="00F34557">
        <w:rPr>
          <w:rFonts w:ascii="Arial" w:eastAsia="Calibri" w:hAnsi="Arial" w:cs="Arial"/>
          <w:sz w:val="20"/>
          <w:szCs w:val="20"/>
        </w:rPr>
        <w:t>a akákoľvek ďalšia, výslovne neuvedená komunikácia v súvislosti s týmto verejným obstarávaním, s výnimkou prípadov, keď to výslovne vylučuje zákon.</w:t>
      </w:r>
    </w:p>
    <w:p w14:paraId="72872738" w14:textId="292AFBD9" w:rsidR="00252BBF" w:rsidRPr="00C14223"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sz w:val="20"/>
          <w:szCs w:val="20"/>
        </w:rPr>
        <w:t>Pokiaľ sa v</w:t>
      </w:r>
      <w:r>
        <w:rPr>
          <w:rFonts w:ascii="Arial" w:eastAsia="Calibri" w:hAnsi="Arial" w:cs="Arial"/>
          <w:sz w:val="20"/>
          <w:szCs w:val="20"/>
        </w:rPr>
        <w:t xml:space="preserve"> týchto </w:t>
      </w:r>
      <w:r w:rsidRPr="00F34557">
        <w:rPr>
          <w:rFonts w:ascii="Arial" w:eastAsia="Calibri" w:hAnsi="Arial" w:cs="Arial"/>
          <w:sz w:val="20"/>
          <w:szCs w:val="20"/>
        </w:rPr>
        <w:t xml:space="preserve">SP vyskytujú požiadavky na predkladanie ponúk, vysvetľovanie </w:t>
      </w:r>
      <w:r w:rsidR="00C14223" w:rsidRPr="006C4E25">
        <w:rPr>
          <w:rFonts w:ascii="Arial" w:eastAsia="Calibri" w:hAnsi="Arial" w:cs="Arial"/>
          <w:noProof/>
          <w:color w:val="000000" w:themeColor="text1"/>
          <w:sz w:val="20"/>
          <w:szCs w:val="20"/>
        </w:rPr>
        <w:t>informácií potrebných na vypracovanie ponuky a na preukázanie splnenia podmienok účasti</w:t>
      </w:r>
      <w:r w:rsidR="00C14223" w:rsidRPr="00F34557">
        <w:rPr>
          <w:rFonts w:ascii="Arial" w:eastAsia="Calibri" w:hAnsi="Arial" w:cs="Arial"/>
          <w:sz w:val="20"/>
          <w:szCs w:val="20"/>
        </w:rPr>
        <w:t xml:space="preserve"> </w:t>
      </w:r>
      <w:r w:rsidR="00C14223" w:rsidRPr="00F34557">
        <w:rPr>
          <w:rFonts w:ascii="Arial" w:eastAsia="Calibri" w:hAnsi="Arial" w:cs="Arial"/>
          <w:color w:val="000000" w:themeColor="text1"/>
          <w:sz w:val="20"/>
          <w:szCs w:val="20"/>
        </w:rPr>
        <w:t xml:space="preserve">a požiadaviek </w:t>
      </w:r>
      <w:r w:rsidR="00C14223" w:rsidRPr="00F34557">
        <w:rPr>
          <w:rFonts w:ascii="Arial" w:eastAsia="Calibri" w:hAnsi="Arial" w:cs="Arial"/>
          <w:sz w:val="20"/>
          <w:szCs w:val="20"/>
        </w:rPr>
        <w:t>uvedených v</w:t>
      </w:r>
      <w:r w:rsidR="00C14223">
        <w:rPr>
          <w:rFonts w:ascii="Arial" w:eastAsia="Calibri" w:hAnsi="Arial" w:cs="Arial"/>
          <w:sz w:val="20"/>
          <w:szCs w:val="20"/>
        </w:rPr>
        <w:t xml:space="preserve"> týchto SP a v </w:t>
      </w:r>
      <w:r w:rsidR="00C14223" w:rsidRPr="00F34557">
        <w:rPr>
          <w:rFonts w:ascii="Arial" w:eastAsia="Calibri" w:hAnsi="Arial" w:cs="Arial"/>
          <w:sz w:val="20"/>
          <w:szCs w:val="20"/>
        </w:rPr>
        <w:t>Oznámení</w:t>
      </w:r>
      <w:r w:rsidRPr="00F34557">
        <w:rPr>
          <w:rFonts w:ascii="Arial" w:eastAsia="Calibri" w:hAnsi="Arial" w:cs="Arial"/>
          <w:sz w:val="20"/>
          <w:szCs w:val="20"/>
        </w:rPr>
        <w:t xml:space="preserve">, prípadné doplnenie </w:t>
      </w:r>
      <w:r w:rsidR="00C14223">
        <w:rPr>
          <w:rFonts w:ascii="Arial" w:eastAsia="Calibri" w:hAnsi="Arial" w:cs="Arial"/>
          <w:sz w:val="20"/>
          <w:szCs w:val="20"/>
        </w:rPr>
        <w:t xml:space="preserve">týchto </w:t>
      </w:r>
      <w:r w:rsidRPr="00F34557">
        <w:rPr>
          <w:rFonts w:ascii="Arial" w:eastAsia="Calibri" w:hAnsi="Arial" w:cs="Arial"/>
          <w:sz w:val="20"/>
          <w:szCs w:val="20"/>
        </w:rPr>
        <w:t xml:space="preserve">SP, vysvetľovanie predložených ponúk, vysvetľovanie </w:t>
      </w:r>
      <w:r w:rsidR="00C14223">
        <w:rPr>
          <w:rFonts w:ascii="Arial" w:eastAsia="Calibri" w:hAnsi="Arial" w:cs="Arial"/>
          <w:sz w:val="20"/>
          <w:szCs w:val="20"/>
        </w:rPr>
        <w:t xml:space="preserve">alebo doplnenie </w:t>
      </w:r>
      <w:r w:rsidRPr="00F34557">
        <w:rPr>
          <w:rFonts w:ascii="Arial" w:eastAsia="Calibri" w:hAnsi="Arial" w:cs="Arial"/>
          <w:sz w:val="20"/>
          <w:szCs w:val="20"/>
        </w:rPr>
        <w:t>predložených dokladov</w:t>
      </w:r>
      <w:r w:rsidRPr="00F34557">
        <w:rPr>
          <w:rFonts w:ascii="Arial" w:eastAsia="Calibri" w:hAnsi="Arial" w:cs="Arial"/>
          <w:color w:val="000000" w:themeColor="text1"/>
          <w:sz w:val="20"/>
          <w:szCs w:val="20"/>
        </w:rPr>
        <w:t>, námietky alebo ak</w:t>
      </w:r>
      <w:r>
        <w:rPr>
          <w:rFonts w:ascii="Arial" w:eastAsia="Calibri" w:hAnsi="Arial" w:cs="Arial"/>
          <w:color w:val="000000" w:themeColor="text1"/>
          <w:sz w:val="20"/>
          <w:szCs w:val="20"/>
        </w:rPr>
        <w:t>á</w:t>
      </w:r>
      <w:r w:rsidRPr="00F34557">
        <w:rPr>
          <w:rFonts w:ascii="Arial" w:eastAsia="Calibri" w:hAnsi="Arial" w:cs="Arial"/>
          <w:color w:val="000000" w:themeColor="text1"/>
          <w:sz w:val="20"/>
          <w:szCs w:val="20"/>
        </w:rPr>
        <w:t>koľvek iná komunikácia medzi verejným obstarávateľom a záujemcami/</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uchádzačmi, má sa na mysli vždy použitie komunikácie prostredníctvom komunikačného rozhrania</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JOSEPHINE. V prípade, že verejný obstarávateľ rozhodne aj o možnosti iného spôsobu komunikácie než prostredníctvom komunikačného rozhrania JOSEPHINE, tak v</w:t>
      </w:r>
      <w:r w:rsidR="00C14223">
        <w:rPr>
          <w:rFonts w:ascii="Arial" w:eastAsia="Calibri" w:hAnsi="Arial" w:cs="Arial"/>
          <w:color w:val="000000" w:themeColor="text1"/>
          <w:sz w:val="20"/>
          <w:szCs w:val="20"/>
        </w:rPr>
        <w:t xml:space="preserve"> týchto </w:t>
      </w:r>
      <w:r w:rsidRPr="00F34557">
        <w:rPr>
          <w:rFonts w:ascii="Arial" w:eastAsia="Calibri" w:hAnsi="Arial" w:cs="Arial"/>
          <w:sz w:val="20"/>
          <w:szCs w:val="20"/>
        </w:rPr>
        <w:t xml:space="preserve">SP </w:t>
      </w:r>
      <w:r w:rsidRPr="00F34557">
        <w:rPr>
          <w:rFonts w:ascii="Arial" w:eastAsia="Calibri" w:hAnsi="Arial" w:cs="Arial"/>
          <w:color w:val="000000" w:themeColor="text1"/>
          <w:sz w:val="20"/>
          <w:szCs w:val="20"/>
        </w:rPr>
        <w:t>takúto skutočnosť zreteľne uvedie. Táto komunikácia sa týka i prípadov, kedy sa ponuka javí ako mimoriadne nízka ponuka. V takomto prípade komisia prostredníctvom komunikačného rozhrania</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 xml:space="preserve">JOSEPHINE požiada uchádzača o vysvetlenie, týkajúce sa predloženej ponuky a uchádzač musí doručiť prostredníctvom komunikačného rozhrania JOSEPHINE písomné odôvodnenie mimoriadne nízkej ponuky. Ak bude uchádzač alebo ponuka uchádzača z verejného obstarávania vylúčená, uchádzačovi bude prostredníctvom komunikačného rozhrania JOSEPHINE oznámené </w:t>
      </w:r>
      <w:r w:rsidR="00C14223">
        <w:rPr>
          <w:rFonts w:ascii="Arial" w:eastAsia="Calibri" w:hAnsi="Arial" w:cs="Arial"/>
          <w:color w:val="000000" w:themeColor="text1"/>
          <w:sz w:val="20"/>
          <w:szCs w:val="20"/>
        </w:rPr>
        <w:t xml:space="preserve">jeho </w:t>
      </w:r>
      <w:r w:rsidRPr="00F34557">
        <w:rPr>
          <w:rFonts w:ascii="Arial" w:eastAsia="Calibri" w:hAnsi="Arial" w:cs="Arial"/>
          <w:color w:val="000000" w:themeColor="text1"/>
          <w:sz w:val="20"/>
          <w:szCs w:val="20"/>
        </w:rPr>
        <w:t xml:space="preserve">vylúčenie </w:t>
      </w:r>
      <w:r w:rsidR="00C14223">
        <w:rPr>
          <w:rFonts w:ascii="Arial" w:eastAsia="Calibri" w:hAnsi="Arial" w:cs="Arial"/>
          <w:color w:val="000000" w:themeColor="text1"/>
          <w:sz w:val="20"/>
          <w:szCs w:val="20"/>
        </w:rPr>
        <w:t xml:space="preserve">alebo vylúčenie jeho ponuky </w:t>
      </w:r>
      <w:r w:rsidRPr="00F34557">
        <w:rPr>
          <w:rFonts w:ascii="Arial" w:eastAsia="Calibri" w:hAnsi="Arial" w:cs="Arial"/>
          <w:color w:val="000000" w:themeColor="text1"/>
          <w:sz w:val="20"/>
          <w:szCs w:val="20"/>
        </w:rPr>
        <w:t>s uvedením dôvodu a lehoty, v ktorej môže byť doručená námietka. Úspešnému uchádzačovi bude prostredníctvom komunikačného rozhrania</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JOSEPHINE zaslané oznámenie, že sa jeho ponuka prijíma. Akákoľvek komunikácia verejného obstarávateľa či záujemcu/</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 xml:space="preserve">uchádzača s treťou osobou </w:t>
      </w:r>
      <w:r w:rsidRPr="00F34557">
        <w:rPr>
          <w:rFonts w:ascii="Arial" w:hAnsi="Arial" w:cs="Arial"/>
          <w:noProof/>
          <w:sz w:val="20"/>
          <w:szCs w:val="20"/>
          <w:lang w:eastAsia="en-US"/>
        </w:rPr>
        <w:t>(treťou osobou sa rozumie subjekt odlišný od záujemcu</w:t>
      </w:r>
      <w:r w:rsidRPr="003A10DE">
        <w:rPr>
          <w:rFonts w:ascii="Arial" w:hAnsi="Arial" w:cs="Arial"/>
          <w:noProof/>
          <w:sz w:val="20"/>
          <w:szCs w:val="20"/>
          <w:lang w:eastAsia="en-US"/>
        </w:rPr>
        <w:t>/</w:t>
      </w:r>
      <w:r w:rsidR="009C214B">
        <w:rPr>
          <w:rFonts w:ascii="Arial" w:hAnsi="Arial" w:cs="Arial"/>
          <w:noProof/>
          <w:sz w:val="20"/>
          <w:szCs w:val="20"/>
          <w:lang w:eastAsia="en-US"/>
        </w:rPr>
        <w:t xml:space="preserve"> </w:t>
      </w:r>
      <w:r w:rsidRPr="003A10DE">
        <w:rPr>
          <w:rFonts w:ascii="Arial" w:hAnsi="Arial" w:cs="Arial"/>
          <w:noProof/>
          <w:sz w:val="20"/>
          <w:szCs w:val="20"/>
          <w:lang w:eastAsia="en-US"/>
        </w:rPr>
        <w:t>uchádzača</w:t>
      </w:r>
      <w:r w:rsidRPr="00F34557">
        <w:rPr>
          <w:rFonts w:ascii="Arial" w:hAnsi="Arial" w:cs="Arial"/>
          <w:noProof/>
          <w:sz w:val="20"/>
          <w:szCs w:val="20"/>
          <w:lang w:eastAsia="en-US"/>
        </w:rPr>
        <w:t xml:space="preserve">) </w:t>
      </w:r>
      <w:r w:rsidRPr="00F34557">
        <w:rPr>
          <w:rFonts w:ascii="Arial" w:eastAsia="Calibri" w:hAnsi="Arial" w:cs="Arial"/>
          <w:color w:val="000000" w:themeColor="text1"/>
          <w:sz w:val="20"/>
          <w:szCs w:val="20"/>
        </w:rPr>
        <w:t>v súvislosti s týmto verejným obstarávaním bude prebiehať spôsobom, ktorý stanoví zákon a bude realizovaná mimo komunikačné rozhranie</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JOSEPHINE.</w:t>
      </w:r>
    </w:p>
    <w:p w14:paraId="18A7E5AE" w14:textId="33A79F58" w:rsidR="00C14223" w:rsidRPr="00C14223" w:rsidRDefault="00C14223"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Ak je odosielateľom zásielky verejný obstarávateľ, tak záujemcovi</w:t>
      </w:r>
      <w:r w:rsidRPr="00F34557">
        <w:rPr>
          <w:rFonts w:ascii="Arial" w:eastAsia="Calibri" w:hAnsi="Arial" w:cs="Arial"/>
          <w:sz w:val="20"/>
          <w:szCs w:val="20"/>
        </w:rPr>
        <w:t>/</w:t>
      </w:r>
      <w:r w:rsidR="009C214B">
        <w:rPr>
          <w:rFonts w:ascii="Arial" w:eastAsia="Calibri" w:hAnsi="Arial" w:cs="Arial"/>
          <w:sz w:val="20"/>
          <w:szCs w:val="20"/>
        </w:rPr>
        <w:t xml:space="preserve"> </w:t>
      </w:r>
      <w:r w:rsidRPr="00F34557">
        <w:rPr>
          <w:rFonts w:ascii="Arial" w:eastAsia="Calibri" w:hAnsi="Arial" w:cs="Arial"/>
          <w:color w:val="000000" w:themeColor="text1"/>
          <w:sz w:val="20"/>
          <w:szCs w:val="20"/>
        </w:rPr>
        <w:t>uchádzačovi bude na ním určený kontaktný e-mail/e-maily bezodkladne odoslaná informácia o tom, že k predmetnej zákazke existuje nová zásielka/správa. Záujemca</w:t>
      </w:r>
      <w:r w:rsidRPr="00F34557">
        <w:rPr>
          <w:rFonts w:ascii="Arial" w:eastAsia="Calibri" w:hAnsi="Arial" w:cs="Arial"/>
          <w:sz w:val="20"/>
          <w:szCs w:val="20"/>
        </w:rPr>
        <w:t>/</w:t>
      </w:r>
      <w:r w:rsidR="009C214B">
        <w:rPr>
          <w:rFonts w:ascii="Arial" w:eastAsia="Calibri" w:hAnsi="Arial" w:cs="Arial"/>
          <w:sz w:val="20"/>
          <w:szCs w:val="20"/>
        </w:rPr>
        <w:t xml:space="preserve"> </w:t>
      </w:r>
      <w:r w:rsidRPr="00F34557">
        <w:rPr>
          <w:rFonts w:ascii="Arial" w:eastAsia="Calibri" w:hAnsi="Arial" w:cs="Arial"/>
          <w:color w:val="000000" w:themeColor="text1"/>
          <w:sz w:val="20"/>
          <w:szCs w:val="20"/>
        </w:rPr>
        <w:t>uchádzač sa prihlási do systému a v komunikačnom rozhraní zákazky bude mať zobrazený obsah komunikácie – zásielky, správy. Záujemca</w:t>
      </w:r>
      <w:r w:rsidRPr="00F34557">
        <w:rPr>
          <w:rFonts w:ascii="Arial" w:eastAsia="Calibri" w:hAnsi="Arial" w:cs="Arial"/>
          <w:sz w:val="20"/>
          <w:szCs w:val="20"/>
        </w:rPr>
        <w:t>/</w:t>
      </w:r>
      <w:r w:rsidR="009C214B">
        <w:rPr>
          <w:rFonts w:ascii="Arial" w:eastAsia="Calibri" w:hAnsi="Arial" w:cs="Arial"/>
          <w:sz w:val="20"/>
          <w:szCs w:val="20"/>
        </w:rPr>
        <w:t xml:space="preserve"> </w:t>
      </w:r>
      <w:r w:rsidRPr="00F34557">
        <w:rPr>
          <w:rFonts w:ascii="Arial" w:eastAsia="Calibri" w:hAnsi="Arial" w:cs="Arial"/>
          <w:color w:val="000000" w:themeColor="text1"/>
          <w:sz w:val="20"/>
          <w:szCs w:val="20"/>
        </w:rPr>
        <w:t>uchádzač si môže v komunikačnom rozhraní zobraziť celú históriu o svojej komunikácii s verejným obstarávateľom.</w:t>
      </w:r>
    </w:p>
    <w:p w14:paraId="2ADDE64F" w14:textId="3DB50D63" w:rsidR="00C14223" w:rsidRPr="007C3A77" w:rsidRDefault="00C14223" w:rsidP="00677E87">
      <w:pPr>
        <w:pStyle w:val="Odsekzoznamu"/>
        <w:numPr>
          <w:ilvl w:val="1"/>
          <w:numId w:val="32"/>
        </w:numPr>
        <w:jc w:val="both"/>
        <w:rPr>
          <w:rFonts w:ascii="Arial" w:hAnsi="Arial" w:cs="Arial"/>
          <w:sz w:val="20"/>
          <w:szCs w:val="20"/>
        </w:rPr>
      </w:pPr>
      <w:r w:rsidRPr="00C14223">
        <w:rPr>
          <w:rFonts w:ascii="Arial" w:eastAsia="Calibri" w:hAnsi="Arial" w:cs="Arial"/>
          <w:color w:val="000000" w:themeColor="text1"/>
          <w:sz w:val="20"/>
          <w:szCs w:val="20"/>
        </w:rPr>
        <w:t>Ak je odosielateľom zásielky záujemca</w:t>
      </w:r>
      <w:r w:rsidRPr="00C14223">
        <w:rPr>
          <w:rFonts w:ascii="Arial" w:eastAsia="Calibri" w:hAnsi="Arial" w:cs="Arial"/>
          <w:sz w:val="20"/>
          <w:szCs w:val="20"/>
        </w:rPr>
        <w:t>/</w:t>
      </w:r>
      <w:r w:rsidR="009C214B">
        <w:rPr>
          <w:rFonts w:ascii="Arial" w:eastAsia="Calibri" w:hAnsi="Arial" w:cs="Arial"/>
          <w:sz w:val="20"/>
          <w:szCs w:val="20"/>
        </w:rPr>
        <w:t xml:space="preserve"> </w:t>
      </w:r>
      <w:r w:rsidRPr="00C14223">
        <w:rPr>
          <w:rFonts w:ascii="Arial" w:eastAsia="Calibri" w:hAnsi="Arial" w:cs="Arial"/>
          <w:color w:val="000000" w:themeColor="text1"/>
          <w:sz w:val="20"/>
          <w:szCs w:val="20"/>
        </w:rPr>
        <w:t>uchádzač, tak po prihlásení do</w:t>
      </w:r>
      <w:r w:rsidR="009C214B">
        <w:rPr>
          <w:rFonts w:ascii="Arial" w:eastAsia="Calibri" w:hAnsi="Arial" w:cs="Arial"/>
          <w:color w:val="000000" w:themeColor="text1"/>
          <w:sz w:val="20"/>
          <w:szCs w:val="20"/>
        </w:rPr>
        <w:t xml:space="preserve"> </w:t>
      </w:r>
      <w:r w:rsidRPr="00C14223">
        <w:rPr>
          <w:rFonts w:ascii="Arial" w:eastAsia="Calibri" w:hAnsi="Arial" w:cs="Arial"/>
          <w:color w:val="000000" w:themeColor="text1"/>
          <w:sz w:val="20"/>
          <w:szCs w:val="20"/>
        </w:rPr>
        <w:t xml:space="preserve">JOSEPHINE môže k predmetnému </w:t>
      </w:r>
      <w:r w:rsidR="009C214B">
        <w:rPr>
          <w:rFonts w:ascii="Arial" w:eastAsia="Calibri" w:hAnsi="Arial" w:cs="Arial"/>
          <w:color w:val="000000" w:themeColor="text1"/>
          <w:sz w:val="20"/>
          <w:szCs w:val="20"/>
        </w:rPr>
        <w:t xml:space="preserve">verejnému </w:t>
      </w:r>
      <w:r w:rsidRPr="00C14223">
        <w:rPr>
          <w:rFonts w:ascii="Arial" w:eastAsia="Calibri" w:hAnsi="Arial" w:cs="Arial"/>
          <w:color w:val="000000" w:themeColor="text1"/>
          <w:sz w:val="20"/>
          <w:szCs w:val="20"/>
        </w:rPr>
        <w:t>obstarávaniu prostredníctvom komunikačného rozhrania odosielať správy a potrebné prílohy verejnému obstarávateľovi. Takáto zásielka sa považuje za doručenú verejnému obstarávateľovi okamihom jej odoslania v</w:t>
      </w:r>
      <w:r w:rsidR="009C214B">
        <w:rPr>
          <w:rFonts w:ascii="Arial" w:eastAsia="Calibri" w:hAnsi="Arial" w:cs="Arial"/>
          <w:color w:val="000000" w:themeColor="text1"/>
          <w:sz w:val="20"/>
          <w:szCs w:val="20"/>
        </w:rPr>
        <w:t xml:space="preserve"> </w:t>
      </w:r>
      <w:r w:rsidRPr="00C14223">
        <w:rPr>
          <w:rFonts w:ascii="Arial" w:eastAsia="Calibri" w:hAnsi="Arial" w:cs="Arial"/>
          <w:color w:val="000000" w:themeColor="text1"/>
          <w:sz w:val="20"/>
          <w:szCs w:val="20"/>
        </w:rPr>
        <w:t>JOSEPHINE v súlade s funkcionalitou systému.</w:t>
      </w:r>
    </w:p>
    <w:p w14:paraId="03C29E2D" w14:textId="4E82F082" w:rsidR="007C3A77" w:rsidRPr="007C3A77" w:rsidRDefault="007C3A77" w:rsidP="00677E87">
      <w:pPr>
        <w:pStyle w:val="Odsekzoznamu"/>
        <w:numPr>
          <w:ilvl w:val="1"/>
          <w:numId w:val="32"/>
        </w:numPr>
        <w:jc w:val="both"/>
        <w:rPr>
          <w:rFonts w:ascii="Arial" w:hAnsi="Arial" w:cs="Arial"/>
          <w:sz w:val="20"/>
          <w:szCs w:val="20"/>
        </w:rPr>
      </w:pPr>
      <w:r w:rsidRPr="00F34557">
        <w:rPr>
          <w:rFonts w:ascii="Arial" w:eastAsia="Calibri" w:hAnsi="Arial" w:cs="Arial"/>
          <w:noProof/>
          <w:color w:val="000000" w:themeColor="text1"/>
          <w:sz w:val="20"/>
          <w:szCs w:val="20"/>
        </w:rPr>
        <w:t>Verejný obstarávateľ odporúča záujemcom/</w:t>
      </w:r>
      <w:r w:rsidR="009C214B">
        <w:rPr>
          <w:rFonts w:ascii="Arial" w:eastAsia="Calibri" w:hAnsi="Arial" w:cs="Arial"/>
          <w:noProof/>
          <w:color w:val="000000" w:themeColor="text1"/>
          <w:sz w:val="20"/>
          <w:szCs w:val="20"/>
        </w:rPr>
        <w:t xml:space="preserve"> </w:t>
      </w:r>
      <w:r w:rsidRPr="00F34557">
        <w:rPr>
          <w:rFonts w:ascii="Arial" w:eastAsia="Calibri" w:hAnsi="Arial" w:cs="Arial"/>
          <w:noProof/>
          <w:color w:val="000000" w:themeColor="text1"/>
          <w:sz w:val="20"/>
          <w:szCs w:val="20"/>
        </w:rPr>
        <w:t xml:space="preserve">uchádzačom, ktorí si vyhľadali </w:t>
      </w:r>
      <w:r w:rsidR="009C214B">
        <w:rPr>
          <w:rFonts w:ascii="Arial" w:eastAsia="Calibri" w:hAnsi="Arial" w:cs="Arial"/>
          <w:noProof/>
          <w:color w:val="000000" w:themeColor="text1"/>
          <w:sz w:val="20"/>
          <w:szCs w:val="20"/>
        </w:rPr>
        <w:t xml:space="preserve">toto verejné </w:t>
      </w:r>
      <w:r w:rsidRPr="00F34557">
        <w:rPr>
          <w:rFonts w:ascii="Arial" w:eastAsia="Calibri" w:hAnsi="Arial" w:cs="Arial"/>
          <w:noProof/>
          <w:color w:val="000000" w:themeColor="text1"/>
          <w:sz w:val="20"/>
          <w:szCs w:val="20"/>
        </w:rPr>
        <w:t xml:space="preserve">obstarávanie prostredníctvom </w:t>
      </w:r>
      <w:r>
        <w:rPr>
          <w:rFonts w:ascii="Arial" w:eastAsia="Calibri" w:hAnsi="Arial" w:cs="Arial"/>
          <w:noProof/>
          <w:color w:val="000000" w:themeColor="text1"/>
          <w:sz w:val="20"/>
          <w:szCs w:val="20"/>
        </w:rPr>
        <w:t>profilu</w:t>
      </w:r>
      <w:r w:rsidRPr="00F34557">
        <w:rPr>
          <w:rFonts w:ascii="Arial" w:eastAsia="Calibri" w:hAnsi="Arial" w:cs="Arial"/>
          <w:noProof/>
          <w:color w:val="000000" w:themeColor="text1"/>
          <w:sz w:val="20"/>
          <w:szCs w:val="20"/>
        </w:rPr>
        <w:t xml:space="preserve"> verejného obstarávateľa, resp. v</w:t>
      </w:r>
      <w:r w:rsidR="009C214B">
        <w:rPr>
          <w:rFonts w:ascii="Arial" w:eastAsia="Calibri" w:hAnsi="Arial" w:cs="Arial"/>
          <w:noProof/>
          <w:color w:val="000000" w:themeColor="text1"/>
          <w:sz w:val="20"/>
          <w:szCs w:val="20"/>
        </w:rPr>
        <w:t xml:space="preserve"> </w:t>
      </w:r>
      <w:r w:rsidRPr="00F34557">
        <w:rPr>
          <w:rFonts w:ascii="Arial" w:eastAsia="Calibri" w:hAnsi="Arial" w:cs="Arial"/>
          <w:noProof/>
          <w:color w:val="000000" w:themeColor="text1"/>
          <w:sz w:val="20"/>
          <w:szCs w:val="20"/>
        </w:rPr>
        <w:t>JOSEPHINE (</w:t>
      </w:r>
      <w:hyperlink r:id="rId14" w:history="1">
        <w:r w:rsidRPr="00F34557">
          <w:rPr>
            <w:rFonts w:ascii="Arial" w:eastAsia="Calibri" w:hAnsi="Arial" w:cs="Arial"/>
            <w:noProof/>
            <w:color w:val="0000FF"/>
            <w:sz w:val="20"/>
            <w:szCs w:val="20"/>
            <w:u w:val="single"/>
          </w:rPr>
          <w:t>https://josephine.proebiz.com</w:t>
        </w:r>
      </w:hyperlink>
      <w:r w:rsidRPr="00F34557">
        <w:rPr>
          <w:rFonts w:ascii="Arial" w:eastAsia="Calibri" w:hAnsi="Arial" w:cs="Arial"/>
          <w:noProof/>
          <w:color w:val="000000" w:themeColor="text1"/>
          <w:sz w:val="20"/>
          <w:szCs w:val="20"/>
        </w:rPr>
        <w:t xml:space="preserve">), a zároveň ktorí chcú byť informovaní o prípadných aktualizáciách týkajúcich sa konkrétneho </w:t>
      </w:r>
      <w:r w:rsidR="00AD0774">
        <w:rPr>
          <w:rFonts w:ascii="Arial" w:eastAsia="Calibri" w:hAnsi="Arial" w:cs="Arial"/>
          <w:noProof/>
          <w:color w:val="000000" w:themeColor="text1"/>
          <w:sz w:val="20"/>
          <w:szCs w:val="20"/>
        </w:rPr>
        <w:t xml:space="preserve">verejného </w:t>
      </w:r>
      <w:r w:rsidRPr="00F34557">
        <w:rPr>
          <w:rFonts w:ascii="Arial" w:eastAsia="Calibri" w:hAnsi="Arial" w:cs="Arial"/>
          <w:noProof/>
          <w:color w:val="000000" w:themeColor="text1"/>
          <w:sz w:val="20"/>
          <w:szCs w:val="20"/>
        </w:rPr>
        <w:t xml:space="preserve">obstarávania prostredníctvom notifikačných e-mailov, aby v danom </w:t>
      </w:r>
      <w:r w:rsidR="00AD0774">
        <w:rPr>
          <w:rFonts w:ascii="Arial" w:eastAsia="Calibri" w:hAnsi="Arial" w:cs="Arial"/>
          <w:noProof/>
          <w:color w:val="000000" w:themeColor="text1"/>
          <w:sz w:val="20"/>
          <w:szCs w:val="20"/>
        </w:rPr>
        <w:t xml:space="preserve">verejnom </w:t>
      </w:r>
      <w:r w:rsidRPr="00F34557">
        <w:rPr>
          <w:rFonts w:ascii="Arial" w:eastAsia="Calibri" w:hAnsi="Arial" w:cs="Arial"/>
          <w:noProof/>
          <w:color w:val="000000" w:themeColor="text1"/>
          <w:sz w:val="20"/>
          <w:szCs w:val="20"/>
        </w:rPr>
        <w:t xml:space="preserve">obstarávaní zaklikli tlačidlo </w:t>
      </w:r>
      <w:r w:rsidRPr="00F34557">
        <w:rPr>
          <w:rFonts w:ascii="Arial" w:eastAsia="Calibri" w:hAnsi="Arial" w:cs="Arial"/>
          <w:b/>
          <w:bCs/>
          <w:noProof/>
          <w:color w:val="000000" w:themeColor="text1"/>
          <w:sz w:val="20"/>
          <w:szCs w:val="20"/>
        </w:rPr>
        <w:t xml:space="preserve">„ZAUJÍMA MA TO“ </w:t>
      </w:r>
      <w:r w:rsidRPr="00F34557">
        <w:rPr>
          <w:rFonts w:ascii="Arial" w:eastAsia="Calibri" w:hAnsi="Arial" w:cs="Arial"/>
          <w:noProof/>
          <w:color w:val="000000" w:themeColor="text1"/>
          <w:sz w:val="20"/>
          <w:szCs w:val="20"/>
        </w:rPr>
        <w:t xml:space="preserve">(v pravej hornej časti obrazovky). </w:t>
      </w:r>
      <w:r w:rsidRPr="00F34557">
        <w:rPr>
          <w:rFonts w:ascii="Arial" w:eastAsia="Calibri" w:hAnsi="Arial" w:cs="Arial"/>
          <w:noProof/>
          <w:sz w:val="20"/>
          <w:szCs w:val="20"/>
        </w:rPr>
        <w:t>Záujemci/</w:t>
      </w:r>
      <w:r w:rsidR="00AD0774">
        <w:rPr>
          <w:rFonts w:ascii="Arial" w:eastAsia="Calibri" w:hAnsi="Arial" w:cs="Arial"/>
          <w:noProof/>
          <w:sz w:val="20"/>
          <w:szCs w:val="20"/>
        </w:rPr>
        <w:t xml:space="preserve"> </w:t>
      </w:r>
      <w:r w:rsidRPr="00F34557">
        <w:rPr>
          <w:rFonts w:ascii="Arial" w:eastAsia="Calibri" w:hAnsi="Arial" w:cs="Arial"/>
          <w:noProof/>
          <w:sz w:val="20"/>
          <w:szCs w:val="20"/>
        </w:rPr>
        <w:t>uchádzači, ktorí odporúčanie nebudú akceptovať, sa  vystavujú riziku, že im obsah informácií k predmetnej zákazke nebude doručený.</w:t>
      </w:r>
    </w:p>
    <w:p w14:paraId="3E4FBF53" w14:textId="319030D5" w:rsidR="007C3A77" w:rsidRPr="007C3A77" w:rsidRDefault="007C3A77" w:rsidP="00677E87">
      <w:pPr>
        <w:pStyle w:val="Odsekzoznamu"/>
        <w:numPr>
          <w:ilvl w:val="1"/>
          <w:numId w:val="32"/>
        </w:numPr>
        <w:jc w:val="both"/>
        <w:rPr>
          <w:rFonts w:ascii="Arial" w:hAnsi="Arial" w:cs="Arial"/>
          <w:sz w:val="20"/>
          <w:szCs w:val="20"/>
        </w:rPr>
      </w:pPr>
      <w:r w:rsidRPr="0004352A">
        <w:rPr>
          <w:rFonts w:ascii="Arial" w:eastAsia="Calibri" w:hAnsi="Arial" w:cs="Arial"/>
          <w:noProof/>
          <w:color w:val="000000" w:themeColor="text1"/>
          <w:sz w:val="20"/>
          <w:szCs w:val="20"/>
        </w:rPr>
        <w:t>Verejný obstarávateľ umožňuje neobmedzený a priamy prístup elektronickými prostriedkami k</w:t>
      </w:r>
      <w:r w:rsidRPr="0004352A">
        <w:rPr>
          <w:rFonts w:ascii="Arial" w:eastAsia="Calibri" w:hAnsi="Arial" w:cs="Arial"/>
          <w:sz w:val="20"/>
          <w:szCs w:val="20"/>
        </w:rPr>
        <w:t xml:space="preserve"> SP </w:t>
      </w:r>
      <w:r w:rsidRPr="0004352A">
        <w:rPr>
          <w:rFonts w:ascii="Arial" w:eastAsia="Calibri" w:hAnsi="Arial" w:cs="Arial"/>
          <w:noProof/>
          <w:color w:val="000000" w:themeColor="text1"/>
          <w:sz w:val="20"/>
          <w:szCs w:val="20"/>
        </w:rPr>
        <w:t xml:space="preserve">a k prípadným všetkým doplňujúcim podkladom. </w:t>
      </w:r>
      <w:r w:rsidRPr="0004352A">
        <w:rPr>
          <w:rFonts w:ascii="Arial" w:eastAsia="Calibri" w:hAnsi="Arial" w:cs="Arial"/>
          <w:sz w:val="20"/>
          <w:szCs w:val="20"/>
        </w:rPr>
        <w:t xml:space="preserve">SP </w:t>
      </w:r>
      <w:r w:rsidRPr="0004352A">
        <w:rPr>
          <w:rFonts w:ascii="Arial" w:eastAsia="Calibri" w:hAnsi="Arial" w:cs="Arial"/>
          <w:noProof/>
          <w:color w:val="000000" w:themeColor="text1"/>
          <w:sz w:val="20"/>
          <w:szCs w:val="20"/>
        </w:rPr>
        <w:t xml:space="preserve">a prípadné vysvetlenie alebo doplnenie </w:t>
      </w:r>
      <w:r w:rsidRPr="0004352A">
        <w:rPr>
          <w:rFonts w:ascii="Arial" w:eastAsia="Calibri" w:hAnsi="Arial" w:cs="Arial"/>
          <w:sz w:val="20"/>
          <w:szCs w:val="20"/>
        </w:rPr>
        <w:t xml:space="preserve">SP </w:t>
      </w:r>
      <w:r w:rsidRPr="0004352A">
        <w:rPr>
          <w:rFonts w:ascii="Arial" w:eastAsia="Calibri" w:hAnsi="Arial" w:cs="Arial"/>
          <w:noProof/>
          <w:color w:val="000000" w:themeColor="text1"/>
          <w:sz w:val="20"/>
          <w:szCs w:val="20"/>
        </w:rPr>
        <w:t xml:space="preserve">alebo vysvetlenie požiadaviek </w:t>
      </w:r>
      <w:r w:rsidRPr="0004352A">
        <w:rPr>
          <w:rFonts w:ascii="Arial" w:eastAsia="Calibri" w:hAnsi="Arial" w:cs="Arial"/>
          <w:noProof/>
          <w:sz w:val="20"/>
          <w:szCs w:val="20"/>
        </w:rPr>
        <w:t xml:space="preserve">uvedených v Oznámení, podmienok účasti </w:t>
      </w:r>
      <w:r w:rsidRPr="0004352A">
        <w:rPr>
          <w:rFonts w:ascii="Arial" w:eastAsia="Calibri" w:hAnsi="Arial" w:cs="Arial"/>
          <w:noProof/>
          <w:color w:val="000000" w:themeColor="text1"/>
          <w:sz w:val="20"/>
          <w:szCs w:val="20"/>
        </w:rPr>
        <w:t xml:space="preserve">vo verejnom obstarávaní, informatívneho dokumentu alebo inej sprievodnej dokumentácie budú </w:t>
      </w:r>
      <w:r w:rsidRPr="0004352A">
        <w:rPr>
          <w:rFonts w:ascii="Arial" w:eastAsia="Calibri" w:hAnsi="Arial" w:cs="Arial"/>
          <w:noProof/>
          <w:color w:val="000000" w:themeColor="text1"/>
          <w:sz w:val="20"/>
          <w:szCs w:val="20"/>
        </w:rPr>
        <w:lastRenderedPageBreak/>
        <w:t>verejným obstarávateľom</w:t>
      </w:r>
      <w:r>
        <w:rPr>
          <w:rFonts w:ascii="Arial" w:eastAsia="Calibri" w:hAnsi="Arial" w:cs="Arial"/>
          <w:noProof/>
          <w:color w:val="000000" w:themeColor="text1"/>
          <w:sz w:val="20"/>
          <w:szCs w:val="20"/>
        </w:rPr>
        <w:t xml:space="preserve"> </w:t>
      </w:r>
      <w:r w:rsidRPr="0004352A">
        <w:rPr>
          <w:rFonts w:ascii="Arial" w:eastAsia="Calibri" w:hAnsi="Arial" w:cs="Arial"/>
          <w:noProof/>
          <w:color w:val="000000" w:themeColor="text1"/>
          <w:sz w:val="20"/>
          <w:szCs w:val="20"/>
        </w:rPr>
        <w:t>zverejnené ako</w:t>
      </w:r>
      <w:r>
        <w:rPr>
          <w:rFonts w:ascii="Arial" w:eastAsia="Calibri" w:hAnsi="Arial" w:cs="Arial"/>
          <w:noProof/>
          <w:color w:val="000000" w:themeColor="text1"/>
          <w:sz w:val="20"/>
          <w:szCs w:val="20"/>
        </w:rPr>
        <w:t xml:space="preserve"> ako elektronické dokumenty</w:t>
      </w:r>
      <w:r w:rsidRPr="0004352A">
        <w:rPr>
          <w:rFonts w:ascii="Arial" w:eastAsia="Calibri" w:hAnsi="Arial" w:cs="Arial"/>
          <w:noProof/>
          <w:color w:val="000000" w:themeColor="text1"/>
          <w:sz w:val="20"/>
          <w:szCs w:val="20"/>
        </w:rPr>
        <w:t xml:space="preserve"> v</w:t>
      </w:r>
      <w:r w:rsidR="00AD0774">
        <w:rPr>
          <w:rFonts w:ascii="Arial" w:eastAsia="Calibri" w:hAnsi="Arial" w:cs="Arial"/>
          <w:noProof/>
          <w:color w:val="000000" w:themeColor="text1"/>
          <w:sz w:val="20"/>
          <w:szCs w:val="20"/>
        </w:rPr>
        <w:t xml:space="preserve"> </w:t>
      </w:r>
      <w:r w:rsidRPr="0004352A">
        <w:rPr>
          <w:rFonts w:ascii="Arial" w:eastAsia="Calibri" w:hAnsi="Arial" w:cs="Arial"/>
          <w:noProof/>
          <w:color w:val="000000" w:themeColor="text1"/>
          <w:sz w:val="20"/>
          <w:szCs w:val="20"/>
        </w:rPr>
        <w:t>JOSEPHINE</w:t>
      </w:r>
      <w:r>
        <w:rPr>
          <w:rFonts w:ascii="Arial" w:eastAsia="Calibri" w:hAnsi="Arial" w:cs="Arial"/>
          <w:noProof/>
          <w:color w:val="000000" w:themeColor="text1"/>
          <w:sz w:val="20"/>
          <w:szCs w:val="20"/>
        </w:rPr>
        <w:t xml:space="preserve">, pričom </w:t>
      </w:r>
      <w:r w:rsidRPr="0095273D">
        <w:rPr>
          <w:rFonts w:ascii="Arial" w:eastAsia="Calibri" w:hAnsi="Arial" w:cs="Arial"/>
          <w:noProof/>
          <w:color w:val="000000" w:themeColor="text1"/>
          <w:sz w:val="20"/>
          <w:szCs w:val="20"/>
        </w:rPr>
        <w:t>priamy odkaz na dokumenty alebo informácie podľa prvej časti tejto vety verejný obstarávateľ sprístupní na profile</w:t>
      </w:r>
      <w:r>
        <w:rPr>
          <w:rFonts w:ascii="Arial" w:eastAsia="Calibri" w:hAnsi="Arial" w:cs="Arial"/>
          <w:noProof/>
          <w:color w:val="000000" w:themeColor="text1"/>
          <w:sz w:val="20"/>
          <w:szCs w:val="20"/>
        </w:rPr>
        <w:t>:</w:t>
      </w:r>
    </w:p>
    <w:p w14:paraId="1ED3B774" w14:textId="267CB830" w:rsidR="007C3A77" w:rsidRDefault="00000000" w:rsidP="007C3A77">
      <w:pPr>
        <w:pStyle w:val="Odsekzoznamu"/>
        <w:ind w:left="792"/>
        <w:jc w:val="both"/>
        <w:rPr>
          <w:rFonts w:ascii="Arial" w:eastAsia="Calibri" w:hAnsi="Arial" w:cs="Arial"/>
          <w:noProof/>
          <w:color w:val="000000" w:themeColor="text1"/>
          <w:sz w:val="20"/>
          <w:szCs w:val="20"/>
        </w:rPr>
      </w:pPr>
      <w:hyperlink r:id="rId15" w:history="1">
        <w:r w:rsidR="007C3A77" w:rsidRPr="00AA4BFB">
          <w:rPr>
            <w:rStyle w:val="Hypertextovprepojenie"/>
            <w:rFonts w:ascii="Arial" w:eastAsia="Calibri" w:hAnsi="Arial" w:cs="Arial"/>
            <w:noProof/>
            <w:sz w:val="20"/>
            <w:szCs w:val="20"/>
          </w:rPr>
          <w:t>https://www.uvo.gov.sk/vyhladavanie/vyhladavanie-profilov/detail/9127</w:t>
        </w:r>
      </w:hyperlink>
      <w:r w:rsidR="007C3A77">
        <w:rPr>
          <w:rFonts w:ascii="Arial" w:eastAsia="Calibri" w:hAnsi="Arial" w:cs="Arial"/>
          <w:noProof/>
          <w:color w:val="000000" w:themeColor="text1"/>
          <w:sz w:val="20"/>
          <w:szCs w:val="20"/>
        </w:rPr>
        <w:t xml:space="preserve">, a to v súlade s </w:t>
      </w:r>
      <w:r w:rsidR="007C3A77" w:rsidRPr="007C3A77">
        <w:rPr>
          <w:rFonts w:ascii="Arial" w:eastAsia="Calibri" w:hAnsi="Arial" w:cs="Arial"/>
          <w:noProof/>
          <w:sz w:val="20"/>
          <w:szCs w:val="20"/>
        </w:rPr>
        <w:t>§ 64 ods. 3 ZVO</w:t>
      </w:r>
      <w:r w:rsidR="007C3A77" w:rsidRPr="007C3A77">
        <w:rPr>
          <w:rFonts w:ascii="Arial" w:eastAsia="Calibri" w:hAnsi="Arial" w:cs="Arial"/>
          <w:noProof/>
          <w:color w:val="000000" w:themeColor="text1"/>
          <w:sz w:val="20"/>
          <w:szCs w:val="20"/>
        </w:rPr>
        <w:t>.</w:t>
      </w:r>
    </w:p>
    <w:p w14:paraId="6A4774AC" w14:textId="77777777" w:rsidR="004430B2" w:rsidRPr="004430B2" w:rsidRDefault="004430B2" w:rsidP="004430B2">
      <w:pPr>
        <w:jc w:val="both"/>
        <w:rPr>
          <w:rFonts w:ascii="Arial" w:hAnsi="Arial" w:cs="Arial"/>
          <w:sz w:val="20"/>
          <w:szCs w:val="20"/>
        </w:rPr>
      </w:pPr>
    </w:p>
    <w:p w14:paraId="32DF318F" w14:textId="4B36CB48" w:rsidR="00252BBF" w:rsidRDefault="004430B2"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Vysvetlenie informácií</w:t>
      </w:r>
    </w:p>
    <w:p w14:paraId="5ECFFEA5" w14:textId="07F6DDAE" w:rsidR="004430B2" w:rsidRPr="00AE4875" w:rsidRDefault="00AE4875"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V prípade nejasností alebo potreby vysvetlenia informácií potrebných na vypracovanie ponuky</w:t>
      </w:r>
      <w:r>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a na preukázanie splnenia podmienok účasti poskytnutých verejným obstarávateľom v lehote na predkladanie ponúk, môže ktorýkoľvek zo záujemcov požiadať o vysvetlenie informácií k predmetnej zákazke prostredníctvom komunikačného rozhrania JOSEPHINE.</w:t>
      </w:r>
    </w:p>
    <w:p w14:paraId="61F4EAEE" w14:textId="0E6BC500" w:rsidR="00AE4875" w:rsidRPr="00AE4875" w:rsidRDefault="00AE4875" w:rsidP="00677E87">
      <w:pPr>
        <w:pStyle w:val="Odsekzoznamu"/>
        <w:numPr>
          <w:ilvl w:val="1"/>
          <w:numId w:val="32"/>
        </w:numPr>
        <w:jc w:val="both"/>
        <w:rPr>
          <w:rFonts w:ascii="Arial" w:hAnsi="Arial" w:cs="Arial"/>
          <w:sz w:val="20"/>
          <w:szCs w:val="20"/>
        </w:rPr>
      </w:pPr>
      <w:r w:rsidRPr="00F34557">
        <w:rPr>
          <w:rFonts w:ascii="Arial" w:eastAsia="Calibri" w:hAnsi="Arial" w:cs="Arial"/>
          <w:noProof/>
          <w:color w:val="000000" w:themeColor="text1"/>
          <w:sz w:val="20"/>
          <w:szCs w:val="20"/>
        </w:rPr>
        <w:t>Prípadnú žiadosť o vysvetlenie informácií potrebných na vypracovanie ponuky a na preukázanie splnenia podmienok účasti verejný obstarávateľ odporúča záujemcom doručiť prostredníctvom komunikačného rozhrania JOSEPHINE „dostatočne vopred“.</w:t>
      </w:r>
    </w:p>
    <w:p w14:paraId="0A3B550B" w14:textId="3264EB13" w:rsidR="00AE4875" w:rsidRPr="00597C13" w:rsidRDefault="00AE4875"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 xml:space="preserve">Verejný obstarávateľ bezodkladne poskytne vysvetlenie informácií potrebných na vypracovanie ponuky a na preukázanie </w:t>
      </w:r>
      <w:r w:rsidRPr="00F34557">
        <w:rPr>
          <w:rFonts w:ascii="Arial" w:eastAsia="Calibri" w:hAnsi="Arial" w:cs="Arial"/>
          <w:sz w:val="20"/>
          <w:szCs w:val="20"/>
        </w:rPr>
        <w:t xml:space="preserve">splnenia podmienok účasti všetkým záujemcom, ktorí sú mu známi  v tejto zákazke, najneskôr však šesť dní pred uplynutím </w:t>
      </w:r>
      <w:r w:rsidRPr="00F34557">
        <w:rPr>
          <w:rFonts w:ascii="Arial" w:eastAsia="Calibri" w:hAnsi="Arial" w:cs="Arial"/>
          <w:color w:val="000000" w:themeColor="text1"/>
          <w:sz w:val="20"/>
          <w:szCs w:val="20"/>
        </w:rPr>
        <w:t>lehoty na predkladanie ponúk za predpokladu, že o vysvetlenie záujemca požiada dostatočne vopred.</w:t>
      </w:r>
    </w:p>
    <w:p w14:paraId="2BED78BB" w14:textId="5F539249" w:rsidR="00597C13" w:rsidRPr="00AE4875" w:rsidRDefault="00597C13" w:rsidP="00677E87">
      <w:pPr>
        <w:pStyle w:val="Odsekzoznamu"/>
        <w:numPr>
          <w:ilvl w:val="1"/>
          <w:numId w:val="32"/>
        </w:numPr>
        <w:jc w:val="both"/>
        <w:rPr>
          <w:rFonts w:ascii="Arial" w:hAnsi="Arial" w:cs="Arial"/>
          <w:sz w:val="20"/>
          <w:szCs w:val="20"/>
        </w:rPr>
      </w:pPr>
      <w:r>
        <w:rPr>
          <w:rFonts w:ascii="Arial" w:eastAsia="Calibri" w:hAnsi="Arial" w:cs="Arial"/>
          <w:color w:val="000000" w:themeColor="text1"/>
          <w:sz w:val="20"/>
          <w:szCs w:val="20"/>
        </w:rPr>
        <w:t>Zákon expressis verbis nedefinuje, aký časový okamih sa má považovať za „dostatočne vopred“. Či záujemca požiadal dostatočne vopred sa posudzuje vždy ad hoc s ohľadom na charakter, zložitosť, počet otázok uvedených v žiadosti o vysvetlenie</w:t>
      </w:r>
      <w:r w:rsidRPr="00597C13">
        <w:rPr>
          <w:rFonts w:ascii="Arial" w:eastAsia="Calibri" w:hAnsi="Arial" w:cs="Arial"/>
          <w:noProof/>
          <w:color w:val="000000" w:themeColor="text1"/>
          <w:sz w:val="20"/>
          <w:szCs w:val="20"/>
        </w:rPr>
        <w:t xml:space="preserve"> </w:t>
      </w:r>
      <w:r w:rsidRPr="00F34557">
        <w:rPr>
          <w:rFonts w:ascii="Arial" w:eastAsia="Calibri" w:hAnsi="Arial" w:cs="Arial"/>
          <w:noProof/>
          <w:color w:val="000000" w:themeColor="text1"/>
          <w:sz w:val="20"/>
          <w:szCs w:val="20"/>
        </w:rPr>
        <w:t>informácií potrebných na vypracovanie ponuky a na preukázanie splnenia podmienok</w:t>
      </w:r>
      <w:r>
        <w:rPr>
          <w:rFonts w:ascii="Arial" w:eastAsia="Calibri" w:hAnsi="Arial" w:cs="Arial"/>
          <w:color w:val="000000" w:themeColor="text1"/>
          <w:sz w:val="20"/>
          <w:szCs w:val="20"/>
        </w:rPr>
        <w:t>.</w:t>
      </w:r>
    </w:p>
    <w:p w14:paraId="5A0A1D11" w14:textId="6BD39A3A" w:rsidR="00AE4875" w:rsidRPr="00AE4875" w:rsidRDefault="00AE4875"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Verejný obstarávateľ primerane predĺži lehotu na predkladanie ponúk, ak vysvetlenie informácií</w:t>
      </w:r>
      <w:r w:rsidRPr="00F34557">
        <w:rPr>
          <w:rFonts w:ascii="Arial" w:eastAsia="Calibri" w:hAnsi="Arial" w:cs="Arial"/>
          <w:noProof/>
          <w:color w:val="000000" w:themeColor="text1"/>
          <w:sz w:val="20"/>
          <w:szCs w:val="20"/>
        </w:rPr>
        <w:t xml:space="preserve"> potrebných na vypracovanie ponuky a</w:t>
      </w:r>
      <w:r>
        <w:rPr>
          <w:rFonts w:ascii="Arial" w:eastAsia="Calibri" w:hAnsi="Arial" w:cs="Arial"/>
          <w:noProof/>
          <w:color w:val="000000" w:themeColor="text1"/>
          <w:sz w:val="20"/>
          <w:szCs w:val="20"/>
        </w:rPr>
        <w:t>lebo</w:t>
      </w:r>
      <w:r w:rsidRPr="00F34557">
        <w:rPr>
          <w:rFonts w:ascii="Arial" w:eastAsia="Calibri" w:hAnsi="Arial" w:cs="Arial"/>
          <w:noProof/>
          <w:color w:val="000000" w:themeColor="text1"/>
          <w:sz w:val="20"/>
          <w:szCs w:val="20"/>
        </w:rPr>
        <w:t xml:space="preserve"> na preukázanie splnenia podmienok účasti nie je poskytnuté v lehote </w:t>
      </w:r>
      <w:r w:rsidRPr="00C32920">
        <w:rPr>
          <w:rFonts w:ascii="Arial" w:eastAsia="Calibri" w:hAnsi="Arial" w:cs="Arial"/>
          <w:noProof/>
          <w:color w:val="000000" w:themeColor="text1"/>
          <w:sz w:val="20"/>
          <w:szCs w:val="20"/>
        </w:rPr>
        <w:t>podľa bodu 15.</w:t>
      </w:r>
      <w:r w:rsidRPr="00C32920">
        <w:rPr>
          <w:rFonts w:ascii="Arial" w:eastAsia="Calibri" w:hAnsi="Arial" w:cs="Arial"/>
          <w:noProof/>
          <w:sz w:val="20"/>
          <w:szCs w:val="20"/>
        </w:rPr>
        <w:t>2</w:t>
      </w:r>
      <w:r w:rsidR="00974478" w:rsidRPr="00C32920">
        <w:rPr>
          <w:rFonts w:ascii="Arial" w:eastAsia="Calibri" w:hAnsi="Arial" w:cs="Arial"/>
          <w:noProof/>
          <w:sz w:val="20"/>
          <w:szCs w:val="20"/>
        </w:rPr>
        <w:t>.</w:t>
      </w:r>
      <w:r w:rsidRPr="00C32920">
        <w:rPr>
          <w:rFonts w:ascii="Arial" w:eastAsia="Calibri" w:hAnsi="Arial" w:cs="Arial"/>
          <w:noProof/>
          <w:sz w:val="20"/>
          <w:szCs w:val="20"/>
        </w:rPr>
        <w:t xml:space="preserve"> </w:t>
      </w:r>
      <w:r w:rsidRPr="00C32920">
        <w:rPr>
          <w:rFonts w:ascii="Arial" w:eastAsia="Calibri" w:hAnsi="Arial" w:cs="Arial"/>
          <w:noProof/>
          <w:color w:val="000000" w:themeColor="text1"/>
          <w:sz w:val="20"/>
          <w:szCs w:val="20"/>
        </w:rPr>
        <w:t xml:space="preserve">Časť A.1 Zväzok 1 </w:t>
      </w:r>
      <w:r w:rsidRPr="00C32920">
        <w:rPr>
          <w:rFonts w:ascii="Arial" w:eastAsia="Calibri" w:hAnsi="Arial" w:cs="Arial"/>
          <w:noProof/>
          <w:sz w:val="20"/>
          <w:szCs w:val="20"/>
        </w:rPr>
        <w:t>týchto</w:t>
      </w:r>
      <w:r w:rsidRPr="00C32920">
        <w:rPr>
          <w:rFonts w:ascii="Arial" w:eastAsia="Calibri" w:hAnsi="Arial" w:cs="Arial"/>
          <w:noProof/>
          <w:color w:val="000000" w:themeColor="text1"/>
          <w:sz w:val="20"/>
          <w:szCs w:val="20"/>
        </w:rPr>
        <w:t xml:space="preserve"> SP, aj napriek</w:t>
      </w:r>
      <w:r w:rsidRPr="00F34557">
        <w:rPr>
          <w:rFonts w:ascii="Arial" w:eastAsia="Calibri" w:hAnsi="Arial" w:cs="Arial"/>
          <w:noProof/>
          <w:color w:val="000000" w:themeColor="text1"/>
          <w:sz w:val="20"/>
          <w:szCs w:val="20"/>
        </w:rPr>
        <w:t xml:space="preserve"> tomu, že bolo vyžiadané dostatočne vopred</w:t>
      </w:r>
      <w:r>
        <w:rPr>
          <w:rFonts w:ascii="Arial" w:eastAsia="Calibri" w:hAnsi="Arial" w:cs="Arial"/>
          <w:noProof/>
          <w:color w:val="000000" w:themeColor="text1"/>
          <w:sz w:val="20"/>
          <w:szCs w:val="20"/>
        </w:rPr>
        <w:t xml:space="preserve"> </w:t>
      </w:r>
      <w:r w:rsidRPr="0095273D">
        <w:rPr>
          <w:rFonts w:ascii="Arial" w:eastAsia="Calibri" w:hAnsi="Arial" w:cs="Arial"/>
          <w:sz w:val="20"/>
          <w:szCs w:val="20"/>
        </w:rPr>
        <w:t>alebo ak v dokumentoch potrebných na vypracovanie ponuky alebo na preukázanie splnenia podmienok účasti vykoná podstatnú zmenu</w:t>
      </w:r>
      <w:r>
        <w:rPr>
          <w:rFonts w:ascii="Arial" w:eastAsia="Calibri" w:hAnsi="Arial" w:cs="Arial"/>
          <w:noProof/>
          <w:color w:val="000000" w:themeColor="text1"/>
          <w:sz w:val="20"/>
          <w:szCs w:val="20"/>
        </w:rPr>
        <w:t>.</w:t>
      </w:r>
    </w:p>
    <w:p w14:paraId="407D6ACF" w14:textId="1F0490AC" w:rsidR="00AE4875" w:rsidRPr="00507E43" w:rsidRDefault="00AE4875"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r w:rsidRPr="000D2C83">
        <w:rPr>
          <w:rFonts w:ascii="Arial" w:eastAsia="Calibri" w:hAnsi="Arial" w:cs="Arial"/>
          <w:noProof/>
          <w:color w:val="000000" w:themeColor="text1"/>
          <w:sz w:val="20"/>
          <w:szCs w:val="20"/>
        </w:rPr>
        <w:t>.</w:t>
      </w:r>
    </w:p>
    <w:p w14:paraId="431E51AB" w14:textId="77777777" w:rsidR="00507E43" w:rsidRPr="00252BBF" w:rsidRDefault="00507E43" w:rsidP="00507E43">
      <w:pPr>
        <w:pStyle w:val="Odsekzoznamu"/>
        <w:ind w:left="792"/>
        <w:jc w:val="both"/>
        <w:rPr>
          <w:rFonts w:ascii="Arial" w:hAnsi="Arial" w:cs="Arial"/>
          <w:sz w:val="20"/>
          <w:szCs w:val="20"/>
        </w:rPr>
      </w:pPr>
    </w:p>
    <w:p w14:paraId="52906390" w14:textId="7C6E7E23" w:rsidR="004430B2" w:rsidRDefault="00507E43"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Obhliadka miesta plnenia predmetu zákazky</w:t>
      </w:r>
    </w:p>
    <w:p w14:paraId="3CA71E36" w14:textId="595E0D67" w:rsidR="00507E43" w:rsidRPr="00AE4875" w:rsidRDefault="00507E43" w:rsidP="00677E87">
      <w:pPr>
        <w:pStyle w:val="Odsekzoznamu"/>
        <w:numPr>
          <w:ilvl w:val="1"/>
          <w:numId w:val="32"/>
        </w:numPr>
        <w:jc w:val="both"/>
        <w:rPr>
          <w:rFonts w:ascii="Arial" w:hAnsi="Arial" w:cs="Arial"/>
          <w:sz w:val="20"/>
          <w:szCs w:val="20"/>
        </w:rPr>
      </w:pPr>
      <w:r w:rsidRPr="00F34557">
        <w:rPr>
          <w:rFonts w:ascii="Arial" w:hAnsi="Arial" w:cs="Arial"/>
          <w:sz w:val="20"/>
          <w:szCs w:val="20"/>
        </w:rPr>
        <w:t xml:space="preserve">Verejný obstarávateľ neorganizuje obhliadku miesta plnenia predmetu zákazky. </w:t>
      </w:r>
      <w:r w:rsidRPr="00F34557">
        <w:rPr>
          <w:rFonts w:ascii="Arial" w:eastAsia="Calibri" w:hAnsi="Arial" w:cs="Arial"/>
          <w:noProof/>
          <w:sz w:val="20"/>
          <w:szCs w:val="20"/>
        </w:rPr>
        <w:t>V prípade, ak má záujemca/</w:t>
      </w:r>
      <w:r w:rsidR="00F5194E">
        <w:rPr>
          <w:rFonts w:ascii="Arial" w:eastAsia="Calibri" w:hAnsi="Arial" w:cs="Arial"/>
          <w:noProof/>
          <w:sz w:val="20"/>
          <w:szCs w:val="20"/>
        </w:rPr>
        <w:t xml:space="preserve"> </w:t>
      </w:r>
      <w:r w:rsidRPr="00F34557">
        <w:rPr>
          <w:rFonts w:ascii="Arial" w:eastAsia="Calibri" w:hAnsi="Arial" w:cs="Arial"/>
          <w:noProof/>
          <w:sz w:val="20"/>
          <w:szCs w:val="20"/>
        </w:rPr>
        <w:t>uchádzač záujem vykonať obhliadku miesta plnenia predmetu zákazky, verejný obstarávateľ nebráni záujemcovi/</w:t>
      </w:r>
      <w:r w:rsidR="00F5194E">
        <w:rPr>
          <w:rFonts w:ascii="Arial" w:eastAsia="Calibri" w:hAnsi="Arial" w:cs="Arial"/>
          <w:noProof/>
          <w:sz w:val="20"/>
          <w:szCs w:val="20"/>
        </w:rPr>
        <w:t xml:space="preserve"> </w:t>
      </w:r>
      <w:r w:rsidRPr="00F34557">
        <w:rPr>
          <w:rFonts w:ascii="Arial" w:eastAsia="Calibri" w:hAnsi="Arial" w:cs="Arial"/>
          <w:noProof/>
          <w:sz w:val="20"/>
          <w:szCs w:val="20"/>
        </w:rPr>
        <w:t>uchádzačovi nijakým spôsobom ju vykonať, tzn., že miesto plnenia predmetu zákazky je plne sprístupnené. Predpokladá sa, že záujemca/</w:t>
      </w:r>
      <w:r w:rsidR="00F5194E">
        <w:rPr>
          <w:rFonts w:ascii="Arial" w:eastAsia="Calibri" w:hAnsi="Arial" w:cs="Arial"/>
          <w:noProof/>
          <w:sz w:val="20"/>
          <w:szCs w:val="20"/>
        </w:rPr>
        <w:t xml:space="preserve"> </w:t>
      </w:r>
      <w:r w:rsidRPr="00F34557">
        <w:rPr>
          <w:rFonts w:ascii="Arial" w:eastAsia="Calibri" w:hAnsi="Arial" w:cs="Arial"/>
          <w:noProof/>
          <w:sz w:val="20"/>
          <w:szCs w:val="20"/>
        </w:rPr>
        <w:t xml:space="preserve">uchádzač sa pred predložením  ponuky s miestom plnenia zákazky dokonale oboznámi a do svojej ponuky zahrnie výsledok analýzy možných rizík a neistôt. </w:t>
      </w:r>
      <w:r>
        <w:rPr>
          <w:rFonts w:ascii="Arial" w:eastAsia="Calibri" w:hAnsi="Arial" w:cs="Arial"/>
          <w:noProof/>
          <w:sz w:val="20"/>
          <w:szCs w:val="20"/>
        </w:rPr>
        <w:t xml:space="preserve">Verejný obstarávateľ odporúča </w:t>
      </w:r>
      <w:r w:rsidRPr="00F34557">
        <w:rPr>
          <w:rFonts w:ascii="Arial" w:eastAsia="Calibri" w:hAnsi="Arial" w:cs="Arial"/>
          <w:noProof/>
          <w:sz w:val="20"/>
          <w:szCs w:val="20"/>
        </w:rPr>
        <w:t>záujemc</w:t>
      </w:r>
      <w:r>
        <w:rPr>
          <w:rFonts w:ascii="Arial" w:eastAsia="Calibri" w:hAnsi="Arial" w:cs="Arial"/>
          <w:noProof/>
          <w:sz w:val="20"/>
          <w:szCs w:val="20"/>
        </w:rPr>
        <w:t>om</w:t>
      </w:r>
      <w:r w:rsidRPr="00F34557">
        <w:rPr>
          <w:rFonts w:ascii="Arial" w:eastAsia="Calibri" w:hAnsi="Arial" w:cs="Arial"/>
          <w:noProof/>
          <w:sz w:val="20"/>
          <w:szCs w:val="20"/>
        </w:rPr>
        <w:t>/</w:t>
      </w:r>
      <w:r w:rsidR="00F5194E">
        <w:rPr>
          <w:rFonts w:ascii="Arial" w:eastAsia="Calibri" w:hAnsi="Arial" w:cs="Arial"/>
          <w:noProof/>
          <w:sz w:val="20"/>
          <w:szCs w:val="20"/>
        </w:rPr>
        <w:t xml:space="preserve"> </w:t>
      </w:r>
      <w:r w:rsidRPr="00F34557">
        <w:rPr>
          <w:rFonts w:ascii="Arial" w:eastAsia="Calibri" w:hAnsi="Arial" w:cs="Arial"/>
          <w:noProof/>
          <w:sz w:val="20"/>
          <w:szCs w:val="20"/>
        </w:rPr>
        <w:t>uchádzač</w:t>
      </w:r>
      <w:r>
        <w:rPr>
          <w:rFonts w:ascii="Arial" w:eastAsia="Calibri" w:hAnsi="Arial" w:cs="Arial"/>
          <w:noProof/>
          <w:sz w:val="20"/>
          <w:szCs w:val="20"/>
        </w:rPr>
        <w:t>om</w:t>
      </w:r>
      <w:r w:rsidRPr="00F34557">
        <w:rPr>
          <w:rFonts w:ascii="Arial" w:eastAsia="Calibri" w:hAnsi="Arial" w:cs="Arial"/>
          <w:noProof/>
          <w:sz w:val="20"/>
          <w:szCs w:val="20"/>
        </w:rPr>
        <w:t xml:space="preserve"> </w:t>
      </w:r>
      <w:r>
        <w:rPr>
          <w:rFonts w:ascii="Arial" w:eastAsia="Calibri" w:hAnsi="Arial" w:cs="Arial"/>
          <w:noProof/>
          <w:sz w:val="20"/>
          <w:szCs w:val="20"/>
        </w:rPr>
        <w:t xml:space="preserve">vykonať obhliadku miesta plnenia predmetu zákazky pre overenie a získanie potrebných informácií nevyhnutných na prípravu ponuky. </w:t>
      </w:r>
      <w:r w:rsidRPr="00F34557">
        <w:rPr>
          <w:rFonts w:ascii="Arial" w:eastAsia="Calibri" w:hAnsi="Arial" w:cs="Arial"/>
          <w:noProof/>
          <w:sz w:val="20"/>
          <w:szCs w:val="20"/>
        </w:rPr>
        <w:t>Výdavky spojené s obhliadkou miesta plnenia predmetu zákazky znáša výlučne záujemca/</w:t>
      </w:r>
      <w:r w:rsidR="00F5194E">
        <w:rPr>
          <w:rFonts w:ascii="Arial" w:eastAsia="Calibri" w:hAnsi="Arial" w:cs="Arial"/>
          <w:noProof/>
          <w:sz w:val="20"/>
          <w:szCs w:val="20"/>
        </w:rPr>
        <w:t xml:space="preserve"> </w:t>
      </w:r>
      <w:r w:rsidRPr="00F34557">
        <w:rPr>
          <w:rFonts w:ascii="Arial" w:eastAsia="Calibri" w:hAnsi="Arial" w:cs="Arial"/>
          <w:noProof/>
          <w:sz w:val="20"/>
          <w:szCs w:val="20"/>
        </w:rPr>
        <w:t>uchádzač.</w:t>
      </w:r>
    </w:p>
    <w:p w14:paraId="0DAD9FB1" w14:textId="77777777" w:rsidR="00507E43" w:rsidRPr="00A74649" w:rsidRDefault="00507E43" w:rsidP="00A74649">
      <w:pPr>
        <w:pStyle w:val="Odsekzoznamu"/>
        <w:ind w:left="360"/>
        <w:jc w:val="both"/>
        <w:rPr>
          <w:rFonts w:ascii="Arial" w:hAnsi="Arial" w:cs="Arial"/>
          <w:b/>
          <w:bCs/>
          <w:sz w:val="20"/>
          <w:szCs w:val="20"/>
        </w:rPr>
      </w:pPr>
    </w:p>
    <w:p w14:paraId="574A7354" w14:textId="77777777" w:rsidR="00507E43" w:rsidRDefault="00507E43" w:rsidP="00507E43">
      <w:pPr>
        <w:jc w:val="center"/>
        <w:rPr>
          <w:rFonts w:ascii="Arial" w:hAnsi="Arial" w:cs="Arial"/>
          <w:sz w:val="20"/>
          <w:szCs w:val="20"/>
        </w:rPr>
      </w:pPr>
    </w:p>
    <w:p w14:paraId="1FBE03FB" w14:textId="58D3FAD4" w:rsidR="00507E43" w:rsidRPr="00507E43" w:rsidRDefault="00507E43" w:rsidP="00507E43">
      <w:pPr>
        <w:jc w:val="center"/>
        <w:rPr>
          <w:rFonts w:ascii="Arial" w:hAnsi="Arial" w:cs="Arial"/>
          <w:b/>
          <w:bCs/>
          <w:sz w:val="20"/>
          <w:szCs w:val="20"/>
        </w:rPr>
      </w:pPr>
      <w:r w:rsidRPr="00507E43">
        <w:rPr>
          <w:rFonts w:ascii="Arial" w:hAnsi="Arial" w:cs="Arial"/>
          <w:b/>
          <w:bCs/>
          <w:sz w:val="20"/>
          <w:szCs w:val="20"/>
        </w:rPr>
        <w:t>Časť III.</w:t>
      </w:r>
    </w:p>
    <w:p w14:paraId="14031E57" w14:textId="5F4B5EF4" w:rsidR="00507E43" w:rsidRPr="00A74649" w:rsidRDefault="00507E43" w:rsidP="00A74649">
      <w:pPr>
        <w:jc w:val="center"/>
        <w:rPr>
          <w:rFonts w:ascii="Arial" w:hAnsi="Arial" w:cs="Arial"/>
          <w:b/>
          <w:bCs/>
          <w:sz w:val="20"/>
          <w:szCs w:val="20"/>
        </w:rPr>
      </w:pPr>
      <w:r w:rsidRPr="00507E43">
        <w:rPr>
          <w:rFonts w:ascii="Arial" w:hAnsi="Arial" w:cs="Arial"/>
          <w:b/>
          <w:bCs/>
          <w:sz w:val="20"/>
          <w:szCs w:val="20"/>
        </w:rPr>
        <w:t>Príprava ponuky</w:t>
      </w:r>
    </w:p>
    <w:p w14:paraId="2C35611C" w14:textId="77777777" w:rsidR="00507E43" w:rsidRDefault="00507E43" w:rsidP="00507E43">
      <w:pPr>
        <w:pStyle w:val="Odsekzoznamu"/>
        <w:ind w:left="360"/>
        <w:jc w:val="both"/>
        <w:rPr>
          <w:rFonts w:ascii="Arial" w:hAnsi="Arial" w:cs="Arial"/>
          <w:b/>
          <w:bCs/>
          <w:sz w:val="20"/>
          <w:szCs w:val="20"/>
        </w:rPr>
      </w:pPr>
    </w:p>
    <w:p w14:paraId="6DD6FC99" w14:textId="2B6D8E20" w:rsidR="00507E43" w:rsidRDefault="00A74649"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Jazyk ponuky</w:t>
      </w:r>
    </w:p>
    <w:p w14:paraId="2C22C83E" w14:textId="7D6A2369" w:rsidR="00A74649" w:rsidRDefault="00A74649" w:rsidP="00677E87">
      <w:pPr>
        <w:pStyle w:val="Odsekzoznamu"/>
        <w:numPr>
          <w:ilvl w:val="1"/>
          <w:numId w:val="32"/>
        </w:numPr>
        <w:jc w:val="both"/>
        <w:rPr>
          <w:rFonts w:ascii="Arial" w:hAnsi="Arial" w:cs="Arial"/>
          <w:sz w:val="20"/>
          <w:szCs w:val="20"/>
        </w:rPr>
      </w:pPr>
      <w:r w:rsidRPr="00F34557">
        <w:rPr>
          <w:rFonts w:ascii="Arial" w:hAnsi="Arial" w:cs="Arial"/>
          <w:sz w:val="20"/>
          <w:szCs w:val="20"/>
          <w:lang w:eastAsia="en-US"/>
        </w:rPr>
        <w:t>Ponuky</w:t>
      </w:r>
      <w:r>
        <w:rPr>
          <w:rFonts w:ascii="Arial" w:hAnsi="Arial" w:cs="Arial"/>
          <w:sz w:val="20"/>
          <w:szCs w:val="20"/>
          <w:lang w:eastAsia="en-US"/>
        </w:rPr>
        <w:t xml:space="preserve"> a </w:t>
      </w:r>
      <w:r w:rsidRPr="00F34557">
        <w:rPr>
          <w:rFonts w:ascii="Arial" w:hAnsi="Arial" w:cs="Arial"/>
          <w:sz w:val="20"/>
          <w:szCs w:val="20"/>
          <w:lang w:eastAsia="en-US"/>
        </w:rPr>
        <w:t>ďalšie doklady a dokumenty vo verejnom obstarávaní sa predkladajú v štátnom jazyku Slovenskej republiky</w:t>
      </w:r>
      <w:r>
        <w:rPr>
          <w:rFonts w:ascii="Arial" w:hAnsi="Arial" w:cs="Arial"/>
          <w:sz w:val="20"/>
          <w:szCs w:val="20"/>
          <w:lang w:eastAsia="en-US"/>
        </w:rPr>
        <w:t xml:space="preserve"> </w:t>
      </w:r>
      <w:r w:rsidRPr="00A74649">
        <w:rPr>
          <w:rFonts w:ascii="Arial" w:hAnsi="Arial" w:cs="Arial"/>
          <w:sz w:val="20"/>
          <w:szCs w:val="20"/>
          <w:lang w:eastAsia="en-US"/>
        </w:rPr>
        <w:t>a môžu sa predkladať aj v českom jazyku</w:t>
      </w:r>
      <w:r w:rsidRPr="00F34557">
        <w:rPr>
          <w:rFonts w:ascii="Arial" w:hAnsi="Arial" w:cs="Arial"/>
          <w:sz w:val="20"/>
          <w:szCs w:val="20"/>
          <w:lang w:eastAsia="en-US"/>
        </w:rPr>
        <w:t xml:space="preserve">. Ak je doklad alebo dokument vyhotovený </w:t>
      </w:r>
      <w:r w:rsidRPr="00A74649">
        <w:rPr>
          <w:rFonts w:ascii="Arial" w:hAnsi="Arial" w:cs="Arial"/>
          <w:sz w:val="20"/>
          <w:szCs w:val="20"/>
          <w:lang w:eastAsia="en-US"/>
        </w:rPr>
        <w:t xml:space="preserve">v inom ako štátnom jazyku </w:t>
      </w:r>
      <w:r>
        <w:rPr>
          <w:rFonts w:ascii="Arial" w:hAnsi="Arial" w:cs="Arial"/>
          <w:sz w:val="20"/>
          <w:szCs w:val="20"/>
          <w:lang w:eastAsia="en-US"/>
        </w:rPr>
        <w:t xml:space="preserve">Slovenskej republiky </w:t>
      </w:r>
      <w:r w:rsidRPr="00A74649">
        <w:rPr>
          <w:rFonts w:ascii="Arial" w:hAnsi="Arial" w:cs="Arial"/>
          <w:sz w:val="20"/>
          <w:szCs w:val="20"/>
          <w:lang w:eastAsia="en-US"/>
        </w:rPr>
        <w:t>alebo českom jazyku</w:t>
      </w:r>
      <w:r w:rsidRPr="00F34557">
        <w:rPr>
          <w:rFonts w:ascii="Arial" w:hAnsi="Arial" w:cs="Arial"/>
          <w:sz w:val="20"/>
          <w:szCs w:val="20"/>
          <w:lang w:eastAsia="en-US"/>
        </w:rPr>
        <w:t>, predkladá sa spolu s jeho úradným prekladom do štátneho jazyka Slovenskej republiky. Ak sa zistí rozdiel v ich obsahu</w:t>
      </w:r>
      <w:r>
        <w:rPr>
          <w:rFonts w:ascii="Arial" w:hAnsi="Arial" w:cs="Arial"/>
          <w:sz w:val="20"/>
          <w:szCs w:val="20"/>
          <w:lang w:eastAsia="en-US"/>
        </w:rPr>
        <w:t xml:space="preserve"> dokladu alebo dokumentu predloženom podľa druhej vety tohto bodu</w:t>
      </w:r>
      <w:r w:rsidRPr="00F34557">
        <w:rPr>
          <w:rFonts w:ascii="Arial" w:hAnsi="Arial" w:cs="Arial"/>
          <w:sz w:val="20"/>
          <w:szCs w:val="20"/>
          <w:lang w:eastAsia="en-US"/>
        </w:rPr>
        <w:t>,</w:t>
      </w:r>
      <w:r>
        <w:rPr>
          <w:rFonts w:ascii="Arial" w:hAnsi="Arial" w:cs="Arial"/>
          <w:sz w:val="20"/>
          <w:szCs w:val="20"/>
          <w:lang w:eastAsia="en-US"/>
        </w:rPr>
        <w:t xml:space="preserve"> </w:t>
      </w:r>
      <w:r w:rsidRPr="00F34557">
        <w:rPr>
          <w:rFonts w:ascii="Arial" w:hAnsi="Arial" w:cs="Arial"/>
          <w:sz w:val="20"/>
          <w:szCs w:val="20"/>
          <w:lang w:eastAsia="en-US"/>
        </w:rPr>
        <w:t>rozhodujúci je úradný preklad do štátneho jazyka Slovenskej republiky.</w:t>
      </w:r>
    </w:p>
    <w:p w14:paraId="789C9A2E" w14:textId="77777777" w:rsidR="00A74649" w:rsidRPr="00AE4875" w:rsidRDefault="00A74649" w:rsidP="00A74649">
      <w:pPr>
        <w:pStyle w:val="Odsekzoznamu"/>
        <w:ind w:left="792"/>
        <w:jc w:val="both"/>
        <w:rPr>
          <w:rFonts w:ascii="Arial" w:hAnsi="Arial" w:cs="Arial"/>
          <w:sz w:val="20"/>
          <w:szCs w:val="20"/>
        </w:rPr>
      </w:pPr>
    </w:p>
    <w:p w14:paraId="217D22DF" w14:textId="1207BBFD" w:rsidR="00A74649" w:rsidRDefault="00A74649" w:rsidP="00677E87">
      <w:pPr>
        <w:pStyle w:val="Odsekzoznamu"/>
        <w:numPr>
          <w:ilvl w:val="0"/>
          <w:numId w:val="32"/>
        </w:numPr>
        <w:jc w:val="both"/>
        <w:rPr>
          <w:rFonts w:ascii="Arial" w:hAnsi="Arial" w:cs="Arial"/>
          <w:b/>
          <w:bCs/>
          <w:sz w:val="20"/>
          <w:szCs w:val="20"/>
        </w:rPr>
      </w:pPr>
      <w:r w:rsidRPr="00A74649">
        <w:rPr>
          <w:rFonts w:ascii="Arial" w:hAnsi="Arial" w:cs="Arial"/>
          <w:b/>
          <w:bCs/>
          <w:sz w:val="20"/>
          <w:szCs w:val="20"/>
        </w:rPr>
        <w:t>Obsah a vyhotovenie ponuky</w:t>
      </w:r>
    </w:p>
    <w:p w14:paraId="4F023181" w14:textId="77777777" w:rsidR="00D1154F" w:rsidRPr="00A74649" w:rsidRDefault="00D1154F" w:rsidP="00677E87">
      <w:pPr>
        <w:pStyle w:val="Odsekzoznamu"/>
        <w:numPr>
          <w:ilvl w:val="1"/>
          <w:numId w:val="32"/>
        </w:numPr>
        <w:jc w:val="both"/>
        <w:rPr>
          <w:rFonts w:ascii="Arial" w:hAnsi="Arial" w:cs="Arial"/>
          <w:b/>
          <w:bCs/>
          <w:sz w:val="20"/>
          <w:szCs w:val="20"/>
        </w:rPr>
      </w:pPr>
      <w:r w:rsidRPr="00A74649">
        <w:rPr>
          <w:rFonts w:ascii="Arial" w:hAnsi="Arial" w:cs="Arial"/>
          <w:b/>
          <w:bCs/>
          <w:sz w:val="20"/>
          <w:szCs w:val="20"/>
          <w:lang w:eastAsia="en-US"/>
        </w:rPr>
        <w:t>Ponuka predložená uchádzačom elektronicky prostredníctvom systému JOSEPHINE musí obsahovať nasledovné doklady:</w:t>
      </w:r>
    </w:p>
    <w:p w14:paraId="2231F51C" w14:textId="77777777" w:rsidR="00D1154F" w:rsidRDefault="00D1154F" w:rsidP="00677E87">
      <w:pPr>
        <w:pStyle w:val="Odsekzoznamu"/>
        <w:numPr>
          <w:ilvl w:val="2"/>
          <w:numId w:val="32"/>
        </w:numPr>
        <w:jc w:val="both"/>
        <w:rPr>
          <w:rFonts w:ascii="Arial" w:hAnsi="Arial" w:cs="Arial"/>
          <w:sz w:val="20"/>
          <w:szCs w:val="20"/>
        </w:rPr>
      </w:pPr>
      <w:r w:rsidRPr="00F34557">
        <w:rPr>
          <w:rFonts w:ascii="Arial" w:hAnsi="Arial" w:cs="Arial"/>
          <w:b/>
          <w:noProof/>
          <w:sz w:val="20"/>
          <w:szCs w:val="20"/>
          <w:lang w:eastAsia="en-US"/>
        </w:rPr>
        <w:t>Titulný list ponuky</w:t>
      </w:r>
      <w:r w:rsidRPr="00F34557">
        <w:rPr>
          <w:rFonts w:ascii="Arial" w:hAnsi="Arial" w:cs="Arial"/>
          <w:noProof/>
          <w:sz w:val="20"/>
          <w:szCs w:val="20"/>
          <w:lang w:eastAsia="en-US"/>
        </w:rPr>
        <w:t xml:space="preserve"> s označením, z ktorého jednoznačne vyplýva, že ide o ponuku na predmet</w:t>
      </w:r>
      <w:r>
        <w:rPr>
          <w:rFonts w:ascii="Arial" w:hAnsi="Arial" w:cs="Arial"/>
          <w:noProof/>
          <w:sz w:val="20"/>
          <w:szCs w:val="20"/>
          <w:lang w:eastAsia="en-US"/>
        </w:rPr>
        <w:t xml:space="preserve"> </w:t>
      </w:r>
      <w:r w:rsidRPr="00F34557">
        <w:rPr>
          <w:rFonts w:ascii="Arial" w:hAnsi="Arial" w:cs="Arial"/>
          <w:noProof/>
          <w:sz w:val="20"/>
          <w:szCs w:val="20"/>
          <w:lang w:eastAsia="en-US"/>
        </w:rPr>
        <w:t>zákazky podľa týchto SP.</w:t>
      </w:r>
    </w:p>
    <w:p w14:paraId="0754E02A" w14:textId="77777777" w:rsidR="00C74C38" w:rsidRDefault="00C74C38" w:rsidP="00C74C38">
      <w:pPr>
        <w:pStyle w:val="Odsekzoznamu"/>
        <w:ind w:left="1224"/>
        <w:jc w:val="both"/>
        <w:rPr>
          <w:rFonts w:ascii="Arial" w:hAnsi="Arial" w:cs="Arial"/>
          <w:sz w:val="20"/>
          <w:szCs w:val="20"/>
        </w:rPr>
      </w:pPr>
    </w:p>
    <w:p w14:paraId="71950571" w14:textId="77777777" w:rsidR="00D1154F" w:rsidRDefault="00D1154F" w:rsidP="00677E87">
      <w:pPr>
        <w:pStyle w:val="Odsekzoznamu"/>
        <w:numPr>
          <w:ilvl w:val="2"/>
          <w:numId w:val="32"/>
        </w:numPr>
        <w:jc w:val="both"/>
        <w:rPr>
          <w:rFonts w:ascii="Arial" w:hAnsi="Arial" w:cs="Arial"/>
          <w:sz w:val="20"/>
          <w:szCs w:val="20"/>
        </w:rPr>
      </w:pPr>
      <w:r w:rsidRPr="00F34557">
        <w:rPr>
          <w:rFonts w:ascii="Arial" w:hAnsi="Arial" w:cs="Arial"/>
          <w:b/>
          <w:noProof/>
          <w:sz w:val="20"/>
          <w:szCs w:val="20"/>
          <w:lang w:eastAsia="en-US"/>
        </w:rPr>
        <w:t>Obsah ponuky</w:t>
      </w:r>
      <w:r w:rsidRPr="00F34557">
        <w:rPr>
          <w:rFonts w:ascii="Arial" w:hAnsi="Arial" w:cs="Arial"/>
          <w:noProof/>
          <w:sz w:val="20"/>
          <w:szCs w:val="20"/>
          <w:lang w:eastAsia="en-US"/>
        </w:rPr>
        <w:t xml:space="preserve"> (index – položkový zoznam) s odkazom na očíslované strany</w:t>
      </w:r>
      <w:r>
        <w:rPr>
          <w:rFonts w:ascii="Arial" w:hAnsi="Arial" w:cs="Arial"/>
          <w:noProof/>
          <w:sz w:val="20"/>
          <w:szCs w:val="20"/>
          <w:lang w:eastAsia="en-US"/>
        </w:rPr>
        <w:t xml:space="preserve"> ponuky</w:t>
      </w:r>
      <w:r w:rsidRPr="00F34557">
        <w:rPr>
          <w:rFonts w:ascii="Arial" w:hAnsi="Arial" w:cs="Arial"/>
          <w:noProof/>
          <w:sz w:val="20"/>
          <w:szCs w:val="20"/>
          <w:lang w:eastAsia="en-US"/>
        </w:rPr>
        <w:t>.</w:t>
      </w:r>
    </w:p>
    <w:p w14:paraId="0C58508B" w14:textId="77777777" w:rsidR="00C74C38" w:rsidRDefault="00C74C38" w:rsidP="00C74C38">
      <w:pPr>
        <w:pStyle w:val="Odsekzoznamu"/>
        <w:ind w:left="1224"/>
        <w:jc w:val="both"/>
        <w:rPr>
          <w:rFonts w:ascii="Arial" w:hAnsi="Arial" w:cs="Arial"/>
          <w:sz w:val="20"/>
          <w:szCs w:val="20"/>
        </w:rPr>
      </w:pPr>
    </w:p>
    <w:p w14:paraId="50EC3459" w14:textId="7F401582" w:rsidR="00D1154F" w:rsidRPr="00C32920" w:rsidRDefault="00D1154F" w:rsidP="00677E87">
      <w:pPr>
        <w:pStyle w:val="Odsekzoznamu"/>
        <w:numPr>
          <w:ilvl w:val="2"/>
          <w:numId w:val="32"/>
        </w:numPr>
        <w:jc w:val="both"/>
        <w:rPr>
          <w:rFonts w:ascii="Arial" w:hAnsi="Arial" w:cs="Arial"/>
          <w:sz w:val="20"/>
          <w:szCs w:val="20"/>
        </w:rPr>
      </w:pPr>
      <w:r w:rsidRPr="00F34557">
        <w:rPr>
          <w:rFonts w:ascii="Arial" w:hAnsi="Arial" w:cs="Arial"/>
          <w:noProof/>
          <w:sz w:val="20"/>
          <w:szCs w:val="20"/>
          <w:lang w:eastAsia="en-US"/>
        </w:rPr>
        <w:lastRenderedPageBreak/>
        <w:t xml:space="preserve">Vyplnený  formulár </w:t>
      </w:r>
      <w:r w:rsidRPr="00C32920">
        <w:rPr>
          <w:rFonts w:ascii="Arial" w:hAnsi="Arial" w:cs="Arial"/>
          <w:b/>
          <w:noProof/>
          <w:sz w:val="20"/>
          <w:szCs w:val="20"/>
          <w:lang w:eastAsia="en-US"/>
        </w:rPr>
        <w:t>Ponukový list</w:t>
      </w:r>
      <w:r w:rsidRPr="00C32920">
        <w:rPr>
          <w:rFonts w:ascii="Arial" w:hAnsi="Arial" w:cs="Arial"/>
          <w:noProof/>
          <w:sz w:val="20"/>
          <w:szCs w:val="20"/>
          <w:lang w:eastAsia="en-US"/>
        </w:rPr>
        <w:t xml:space="preserve"> (Príloha B1 Časť B Zväzok 1 týchto SP).</w:t>
      </w:r>
    </w:p>
    <w:p w14:paraId="5D4EA165" w14:textId="77777777" w:rsidR="00C74C38" w:rsidRDefault="00C74C38" w:rsidP="00C74C38">
      <w:pPr>
        <w:pStyle w:val="Odsekzoznamu"/>
        <w:ind w:left="1224"/>
        <w:jc w:val="both"/>
        <w:rPr>
          <w:rFonts w:ascii="Arial" w:hAnsi="Arial" w:cs="Arial"/>
          <w:sz w:val="20"/>
          <w:szCs w:val="20"/>
        </w:rPr>
      </w:pPr>
    </w:p>
    <w:p w14:paraId="2DF0F977" w14:textId="79808EAC" w:rsidR="00D1154F" w:rsidRDefault="00D1154F" w:rsidP="00677E87">
      <w:pPr>
        <w:pStyle w:val="Odsekzoznamu"/>
        <w:numPr>
          <w:ilvl w:val="2"/>
          <w:numId w:val="32"/>
        </w:numPr>
        <w:jc w:val="both"/>
        <w:rPr>
          <w:rFonts w:ascii="Arial" w:hAnsi="Arial" w:cs="Arial"/>
          <w:sz w:val="20"/>
          <w:szCs w:val="20"/>
        </w:rPr>
      </w:pPr>
      <w:r w:rsidRPr="00F34557">
        <w:rPr>
          <w:rFonts w:ascii="Arial" w:hAnsi="Arial" w:cs="Arial"/>
          <w:noProof/>
          <w:sz w:val="20"/>
          <w:szCs w:val="20"/>
          <w:lang w:eastAsia="en-US"/>
        </w:rPr>
        <w:t>V</w:t>
      </w:r>
      <w:r>
        <w:rPr>
          <w:rFonts w:ascii="Arial" w:hAnsi="Arial" w:cs="Arial"/>
          <w:noProof/>
          <w:sz w:val="20"/>
          <w:szCs w:val="20"/>
          <w:lang w:eastAsia="en-US"/>
        </w:rPr>
        <w:t> </w:t>
      </w:r>
      <w:r w:rsidRPr="00F34557">
        <w:rPr>
          <w:rFonts w:ascii="Arial" w:hAnsi="Arial" w:cs="Arial"/>
          <w:noProof/>
          <w:sz w:val="20"/>
          <w:szCs w:val="20"/>
          <w:lang w:eastAsia="en-US"/>
        </w:rPr>
        <w:t>prípade</w:t>
      </w:r>
      <w:r>
        <w:rPr>
          <w:rFonts w:ascii="Arial" w:hAnsi="Arial" w:cs="Arial"/>
          <w:noProof/>
          <w:sz w:val="20"/>
          <w:szCs w:val="20"/>
          <w:lang w:eastAsia="en-US"/>
        </w:rPr>
        <w:t xml:space="preserve">, ak ponuku predkladá skupina dodávateľov, v súlade s bodom </w:t>
      </w:r>
      <w:r w:rsidRPr="00C32920">
        <w:rPr>
          <w:rFonts w:ascii="Arial" w:hAnsi="Arial" w:cs="Arial"/>
          <w:noProof/>
          <w:sz w:val="20"/>
          <w:szCs w:val="20"/>
          <w:lang w:eastAsia="en-US"/>
        </w:rPr>
        <w:t>2</w:t>
      </w:r>
      <w:r w:rsidR="001F5B4C" w:rsidRPr="00C32920">
        <w:rPr>
          <w:rFonts w:ascii="Arial" w:hAnsi="Arial" w:cs="Arial"/>
          <w:noProof/>
          <w:sz w:val="20"/>
          <w:szCs w:val="20"/>
          <w:lang w:eastAsia="en-US"/>
        </w:rPr>
        <w:t>4</w:t>
      </w:r>
      <w:r w:rsidRPr="00C32920">
        <w:rPr>
          <w:rFonts w:ascii="Arial" w:hAnsi="Arial" w:cs="Arial"/>
          <w:noProof/>
          <w:sz w:val="20"/>
          <w:szCs w:val="20"/>
          <w:lang w:eastAsia="en-US"/>
        </w:rPr>
        <w:t xml:space="preserve">.6.1 Časť A.1 Zväzok 1 týchto SP, </w:t>
      </w:r>
      <w:r w:rsidRPr="00C32920">
        <w:rPr>
          <w:rFonts w:ascii="Arial" w:hAnsi="Arial" w:cs="Arial"/>
          <w:b/>
          <w:noProof/>
          <w:sz w:val="20"/>
          <w:szCs w:val="20"/>
          <w:lang w:eastAsia="en-US"/>
        </w:rPr>
        <w:t>vystavenú plnú</w:t>
      </w:r>
      <w:r w:rsidRPr="00F34557">
        <w:rPr>
          <w:rFonts w:ascii="Arial" w:hAnsi="Arial" w:cs="Arial"/>
          <w:b/>
          <w:noProof/>
          <w:sz w:val="20"/>
          <w:szCs w:val="20"/>
          <w:lang w:eastAsia="en-US"/>
        </w:rPr>
        <w:t xml:space="preserve"> moc pre jedného z členov skupiny</w:t>
      </w:r>
      <w:r>
        <w:rPr>
          <w:rFonts w:ascii="Arial" w:hAnsi="Arial" w:cs="Arial"/>
          <w:b/>
          <w:noProof/>
          <w:sz w:val="20"/>
          <w:szCs w:val="20"/>
          <w:lang w:eastAsia="en-US"/>
        </w:rPr>
        <w:t xml:space="preserve"> dodávateľov</w:t>
      </w:r>
      <w:r w:rsidRPr="00F34557">
        <w:rPr>
          <w:rFonts w:ascii="Arial" w:hAnsi="Arial" w:cs="Arial"/>
          <w:noProof/>
          <w:sz w:val="20"/>
          <w:szCs w:val="20"/>
          <w:lang w:eastAsia="en-US"/>
        </w:rPr>
        <w:t>, ktorý bude oprávnený prijímať pokyny za všetkých a konať v mene všetkých ostatných členov skupiny</w:t>
      </w:r>
      <w:r w:rsidR="001F5B4C">
        <w:rPr>
          <w:rFonts w:ascii="Arial" w:hAnsi="Arial" w:cs="Arial"/>
          <w:noProof/>
          <w:sz w:val="20"/>
          <w:szCs w:val="20"/>
          <w:lang w:eastAsia="en-US"/>
        </w:rPr>
        <w:t xml:space="preserve"> dodávateľov</w:t>
      </w:r>
      <w:r w:rsidRPr="00F34557">
        <w:rPr>
          <w:rFonts w:ascii="Arial" w:hAnsi="Arial" w:cs="Arial"/>
          <w:noProof/>
          <w:sz w:val="20"/>
          <w:szCs w:val="20"/>
          <w:lang w:eastAsia="en-US"/>
        </w:rPr>
        <w:t xml:space="preserve">, podpísanú všetkými členmi skupiny </w:t>
      </w:r>
      <w:r w:rsidR="001F5B4C">
        <w:rPr>
          <w:rFonts w:ascii="Arial" w:hAnsi="Arial" w:cs="Arial"/>
          <w:noProof/>
          <w:sz w:val="20"/>
          <w:szCs w:val="20"/>
          <w:lang w:eastAsia="en-US"/>
        </w:rPr>
        <w:t xml:space="preserve">dodávateľov </w:t>
      </w:r>
      <w:r w:rsidRPr="00F34557">
        <w:rPr>
          <w:rFonts w:ascii="Arial" w:hAnsi="Arial" w:cs="Arial"/>
          <w:noProof/>
          <w:sz w:val="20"/>
          <w:szCs w:val="20"/>
          <w:lang w:eastAsia="en-US"/>
        </w:rPr>
        <w:t>alebo osobou/osobami oprávnenými konať v danej veci za každého člena skupiny</w:t>
      </w:r>
      <w:r>
        <w:rPr>
          <w:rFonts w:ascii="Arial" w:hAnsi="Arial" w:cs="Arial"/>
          <w:noProof/>
          <w:sz w:val="20"/>
          <w:szCs w:val="20"/>
          <w:lang w:eastAsia="en-US"/>
        </w:rPr>
        <w:t xml:space="preserve"> dodávateľov</w:t>
      </w:r>
      <w:r w:rsidRPr="00F34557">
        <w:rPr>
          <w:rFonts w:ascii="Arial" w:hAnsi="Arial" w:cs="Arial"/>
          <w:noProof/>
          <w:sz w:val="20"/>
          <w:szCs w:val="20"/>
          <w:lang w:eastAsia="en-US"/>
        </w:rPr>
        <w:t>.</w:t>
      </w:r>
    </w:p>
    <w:p w14:paraId="0EC9FA0D" w14:textId="77777777" w:rsidR="00C74C38" w:rsidRDefault="00C74C38" w:rsidP="00C74C38">
      <w:pPr>
        <w:pStyle w:val="Odsekzoznamu"/>
        <w:ind w:left="1224"/>
        <w:jc w:val="both"/>
        <w:rPr>
          <w:rFonts w:ascii="Arial" w:hAnsi="Arial" w:cs="Arial"/>
          <w:sz w:val="20"/>
          <w:szCs w:val="20"/>
        </w:rPr>
      </w:pPr>
    </w:p>
    <w:p w14:paraId="49A2469C" w14:textId="050A5981" w:rsidR="00D1154F" w:rsidRDefault="00D1154F" w:rsidP="00677E87">
      <w:pPr>
        <w:pStyle w:val="Odsekzoznamu"/>
        <w:numPr>
          <w:ilvl w:val="2"/>
          <w:numId w:val="32"/>
        </w:numPr>
        <w:jc w:val="both"/>
        <w:rPr>
          <w:rFonts w:ascii="Arial" w:hAnsi="Arial" w:cs="Arial"/>
          <w:sz w:val="20"/>
          <w:szCs w:val="20"/>
        </w:rPr>
      </w:pPr>
      <w:r w:rsidRPr="00C32920">
        <w:rPr>
          <w:rFonts w:ascii="Arial" w:hAnsi="Arial" w:cs="Arial"/>
          <w:b/>
          <w:noProof/>
          <w:sz w:val="20"/>
          <w:szCs w:val="20"/>
          <w:lang w:eastAsia="en-US"/>
        </w:rPr>
        <w:t>V prípade, ak ponuku predkladá skupina dodávateľov,</w:t>
      </w:r>
      <w:r w:rsidRPr="00C32920">
        <w:rPr>
          <w:rFonts w:ascii="Arial" w:hAnsi="Arial" w:cs="Arial"/>
          <w:noProof/>
          <w:sz w:val="20"/>
          <w:szCs w:val="20"/>
          <w:lang w:eastAsia="en-US"/>
        </w:rPr>
        <w:t xml:space="preserve"> v súlade s bodom 2</w:t>
      </w:r>
      <w:r w:rsidR="001F5B4C" w:rsidRPr="00C32920">
        <w:rPr>
          <w:rFonts w:ascii="Arial" w:hAnsi="Arial" w:cs="Arial"/>
          <w:noProof/>
          <w:sz w:val="20"/>
          <w:szCs w:val="20"/>
          <w:lang w:eastAsia="en-US"/>
        </w:rPr>
        <w:t>4</w:t>
      </w:r>
      <w:r w:rsidRPr="00C32920">
        <w:rPr>
          <w:rFonts w:ascii="Arial" w:hAnsi="Arial" w:cs="Arial"/>
          <w:noProof/>
          <w:sz w:val="20"/>
          <w:szCs w:val="20"/>
          <w:lang w:eastAsia="en-US"/>
        </w:rPr>
        <w:t xml:space="preserve">.3.1 Časť A.1 Zväzok 1 týchto SP, v ponuke skupiny dodávateľov </w:t>
      </w:r>
      <w:r w:rsidRPr="00C32920">
        <w:rPr>
          <w:rFonts w:ascii="Arial" w:hAnsi="Arial" w:cs="Arial"/>
          <w:b/>
          <w:noProof/>
          <w:sz w:val="20"/>
          <w:szCs w:val="20"/>
          <w:lang w:eastAsia="en-US"/>
        </w:rPr>
        <w:t>musí byť uvedený záväzok</w:t>
      </w:r>
      <w:r w:rsidRPr="00C32920">
        <w:rPr>
          <w:rFonts w:ascii="Arial" w:hAnsi="Arial" w:cs="Arial"/>
          <w:noProof/>
          <w:sz w:val="20"/>
          <w:szCs w:val="20"/>
          <w:lang w:eastAsia="en-US"/>
        </w:rPr>
        <w:t>, že táto skupina dodávateľov v prípade prijatia jej ponuky verejným obstarávateľom za účelom riadneho plnenia zmluvy vytvorí niektorú z právnych foriem uvedených v bode 2</w:t>
      </w:r>
      <w:r w:rsidR="001F5B4C" w:rsidRPr="00C32920">
        <w:rPr>
          <w:rFonts w:ascii="Arial" w:hAnsi="Arial" w:cs="Arial"/>
          <w:noProof/>
          <w:sz w:val="20"/>
          <w:szCs w:val="20"/>
          <w:lang w:eastAsia="en-US"/>
        </w:rPr>
        <w:t>4</w:t>
      </w:r>
      <w:r w:rsidRPr="00C32920">
        <w:rPr>
          <w:rFonts w:ascii="Arial" w:hAnsi="Arial" w:cs="Arial"/>
          <w:noProof/>
          <w:sz w:val="20"/>
          <w:szCs w:val="20"/>
          <w:lang w:eastAsia="en-US"/>
        </w:rPr>
        <w:t>.4 Časť A.1 Zväzok 1 týchto SP, pričom</w:t>
      </w:r>
      <w:r w:rsidRPr="00F34557">
        <w:rPr>
          <w:rFonts w:ascii="Arial" w:hAnsi="Arial" w:cs="Arial"/>
          <w:noProof/>
          <w:sz w:val="20"/>
          <w:szCs w:val="20"/>
          <w:lang w:eastAsia="en-US"/>
        </w:rPr>
        <w:t xml:space="preserve"> sa odporúča, aby obsahom jej ponuky bola aspoň zmluva o budúcej zmluve o vytvorení príslušnej právnej formy.</w:t>
      </w:r>
    </w:p>
    <w:p w14:paraId="29E3851C" w14:textId="77777777" w:rsidR="00C74C38" w:rsidRDefault="00C74C38" w:rsidP="00C74C38">
      <w:pPr>
        <w:pStyle w:val="Odsekzoznamu"/>
        <w:ind w:left="1224"/>
        <w:jc w:val="both"/>
        <w:rPr>
          <w:rFonts w:ascii="Arial" w:hAnsi="Arial" w:cs="Arial"/>
          <w:sz w:val="20"/>
          <w:szCs w:val="20"/>
        </w:rPr>
      </w:pPr>
    </w:p>
    <w:p w14:paraId="2E5D1A3C" w14:textId="77777777" w:rsidR="00D1154F" w:rsidRPr="00D1154F" w:rsidRDefault="00D1154F" w:rsidP="00677E87">
      <w:pPr>
        <w:pStyle w:val="Odsekzoznamu"/>
        <w:numPr>
          <w:ilvl w:val="2"/>
          <w:numId w:val="32"/>
        </w:numPr>
        <w:jc w:val="both"/>
        <w:rPr>
          <w:rFonts w:ascii="Arial" w:hAnsi="Arial" w:cs="Arial"/>
          <w:sz w:val="20"/>
          <w:szCs w:val="20"/>
        </w:rPr>
      </w:pPr>
      <w:r w:rsidRPr="00F34557">
        <w:rPr>
          <w:rFonts w:ascii="Arial" w:hAnsi="Arial" w:cs="Arial"/>
          <w:b/>
          <w:noProof/>
          <w:sz w:val="20"/>
          <w:szCs w:val="20"/>
          <w:lang w:eastAsia="en-US"/>
        </w:rPr>
        <w:t>Zväzok 2 Obchodné podmienky:</w:t>
      </w:r>
    </w:p>
    <w:p w14:paraId="50C47360" w14:textId="008F028B" w:rsidR="006770F5" w:rsidRPr="006770F5" w:rsidRDefault="00D1154F" w:rsidP="00677E87">
      <w:pPr>
        <w:pStyle w:val="Odsekzoznamu"/>
        <w:numPr>
          <w:ilvl w:val="3"/>
          <w:numId w:val="32"/>
        </w:numPr>
        <w:jc w:val="both"/>
        <w:rPr>
          <w:rFonts w:ascii="Arial" w:hAnsi="Arial" w:cs="Arial"/>
          <w:sz w:val="20"/>
          <w:szCs w:val="20"/>
        </w:rPr>
      </w:pPr>
      <w:r w:rsidRPr="00D1154F">
        <w:rPr>
          <w:rFonts w:ascii="Arial" w:hAnsi="Arial" w:cs="Arial"/>
          <w:b/>
          <w:noProof/>
          <w:sz w:val="20"/>
          <w:szCs w:val="20"/>
          <w:lang w:eastAsia="en-US"/>
        </w:rPr>
        <w:t>Uchádzač predkladá do ponuky dokumenty tvoriace zmluvu</w:t>
      </w:r>
      <w:r>
        <w:rPr>
          <w:rFonts w:ascii="Arial" w:hAnsi="Arial" w:cs="Arial"/>
          <w:b/>
          <w:noProof/>
          <w:sz w:val="20"/>
          <w:szCs w:val="20"/>
          <w:lang w:eastAsia="en-US"/>
        </w:rPr>
        <w:t xml:space="preserve"> </w:t>
      </w:r>
      <w:r w:rsidRPr="00D1154F">
        <w:rPr>
          <w:rFonts w:ascii="Arial" w:hAnsi="Arial" w:cs="Arial"/>
          <w:b/>
          <w:noProof/>
          <w:sz w:val="20"/>
          <w:szCs w:val="20"/>
          <w:lang w:eastAsia="en-US"/>
        </w:rPr>
        <w:t>uvedené v bode 1. Časť 1 Zväzok 2 týchto SP nasledovne:</w:t>
      </w:r>
    </w:p>
    <w:p w14:paraId="07555271" w14:textId="77777777" w:rsidR="00D1154F" w:rsidRDefault="00D1154F" w:rsidP="00D1154F">
      <w:pPr>
        <w:autoSpaceDE w:val="0"/>
        <w:autoSpaceDN w:val="0"/>
        <w:ind w:left="3402" w:hanging="567"/>
        <w:jc w:val="both"/>
        <w:rPr>
          <w:rFonts w:ascii="Arial" w:hAnsi="Arial" w:cs="Arial"/>
          <w:noProof/>
          <w:sz w:val="20"/>
          <w:szCs w:val="20"/>
          <w:lang w:eastAsia="en-US"/>
        </w:rPr>
      </w:pPr>
      <w:bookmarkStart w:id="10" w:name="_Hlk161919527"/>
      <w:r w:rsidRPr="00F34557">
        <w:rPr>
          <w:rFonts w:ascii="Arial" w:hAnsi="Arial" w:cs="Arial"/>
          <w:noProof/>
          <w:sz w:val="20"/>
          <w:szCs w:val="20"/>
          <w:lang w:eastAsia="en-US"/>
        </w:rPr>
        <w:t xml:space="preserve">(a) </w:t>
      </w:r>
      <w:r w:rsidRPr="00F34557">
        <w:rPr>
          <w:rFonts w:ascii="Arial" w:hAnsi="Arial" w:cs="Arial"/>
          <w:noProof/>
          <w:sz w:val="20"/>
          <w:szCs w:val="20"/>
          <w:lang w:eastAsia="en-US"/>
        </w:rPr>
        <w:tab/>
      </w:r>
      <w:r w:rsidRPr="009725C2">
        <w:rPr>
          <w:rFonts w:ascii="Arial" w:hAnsi="Arial" w:cs="Arial"/>
          <w:noProof/>
          <w:sz w:val="20"/>
          <w:szCs w:val="20"/>
          <w:lang w:eastAsia="en-US"/>
        </w:rPr>
        <w:t xml:space="preserve">Zmluvné dojednania (Zväzok 2, Časť 1 </w:t>
      </w:r>
      <w:r>
        <w:rPr>
          <w:rFonts w:ascii="Arial" w:hAnsi="Arial" w:cs="Arial"/>
          <w:noProof/>
          <w:sz w:val="20"/>
          <w:szCs w:val="20"/>
          <w:lang w:eastAsia="en-US"/>
        </w:rPr>
        <w:t>súťažných podkladov</w:t>
      </w:r>
      <w:r w:rsidRPr="009725C2">
        <w:rPr>
          <w:rFonts w:ascii="Arial" w:hAnsi="Arial" w:cs="Arial"/>
          <w:noProof/>
          <w:sz w:val="20"/>
          <w:szCs w:val="20"/>
          <w:lang w:eastAsia="en-US"/>
        </w:rPr>
        <w:t xml:space="preserve">) </w:t>
      </w:r>
      <w:bookmarkEnd w:id="10"/>
      <w:r w:rsidRPr="009725C2">
        <w:rPr>
          <w:rFonts w:ascii="Arial" w:hAnsi="Arial" w:cs="Arial"/>
          <w:noProof/>
          <w:sz w:val="20"/>
          <w:szCs w:val="20"/>
          <w:lang w:eastAsia="en-US"/>
        </w:rPr>
        <w:t xml:space="preserve">s vyplnenými cenami, </w:t>
      </w:r>
      <w:r w:rsidRPr="00793881">
        <w:rPr>
          <w:rFonts w:ascii="Arial" w:hAnsi="Arial" w:cs="Arial"/>
          <w:noProof/>
          <w:sz w:val="20"/>
          <w:szCs w:val="20"/>
          <w:lang w:eastAsia="en-US"/>
        </w:rPr>
        <w:t xml:space="preserve">v ktorých je uchádzač povinný zohľadniť požiadavky verejného obstarávateľa na predmet zákazky uvedené vo </w:t>
      </w:r>
      <w:r w:rsidRPr="00024B0B">
        <w:rPr>
          <w:rFonts w:ascii="Arial" w:hAnsi="Arial" w:cs="Arial"/>
          <w:noProof/>
          <w:sz w:val="20"/>
          <w:szCs w:val="20"/>
          <w:lang w:eastAsia="en-US"/>
        </w:rPr>
        <w:t xml:space="preserve">Zväzkoch </w:t>
      </w:r>
      <w:r w:rsidRPr="00A72421">
        <w:rPr>
          <w:rFonts w:ascii="Arial" w:hAnsi="Arial" w:cs="Arial"/>
          <w:noProof/>
          <w:sz w:val="20"/>
          <w:szCs w:val="20"/>
          <w:lang w:eastAsia="en-US"/>
        </w:rPr>
        <w:t>3 až 5 týchto</w:t>
      </w:r>
      <w:r w:rsidRPr="00793881">
        <w:rPr>
          <w:rFonts w:ascii="Arial" w:hAnsi="Arial" w:cs="Arial"/>
          <w:noProof/>
          <w:sz w:val="20"/>
          <w:szCs w:val="20"/>
          <w:lang w:eastAsia="en-US"/>
        </w:rPr>
        <w:t xml:space="preserve"> SP, ktoré nebudú obsahovať žiadne obmedzenia alebo výhrady v rozpore s požiadavkami a podmienkami uvedenými </w:t>
      </w:r>
      <w:r w:rsidRPr="00793881">
        <w:rPr>
          <w:rFonts w:ascii="Arial" w:hAnsi="Arial" w:cs="Arial"/>
          <w:bCs/>
          <w:noProof/>
          <w:sz w:val="20"/>
          <w:szCs w:val="20"/>
          <w:lang w:eastAsia="en-US"/>
        </w:rPr>
        <w:t xml:space="preserve">v Oznámení </w:t>
      </w:r>
      <w:r w:rsidRPr="00793881">
        <w:rPr>
          <w:rFonts w:ascii="Arial" w:hAnsi="Arial" w:cs="Arial"/>
          <w:noProof/>
          <w:sz w:val="20"/>
          <w:szCs w:val="20"/>
          <w:lang w:eastAsia="en-US"/>
        </w:rPr>
        <w:t xml:space="preserve">a v týchto </w:t>
      </w:r>
      <w:r>
        <w:rPr>
          <w:rFonts w:ascii="Arial" w:hAnsi="Arial" w:cs="Arial"/>
          <w:noProof/>
          <w:sz w:val="20"/>
          <w:szCs w:val="20"/>
          <w:lang w:eastAsia="en-US"/>
        </w:rPr>
        <w:t xml:space="preserve">SP </w:t>
      </w:r>
      <w:r w:rsidRPr="00793881">
        <w:rPr>
          <w:rFonts w:ascii="Arial" w:hAnsi="Arial" w:cs="Arial"/>
          <w:noProof/>
          <w:sz w:val="20"/>
          <w:szCs w:val="20"/>
          <w:lang w:eastAsia="en-US"/>
        </w:rPr>
        <w:t>a ani také skutočnosti, ktoré sú v rozpore so všeobecne záväznými právnymi predpismi platnými a účinnými na území SR, inak bude</w:t>
      </w:r>
      <w:r>
        <w:rPr>
          <w:rFonts w:ascii="Arial" w:hAnsi="Arial" w:cs="Arial"/>
          <w:noProof/>
          <w:sz w:val="20"/>
          <w:szCs w:val="20"/>
          <w:lang w:eastAsia="en-US"/>
        </w:rPr>
        <w:t xml:space="preserve"> </w:t>
      </w:r>
      <w:r w:rsidRPr="00793881">
        <w:rPr>
          <w:rFonts w:ascii="Arial" w:hAnsi="Arial" w:cs="Arial"/>
          <w:noProof/>
          <w:sz w:val="20"/>
          <w:szCs w:val="20"/>
          <w:lang w:eastAsia="en-US"/>
        </w:rPr>
        <w:t>ponuka uchádzača</w:t>
      </w:r>
      <w:r>
        <w:rPr>
          <w:rFonts w:ascii="Arial" w:hAnsi="Arial" w:cs="Arial"/>
          <w:noProof/>
          <w:sz w:val="20"/>
          <w:szCs w:val="20"/>
          <w:lang w:eastAsia="en-US"/>
        </w:rPr>
        <w:t xml:space="preserve"> </w:t>
      </w:r>
      <w:r w:rsidRPr="00793881">
        <w:rPr>
          <w:rFonts w:ascii="Arial" w:hAnsi="Arial" w:cs="Arial"/>
          <w:noProof/>
          <w:sz w:val="20"/>
          <w:szCs w:val="20"/>
          <w:lang w:eastAsia="en-US"/>
        </w:rPr>
        <w:t>z verejného obstarávania vylúčená.</w:t>
      </w:r>
    </w:p>
    <w:p w14:paraId="6F486C86" w14:textId="77777777" w:rsidR="00D1154F" w:rsidRDefault="00D1154F" w:rsidP="00D1154F">
      <w:pPr>
        <w:tabs>
          <w:tab w:val="left" w:pos="3402"/>
        </w:tabs>
        <w:autoSpaceDE w:val="0"/>
        <w:autoSpaceDN w:val="0"/>
        <w:ind w:left="3686" w:hanging="851"/>
        <w:jc w:val="both"/>
        <w:rPr>
          <w:rFonts w:ascii="Arial" w:hAnsi="Arial" w:cs="Arial"/>
          <w:noProof/>
          <w:sz w:val="20"/>
          <w:szCs w:val="20"/>
          <w:lang w:eastAsia="en-US"/>
        </w:rPr>
      </w:pPr>
      <w:r>
        <w:rPr>
          <w:rFonts w:ascii="Arial" w:hAnsi="Arial" w:cs="Arial"/>
          <w:noProof/>
          <w:sz w:val="20"/>
          <w:szCs w:val="20"/>
          <w:lang w:eastAsia="en-US"/>
        </w:rPr>
        <w:tab/>
        <w:t>1.</w:t>
      </w:r>
      <w:r>
        <w:rPr>
          <w:rFonts w:ascii="Arial" w:hAnsi="Arial" w:cs="Arial"/>
          <w:noProof/>
          <w:sz w:val="20"/>
          <w:szCs w:val="20"/>
          <w:lang w:eastAsia="en-US"/>
        </w:rPr>
        <w:tab/>
      </w:r>
      <w:r w:rsidRPr="00F34557">
        <w:rPr>
          <w:rFonts w:ascii="Arial" w:hAnsi="Arial" w:cs="Arial"/>
          <w:noProof/>
          <w:sz w:val="20"/>
          <w:szCs w:val="20"/>
          <w:lang w:eastAsia="en-US"/>
        </w:rPr>
        <w:t xml:space="preserve">Návrh </w:t>
      </w:r>
      <w:r>
        <w:rPr>
          <w:rFonts w:ascii="Arial" w:hAnsi="Arial" w:cs="Arial"/>
          <w:noProof/>
          <w:sz w:val="20"/>
          <w:szCs w:val="20"/>
          <w:lang w:eastAsia="en-US"/>
        </w:rPr>
        <w:t>z</w:t>
      </w:r>
      <w:r w:rsidRPr="00F34557">
        <w:rPr>
          <w:rFonts w:ascii="Arial" w:hAnsi="Arial" w:cs="Arial"/>
          <w:noProof/>
          <w:sz w:val="20"/>
          <w:szCs w:val="20"/>
          <w:lang w:eastAsia="en-US"/>
        </w:rPr>
        <w:t>mluvy musí byť podpísaný uchádzačom, jeho štatutárnym orgánom alebo členom štatutárneho orgánu alebo iným zástupcom uchádzača, ktorý je oprávnený konať v mene uchádzača v záväzkových vzťahoch.</w:t>
      </w:r>
    </w:p>
    <w:p w14:paraId="487848B7" w14:textId="07822297" w:rsidR="00D1154F" w:rsidRDefault="00D1154F" w:rsidP="00D1154F">
      <w:pPr>
        <w:tabs>
          <w:tab w:val="left" w:pos="3402"/>
        </w:tabs>
        <w:autoSpaceDE w:val="0"/>
        <w:autoSpaceDN w:val="0"/>
        <w:ind w:left="3686" w:hanging="851"/>
        <w:jc w:val="both"/>
        <w:rPr>
          <w:rFonts w:ascii="Arial" w:hAnsi="Arial" w:cs="Arial"/>
          <w:noProof/>
          <w:sz w:val="20"/>
          <w:szCs w:val="20"/>
        </w:rPr>
      </w:pPr>
      <w:r>
        <w:rPr>
          <w:rFonts w:ascii="Arial" w:hAnsi="Arial" w:cs="Arial"/>
          <w:noProof/>
          <w:sz w:val="20"/>
          <w:szCs w:val="20"/>
        </w:rPr>
        <w:tab/>
        <w:t>2.</w:t>
      </w:r>
      <w:r>
        <w:rPr>
          <w:rFonts w:ascii="Arial" w:hAnsi="Arial" w:cs="Arial"/>
          <w:noProof/>
          <w:sz w:val="20"/>
          <w:szCs w:val="20"/>
        </w:rPr>
        <w:tab/>
      </w:r>
      <w:r w:rsidRPr="00500CFC">
        <w:rPr>
          <w:rFonts w:ascii="Arial" w:hAnsi="Arial" w:cs="Arial"/>
          <w:noProof/>
          <w:sz w:val="20"/>
          <w:szCs w:val="20"/>
        </w:rPr>
        <w:t xml:space="preserve">V prípade, ak ponuku predkladá skupina dodávateľov, </w:t>
      </w:r>
      <w:r>
        <w:rPr>
          <w:rFonts w:ascii="Arial" w:hAnsi="Arial" w:cs="Arial"/>
          <w:noProof/>
          <w:sz w:val="20"/>
          <w:szCs w:val="20"/>
        </w:rPr>
        <w:t xml:space="preserve">v návrhu zmluvy musia byť uvedení všetci členovia skupiny dodávateľov a </w:t>
      </w:r>
      <w:r w:rsidRPr="00500CFC">
        <w:rPr>
          <w:rFonts w:ascii="Arial" w:hAnsi="Arial" w:cs="Arial"/>
          <w:noProof/>
          <w:sz w:val="20"/>
          <w:szCs w:val="20"/>
        </w:rPr>
        <w:t xml:space="preserve">musí byť podpísaný všetkými členmi skupiny </w:t>
      </w:r>
      <w:r>
        <w:rPr>
          <w:rFonts w:ascii="Arial" w:hAnsi="Arial" w:cs="Arial"/>
          <w:noProof/>
          <w:sz w:val="20"/>
          <w:szCs w:val="20"/>
        </w:rPr>
        <w:t xml:space="preserve">dodávateľov </w:t>
      </w:r>
      <w:r w:rsidRPr="00500CFC">
        <w:rPr>
          <w:rFonts w:ascii="Arial" w:hAnsi="Arial" w:cs="Arial"/>
          <w:noProof/>
          <w:sz w:val="20"/>
          <w:szCs w:val="20"/>
        </w:rPr>
        <w:t>alebo osobou/</w:t>
      </w:r>
      <w:r>
        <w:rPr>
          <w:rFonts w:ascii="Arial" w:hAnsi="Arial" w:cs="Arial"/>
          <w:noProof/>
          <w:sz w:val="20"/>
          <w:szCs w:val="20"/>
        </w:rPr>
        <w:t xml:space="preserve"> </w:t>
      </w:r>
      <w:r w:rsidRPr="00500CFC">
        <w:rPr>
          <w:rFonts w:ascii="Arial" w:hAnsi="Arial" w:cs="Arial"/>
          <w:noProof/>
          <w:sz w:val="20"/>
          <w:szCs w:val="20"/>
        </w:rPr>
        <w:t>osobami oprávnen</w:t>
      </w:r>
      <w:r>
        <w:rPr>
          <w:rFonts w:ascii="Arial" w:hAnsi="Arial" w:cs="Arial"/>
          <w:noProof/>
          <w:sz w:val="20"/>
          <w:szCs w:val="20"/>
        </w:rPr>
        <w:t>ou/-</w:t>
      </w:r>
      <w:r w:rsidRPr="00500CFC">
        <w:rPr>
          <w:rFonts w:ascii="Arial" w:hAnsi="Arial" w:cs="Arial"/>
          <w:noProof/>
          <w:sz w:val="20"/>
          <w:szCs w:val="20"/>
        </w:rPr>
        <w:t>ými konať v danej veci za každého člena skupiny</w:t>
      </w:r>
      <w:r>
        <w:rPr>
          <w:rFonts w:ascii="Arial" w:hAnsi="Arial" w:cs="Arial"/>
          <w:noProof/>
          <w:sz w:val="20"/>
          <w:szCs w:val="20"/>
        </w:rPr>
        <w:t xml:space="preserve"> dodávateľov</w:t>
      </w:r>
      <w:r w:rsidRPr="00500CFC">
        <w:rPr>
          <w:rFonts w:ascii="Arial" w:hAnsi="Arial" w:cs="Arial"/>
          <w:noProof/>
          <w:sz w:val="20"/>
          <w:szCs w:val="20"/>
        </w:rPr>
        <w:t>.</w:t>
      </w:r>
    </w:p>
    <w:p w14:paraId="498A6E05" w14:textId="5B65EC68" w:rsidR="00D1154F" w:rsidRPr="00C941BA" w:rsidRDefault="00D1154F" w:rsidP="00D1154F">
      <w:pPr>
        <w:tabs>
          <w:tab w:val="left" w:pos="3402"/>
        </w:tabs>
        <w:autoSpaceDE w:val="0"/>
        <w:autoSpaceDN w:val="0"/>
        <w:ind w:left="3686" w:hanging="851"/>
        <w:jc w:val="both"/>
        <w:rPr>
          <w:rFonts w:ascii="Arial" w:hAnsi="Arial" w:cs="Arial"/>
          <w:noProof/>
          <w:sz w:val="20"/>
          <w:szCs w:val="20"/>
          <w:lang w:eastAsia="en-US"/>
        </w:rPr>
      </w:pPr>
      <w:r>
        <w:rPr>
          <w:rFonts w:ascii="Arial" w:hAnsi="Arial" w:cs="Arial"/>
          <w:noProof/>
          <w:sz w:val="20"/>
          <w:szCs w:val="20"/>
          <w:lang w:eastAsia="en-US"/>
        </w:rPr>
        <w:tab/>
        <w:t>3.</w:t>
      </w:r>
      <w:r>
        <w:rPr>
          <w:rFonts w:ascii="Arial" w:hAnsi="Arial" w:cs="Arial"/>
          <w:noProof/>
          <w:sz w:val="20"/>
          <w:szCs w:val="20"/>
          <w:lang w:eastAsia="en-US"/>
        </w:rPr>
        <w:tab/>
      </w:r>
      <w:r w:rsidRPr="00C941BA">
        <w:rPr>
          <w:rFonts w:ascii="Arial" w:hAnsi="Arial" w:cs="Arial"/>
          <w:noProof/>
          <w:sz w:val="20"/>
          <w:szCs w:val="20"/>
          <w:lang w:eastAsia="en-US"/>
        </w:rPr>
        <w:t>Príloh</w:t>
      </w:r>
      <w:r>
        <w:rPr>
          <w:rFonts w:ascii="Arial" w:hAnsi="Arial" w:cs="Arial"/>
          <w:noProof/>
          <w:sz w:val="20"/>
          <w:szCs w:val="20"/>
          <w:lang w:eastAsia="en-US"/>
        </w:rPr>
        <w:t>y</w:t>
      </w:r>
      <w:r w:rsidRPr="00C941BA">
        <w:rPr>
          <w:rFonts w:ascii="Arial" w:hAnsi="Arial" w:cs="Arial"/>
          <w:noProof/>
          <w:sz w:val="20"/>
          <w:szCs w:val="20"/>
          <w:lang w:eastAsia="en-US"/>
        </w:rPr>
        <w:t xml:space="preserve"> č. </w:t>
      </w:r>
      <w:r>
        <w:rPr>
          <w:rFonts w:ascii="Arial" w:hAnsi="Arial" w:cs="Arial"/>
          <w:noProof/>
          <w:sz w:val="20"/>
          <w:szCs w:val="20"/>
          <w:lang w:eastAsia="en-US"/>
        </w:rPr>
        <w:t>1, č. 2 a</w:t>
      </w:r>
      <w:r w:rsidRPr="00C941BA">
        <w:rPr>
          <w:rFonts w:ascii="Arial" w:hAnsi="Arial" w:cs="Arial"/>
          <w:noProof/>
          <w:sz w:val="20"/>
          <w:szCs w:val="20"/>
          <w:lang w:eastAsia="en-US"/>
        </w:rPr>
        <w:t xml:space="preserve"> č. 3</w:t>
      </w:r>
      <w:r w:rsidR="00326A85">
        <w:rPr>
          <w:rFonts w:ascii="Arial" w:hAnsi="Arial" w:cs="Arial"/>
          <w:noProof/>
          <w:sz w:val="20"/>
          <w:szCs w:val="20"/>
          <w:lang w:eastAsia="en-US"/>
        </w:rPr>
        <w:t>.1</w:t>
      </w:r>
      <w:r w:rsidRPr="00C941BA">
        <w:rPr>
          <w:rFonts w:ascii="Arial" w:hAnsi="Arial" w:cs="Arial"/>
          <w:noProof/>
          <w:sz w:val="20"/>
          <w:szCs w:val="20"/>
          <w:lang w:eastAsia="en-US"/>
        </w:rPr>
        <w:t xml:space="preserve"> </w:t>
      </w:r>
      <w:r w:rsidR="00326A85">
        <w:rPr>
          <w:rFonts w:ascii="Arial" w:hAnsi="Arial" w:cs="Arial"/>
          <w:noProof/>
          <w:sz w:val="20"/>
          <w:szCs w:val="20"/>
          <w:lang w:eastAsia="en-US"/>
        </w:rPr>
        <w:t>a 3.2</w:t>
      </w:r>
      <w:r w:rsidR="004F6F87">
        <w:rPr>
          <w:rFonts w:ascii="Arial" w:hAnsi="Arial" w:cs="Arial"/>
          <w:noProof/>
          <w:sz w:val="20"/>
          <w:szCs w:val="20"/>
          <w:lang w:eastAsia="en-US"/>
        </w:rPr>
        <w:t xml:space="preserve"> </w:t>
      </w:r>
      <w:r w:rsidRPr="00C941BA">
        <w:rPr>
          <w:rFonts w:ascii="Arial" w:hAnsi="Arial" w:cs="Arial"/>
          <w:noProof/>
          <w:sz w:val="20"/>
          <w:szCs w:val="20"/>
          <w:lang w:eastAsia="en-US"/>
        </w:rPr>
        <w:t xml:space="preserve">uvedené v bode </w:t>
      </w:r>
      <w:r>
        <w:rPr>
          <w:rFonts w:ascii="Arial" w:hAnsi="Arial" w:cs="Arial"/>
          <w:noProof/>
          <w:sz w:val="20"/>
          <w:szCs w:val="20"/>
          <w:lang w:eastAsia="en-US"/>
        </w:rPr>
        <w:t>1</w:t>
      </w:r>
      <w:r w:rsidRPr="00C941BA">
        <w:rPr>
          <w:rFonts w:ascii="Arial" w:hAnsi="Arial" w:cs="Arial"/>
          <w:noProof/>
          <w:sz w:val="20"/>
          <w:szCs w:val="20"/>
          <w:lang w:eastAsia="en-US"/>
        </w:rPr>
        <w:t>5</w:t>
      </w:r>
      <w:r>
        <w:rPr>
          <w:rFonts w:ascii="Arial" w:hAnsi="Arial" w:cs="Arial"/>
          <w:noProof/>
          <w:sz w:val="20"/>
          <w:szCs w:val="20"/>
          <w:lang w:eastAsia="en-US"/>
        </w:rPr>
        <w:t xml:space="preserve"> Č</w:t>
      </w:r>
      <w:r w:rsidRPr="00C941BA">
        <w:rPr>
          <w:rFonts w:ascii="Arial" w:hAnsi="Arial" w:cs="Arial"/>
          <w:noProof/>
          <w:sz w:val="20"/>
          <w:szCs w:val="20"/>
          <w:lang w:eastAsia="en-US"/>
        </w:rPr>
        <w:t>as</w:t>
      </w:r>
      <w:r>
        <w:rPr>
          <w:rFonts w:ascii="Arial" w:hAnsi="Arial" w:cs="Arial"/>
          <w:noProof/>
          <w:sz w:val="20"/>
          <w:szCs w:val="20"/>
          <w:lang w:eastAsia="en-US"/>
        </w:rPr>
        <w:t>ť</w:t>
      </w:r>
      <w:r w:rsidRPr="00C941BA">
        <w:rPr>
          <w:rFonts w:ascii="Arial" w:hAnsi="Arial" w:cs="Arial"/>
          <w:noProof/>
          <w:sz w:val="20"/>
          <w:szCs w:val="20"/>
          <w:lang w:eastAsia="en-US"/>
        </w:rPr>
        <w:t xml:space="preserve"> 1 Zväz</w:t>
      </w:r>
      <w:r>
        <w:rPr>
          <w:rFonts w:ascii="Arial" w:hAnsi="Arial" w:cs="Arial"/>
          <w:noProof/>
          <w:sz w:val="20"/>
          <w:szCs w:val="20"/>
          <w:lang w:eastAsia="en-US"/>
        </w:rPr>
        <w:t>o</w:t>
      </w:r>
      <w:r w:rsidRPr="00C941BA">
        <w:rPr>
          <w:rFonts w:ascii="Arial" w:hAnsi="Arial" w:cs="Arial"/>
          <w:noProof/>
          <w:sz w:val="20"/>
          <w:szCs w:val="20"/>
          <w:lang w:eastAsia="en-US"/>
        </w:rPr>
        <w:t xml:space="preserve">k 2 týchto SP.                                                                                                                                                                                                                               </w:t>
      </w:r>
    </w:p>
    <w:p w14:paraId="5EAB91FA" w14:textId="77777777" w:rsidR="00D1154F" w:rsidRPr="00F34557" w:rsidRDefault="00D1154F" w:rsidP="00D1154F">
      <w:pPr>
        <w:autoSpaceDE w:val="0"/>
        <w:autoSpaceDN w:val="0"/>
        <w:ind w:left="3402" w:hanging="567"/>
        <w:jc w:val="both"/>
        <w:rPr>
          <w:rFonts w:ascii="Arial" w:hAnsi="Arial" w:cs="Arial"/>
          <w:noProof/>
          <w:sz w:val="20"/>
          <w:szCs w:val="20"/>
          <w:lang w:eastAsia="en-US"/>
        </w:rPr>
      </w:pPr>
      <w:r>
        <w:rPr>
          <w:rFonts w:ascii="Arial" w:hAnsi="Arial" w:cs="Arial"/>
          <w:noProof/>
          <w:sz w:val="20"/>
          <w:szCs w:val="20"/>
          <w:lang w:eastAsia="en-US"/>
        </w:rPr>
        <w:t>(</w:t>
      </w:r>
      <w:r w:rsidRPr="00F34557">
        <w:rPr>
          <w:rFonts w:ascii="Arial" w:hAnsi="Arial" w:cs="Arial"/>
          <w:noProof/>
          <w:sz w:val="20"/>
          <w:szCs w:val="20"/>
          <w:lang w:eastAsia="en-US"/>
        </w:rPr>
        <w:t>b)</w:t>
      </w:r>
      <w:r w:rsidRPr="00F34557">
        <w:rPr>
          <w:rFonts w:ascii="Arial" w:hAnsi="Arial" w:cs="Arial"/>
          <w:noProof/>
          <w:sz w:val="20"/>
          <w:szCs w:val="20"/>
          <w:lang w:eastAsia="en-US"/>
        </w:rPr>
        <w:tab/>
        <w:t>Ponukový list</w:t>
      </w:r>
      <w:r w:rsidRPr="002F6F01">
        <w:rPr>
          <w:rFonts w:ascii="Arial" w:hAnsi="Arial" w:cs="Arial"/>
          <w:noProof/>
          <w:sz w:val="20"/>
          <w:szCs w:val="20"/>
          <w:lang w:eastAsia="en-US"/>
        </w:rPr>
        <w:t xml:space="preserve"> (Zväzok 1</w:t>
      </w:r>
      <w:r>
        <w:rPr>
          <w:rFonts w:ascii="Arial" w:hAnsi="Arial" w:cs="Arial"/>
          <w:noProof/>
          <w:sz w:val="20"/>
          <w:szCs w:val="20"/>
          <w:lang w:eastAsia="en-US"/>
        </w:rPr>
        <w:t>,</w:t>
      </w:r>
      <w:r w:rsidRPr="002F6F01">
        <w:rPr>
          <w:rFonts w:ascii="Arial" w:hAnsi="Arial" w:cs="Arial"/>
          <w:noProof/>
          <w:sz w:val="20"/>
          <w:szCs w:val="20"/>
          <w:lang w:eastAsia="en-US"/>
        </w:rPr>
        <w:t xml:space="preserve"> Príloha B1</w:t>
      </w:r>
      <w:r>
        <w:rPr>
          <w:rFonts w:ascii="Arial" w:hAnsi="Arial" w:cs="Arial"/>
          <w:noProof/>
          <w:sz w:val="20"/>
          <w:szCs w:val="20"/>
          <w:lang w:eastAsia="en-US"/>
        </w:rPr>
        <w:t xml:space="preserve"> súťažných podkladov</w:t>
      </w:r>
      <w:r w:rsidRPr="002F6F01">
        <w:rPr>
          <w:rFonts w:ascii="Arial" w:hAnsi="Arial" w:cs="Arial"/>
          <w:noProof/>
          <w:sz w:val="20"/>
          <w:szCs w:val="20"/>
          <w:lang w:eastAsia="en-US"/>
        </w:rPr>
        <w:t>)</w:t>
      </w:r>
    </w:p>
    <w:p w14:paraId="770C0DB1" w14:textId="721CADBA" w:rsidR="00D1154F" w:rsidRPr="002F6F01" w:rsidRDefault="00D1154F" w:rsidP="00D1154F">
      <w:pPr>
        <w:autoSpaceDE w:val="0"/>
        <w:autoSpaceDN w:val="0"/>
        <w:ind w:left="3402" w:hanging="567"/>
        <w:jc w:val="both"/>
        <w:rPr>
          <w:rFonts w:ascii="Arial" w:hAnsi="Arial" w:cs="Arial"/>
          <w:noProof/>
          <w:sz w:val="20"/>
          <w:szCs w:val="20"/>
          <w:lang w:eastAsia="en-US"/>
        </w:rPr>
      </w:pPr>
      <w:bookmarkStart w:id="11" w:name="_Hlk161919670"/>
      <w:r w:rsidRPr="00F34557">
        <w:rPr>
          <w:rFonts w:ascii="Arial" w:hAnsi="Arial" w:cs="Arial"/>
          <w:noProof/>
          <w:sz w:val="20"/>
          <w:szCs w:val="20"/>
          <w:lang w:eastAsia="en-US"/>
        </w:rPr>
        <w:t>(</w:t>
      </w:r>
      <w:r w:rsidR="006770F5">
        <w:rPr>
          <w:rFonts w:ascii="Arial" w:hAnsi="Arial" w:cs="Arial"/>
          <w:noProof/>
          <w:sz w:val="20"/>
          <w:szCs w:val="20"/>
          <w:lang w:eastAsia="en-US"/>
        </w:rPr>
        <w:t>d</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t>Príloha k</w:t>
      </w:r>
      <w:r>
        <w:rPr>
          <w:rFonts w:ascii="Arial" w:hAnsi="Arial" w:cs="Arial"/>
          <w:noProof/>
          <w:sz w:val="20"/>
          <w:szCs w:val="20"/>
          <w:lang w:eastAsia="en-US"/>
        </w:rPr>
        <w:t> </w:t>
      </w:r>
      <w:r w:rsidRPr="00F34557">
        <w:rPr>
          <w:rFonts w:ascii="Arial" w:hAnsi="Arial" w:cs="Arial"/>
          <w:noProof/>
          <w:sz w:val="20"/>
          <w:szCs w:val="20"/>
          <w:lang w:eastAsia="en-US"/>
        </w:rPr>
        <w:t>ponuke</w:t>
      </w:r>
      <w:r>
        <w:rPr>
          <w:rFonts w:ascii="Arial" w:hAnsi="Arial" w:cs="Arial"/>
          <w:noProof/>
          <w:sz w:val="20"/>
          <w:szCs w:val="20"/>
          <w:lang w:eastAsia="en-US"/>
        </w:rPr>
        <w:t xml:space="preserve"> </w:t>
      </w:r>
      <w:r w:rsidRPr="002F6F01">
        <w:rPr>
          <w:rFonts w:ascii="Arial" w:hAnsi="Arial" w:cs="Arial"/>
          <w:noProof/>
          <w:sz w:val="20"/>
          <w:szCs w:val="20"/>
          <w:lang w:eastAsia="en-US"/>
        </w:rPr>
        <w:t xml:space="preserve">(Zväzok 2, Časť 3 </w:t>
      </w:r>
      <w:r>
        <w:rPr>
          <w:rFonts w:ascii="Arial" w:hAnsi="Arial" w:cs="Arial"/>
          <w:noProof/>
          <w:sz w:val="20"/>
          <w:szCs w:val="20"/>
          <w:lang w:eastAsia="en-US"/>
        </w:rPr>
        <w:t>súťažných podkladov</w:t>
      </w:r>
      <w:r w:rsidRPr="002F6F01">
        <w:rPr>
          <w:rFonts w:ascii="Arial" w:hAnsi="Arial" w:cs="Arial"/>
          <w:noProof/>
          <w:sz w:val="20"/>
          <w:szCs w:val="20"/>
          <w:lang w:eastAsia="en-US"/>
        </w:rPr>
        <w:t>)</w:t>
      </w:r>
    </w:p>
    <w:bookmarkEnd w:id="11"/>
    <w:p w14:paraId="24763265" w14:textId="5D8621DA" w:rsidR="00D1154F" w:rsidRDefault="00D1154F" w:rsidP="00D1154F">
      <w:pPr>
        <w:autoSpaceDE w:val="0"/>
        <w:autoSpaceDN w:val="0"/>
        <w:ind w:left="3402" w:hanging="567"/>
        <w:jc w:val="both"/>
        <w:rPr>
          <w:rFonts w:ascii="Arial" w:hAnsi="Arial" w:cs="Arial"/>
          <w:noProof/>
          <w:sz w:val="20"/>
          <w:szCs w:val="20"/>
          <w:lang w:eastAsia="en-US"/>
        </w:rPr>
      </w:pPr>
      <w:r w:rsidRPr="00F34557">
        <w:rPr>
          <w:rFonts w:ascii="Arial" w:hAnsi="Arial" w:cs="Arial"/>
          <w:noProof/>
          <w:sz w:val="20"/>
          <w:szCs w:val="20"/>
          <w:lang w:eastAsia="en-US"/>
        </w:rPr>
        <w:t>(</w:t>
      </w:r>
      <w:r w:rsidR="006770F5">
        <w:rPr>
          <w:rFonts w:ascii="Arial" w:hAnsi="Arial" w:cs="Arial"/>
          <w:noProof/>
          <w:sz w:val="20"/>
          <w:szCs w:val="20"/>
          <w:lang w:eastAsia="en-US"/>
        </w:rPr>
        <w:t>e</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t>Osobitné zmluvné podmienky</w:t>
      </w:r>
      <w:r>
        <w:rPr>
          <w:rFonts w:ascii="Arial" w:hAnsi="Arial" w:cs="Arial"/>
          <w:noProof/>
          <w:sz w:val="20"/>
          <w:szCs w:val="20"/>
          <w:lang w:eastAsia="en-US"/>
        </w:rPr>
        <w:t xml:space="preserve"> </w:t>
      </w:r>
      <w:r w:rsidRPr="00917636">
        <w:rPr>
          <w:rFonts w:ascii="Arial" w:hAnsi="Arial" w:cs="Arial"/>
          <w:noProof/>
          <w:sz w:val="20"/>
          <w:szCs w:val="20"/>
          <w:lang w:eastAsia="en-US"/>
        </w:rPr>
        <w:t xml:space="preserve">(Zväzok 2, Časť 2.2 </w:t>
      </w:r>
      <w:r>
        <w:rPr>
          <w:rFonts w:ascii="Arial" w:hAnsi="Arial" w:cs="Arial"/>
          <w:noProof/>
          <w:sz w:val="20"/>
          <w:szCs w:val="20"/>
          <w:lang w:eastAsia="en-US"/>
        </w:rPr>
        <w:t>súťažných podkladov</w:t>
      </w:r>
      <w:r w:rsidRPr="00917636">
        <w:rPr>
          <w:rFonts w:ascii="Arial" w:hAnsi="Arial" w:cs="Arial"/>
          <w:noProof/>
          <w:sz w:val="20"/>
          <w:szCs w:val="20"/>
          <w:lang w:eastAsia="en-US"/>
        </w:rPr>
        <w:t>)</w:t>
      </w:r>
    </w:p>
    <w:p w14:paraId="05754B7C" w14:textId="0A62D670" w:rsidR="00C017B5" w:rsidRPr="00F34557" w:rsidRDefault="00C017B5" w:rsidP="00D1154F">
      <w:pPr>
        <w:autoSpaceDE w:val="0"/>
        <w:autoSpaceDN w:val="0"/>
        <w:ind w:left="3402" w:hanging="567"/>
        <w:jc w:val="both"/>
        <w:rPr>
          <w:rFonts w:ascii="Arial" w:hAnsi="Arial" w:cs="Arial"/>
          <w:noProof/>
          <w:sz w:val="20"/>
          <w:szCs w:val="20"/>
          <w:lang w:eastAsia="en-US"/>
        </w:rPr>
      </w:pPr>
      <w:r w:rsidRPr="00F34557">
        <w:rPr>
          <w:rFonts w:ascii="Arial" w:hAnsi="Arial" w:cs="Arial"/>
          <w:noProof/>
          <w:sz w:val="20"/>
          <w:szCs w:val="20"/>
          <w:lang w:eastAsia="en-US"/>
        </w:rPr>
        <w:t>(</w:t>
      </w:r>
      <w:r>
        <w:rPr>
          <w:rFonts w:ascii="Arial" w:hAnsi="Arial" w:cs="Arial"/>
          <w:noProof/>
          <w:sz w:val="20"/>
          <w:szCs w:val="20"/>
          <w:lang w:eastAsia="en-US"/>
        </w:rPr>
        <w:t>h</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r>
      <w:r w:rsidRPr="00C017B5">
        <w:rPr>
          <w:rFonts w:ascii="Arial" w:hAnsi="Arial" w:cs="Arial"/>
          <w:noProof/>
          <w:sz w:val="20"/>
          <w:szCs w:val="20"/>
          <w:lang w:eastAsia="en-US"/>
        </w:rPr>
        <w:t>Predbežné technické riešenie (Zväzok 1 súťažných podkladov)</w:t>
      </w:r>
    </w:p>
    <w:p w14:paraId="6578002A" w14:textId="1394B712" w:rsidR="00D1154F" w:rsidRDefault="00D1154F" w:rsidP="00D1154F">
      <w:pPr>
        <w:tabs>
          <w:tab w:val="left" w:pos="2835"/>
        </w:tabs>
        <w:autoSpaceDE w:val="0"/>
        <w:autoSpaceDN w:val="0"/>
        <w:ind w:left="3402" w:hanging="1134"/>
        <w:jc w:val="both"/>
        <w:rPr>
          <w:rFonts w:ascii="Arial" w:hAnsi="Arial" w:cs="Arial"/>
          <w:noProof/>
          <w:sz w:val="20"/>
          <w:szCs w:val="20"/>
          <w:lang w:eastAsia="en-US"/>
        </w:rPr>
      </w:pPr>
      <w:r w:rsidRPr="00F34557">
        <w:rPr>
          <w:rFonts w:ascii="Arial" w:hAnsi="Arial" w:cs="Arial"/>
          <w:noProof/>
          <w:sz w:val="20"/>
          <w:szCs w:val="20"/>
          <w:lang w:eastAsia="en-US"/>
        </w:rPr>
        <w:tab/>
        <w:t>(</w:t>
      </w:r>
      <w:r w:rsidR="006770F5">
        <w:rPr>
          <w:rFonts w:ascii="Arial" w:hAnsi="Arial" w:cs="Arial"/>
          <w:noProof/>
          <w:sz w:val="20"/>
          <w:szCs w:val="20"/>
          <w:lang w:eastAsia="en-US"/>
        </w:rPr>
        <w:t>i</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t>Cenová časť (</w:t>
      </w:r>
      <w:r w:rsidR="006770F5" w:rsidRPr="006770F5">
        <w:rPr>
          <w:rFonts w:ascii="Arial" w:hAnsi="Arial" w:cs="Arial"/>
          <w:noProof/>
          <w:sz w:val="20"/>
          <w:szCs w:val="20"/>
          <w:lang w:eastAsia="en-US"/>
        </w:rPr>
        <w:t>Zväzok 4</w:t>
      </w:r>
      <w:r w:rsidR="00C017B5">
        <w:rPr>
          <w:rFonts w:ascii="Arial" w:hAnsi="Arial" w:cs="Arial"/>
          <w:noProof/>
          <w:sz w:val="20"/>
          <w:szCs w:val="20"/>
          <w:lang w:eastAsia="en-US"/>
        </w:rPr>
        <w:t xml:space="preserve">, časť 2 </w:t>
      </w:r>
      <w:r w:rsidR="006770F5" w:rsidRPr="006770F5">
        <w:rPr>
          <w:rFonts w:ascii="Arial" w:hAnsi="Arial" w:cs="Arial"/>
          <w:noProof/>
          <w:sz w:val="20"/>
          <w:szCs w:val="20"/>
          <w:lang w:eastAsia="en-US"/>
        </w:rPr>
        <w:t>súťažných podkladov</w:t>
      </w:r>
      <w:r>
        <w:rPr>
          <w:rFonts w:ascii="Arial" w:hAnsi="Arial" w:cs="Arial"/>
          <w:noProof/>
          <w:sz w:val="20"/>
          <w:szCs w:val="20"/>
          <w:lang w:eastAsia="en-US"/>
        </w:rPr>
        <w:t xml:space="preserve">) podľa bodu </w:t>
      </w:r>
      <w:r w:rsidR="00AC6320" w:rsidRPr="00C32920">
        <w:rPr>
          <w:rFonts w:ascii="Arial" w:hAnsi="Arial" w:cs="Arial"/>
          <w:noProof/>
          <w:sz w:val="20"/>
          <w:szCs w:val="20"/>
          <w:lang w:eastAsia="en-US"/>
        </w:rPr>
        <w:t>20</w:t>
      </w:r>
      <w:r w:rsidRPr="00C32920">
        <w:rPr>
          <w:rFonts w:ascii="Arial" w:hAnsi="Arial" w:cs="Arial"/>
          <w:noProof/>
          <w:sz w:val="20"/>
          <w:szCs w:val="20"/>
          <w:lang w:eastAsia="en-US"/>
        </w:rPr>
        <w:t>.1.8</w:t>
      </w:r>
      <w:r w:rsidR="00AC6320" w:rsidRPr="00C32920">
        <w:rPr>
          <w:rFonts w:ascii="Arial" w:hAnsi="Arial" w:cs="Arial"/>
          <w:noProof/>
          <w:sz w:val="20"/>
          <w:szCs w:val="20"/>
          <w:lang w:eastAsia="en-US"/>
        </w:rPr>
        <w:t>.</w:t>
      </w:r>
      <w:r w:rsidRPr="00C32920">
        <w:rPr>
          <w:rFonts w:ascii="Arial" w:hAnsi="Arial" w:cs="Arial"/>
          <w:noProof/>
          <w:sz w:val="20"/>
          <w:szCs w:val="20"/>
          <w:lang w:eastAsia="en-US"/>
        </w:rPr>
        <w:t xml:space="preserve"> Časť A.1 Zväzok</w:t>
      </w:r>
      <w:r>
        <w:rPr>
          <w:rFonts w:ascii="Arial" w:hAnsi="Arial" w:cs="Arial"/>
          <w:noProof/>
          <w:sz w:val="20"/>
          <w:szCs w:val="20"/>
          <w:lang w:eastAsia="en-US"/>
        </w:rPr>
        <w:t xml:space="preserve"> 1 týchto SP</w:t>
      </w:r>
    </w:p>
    <w:p w14:paraId="09DEC7A9" w14:textId="51993FE0" w:rsidR="00326A85" w:rsidRPr="007E3847" w:rsidRDefault="00D1154F" w:rsidP="007E3847">
      <w:pPr>
        <w:tabs>
          <w:tab w:val="left" w:pos="2835"/>
        </w:tabs>
        <w:autoSpaceDE w:val="0"/>
        <w:autoSpaceDN w:val="0"/>
        <w:ind w:left="3402" w:hanging="1134"/>
        <w:jc w:val="both"/>
        <w:rPr>
          <w:rFonts w:ascii="Arial" w:hAnsi="Arial" w:cs="Arial"/>
          <w:noProof/>
          <w:sz w:val="20"/>
          <w:szCs w:val="20"/>
          <w:lang w:eastAsia="en-US"/>
        </w:rPr>
      </w:pPr>
      <w:r w:rsidRPr="00F34557">
        <w:rPr>
          <w:rFonts w:ascii="Arial" w:hAnsi="Arial" w:cs="Arial"/>
          <w:noProof/>
          <w:sz w:val="20"/>
          <w:szCs w:val="20"/>
          <w:lang w:eastAsia="en-US"/>
        </w:rPr>
        <w:tab/>
        <w:t>(</w:t>
      </w:r>
      <w:r w:rsidR="006770F5">
        <w:rPr>
          <w:rFonts w:ascii="Arial" w:hAnsi="Arial" w:cs="Arial"/>
          <w:noProof/>
          <w:sz w:val="20"/>
          <w:szCs w:val="20"/>
          <w:lang w:eastAsia="en-US"/>
        </w:rPr>
        <w:t>k</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r>
      <w:r w:rsidRPr="00F34557">
        <w:rPr>
          <w:rFonts w:ascii="Arial" w:hAnsi="Arial" w:cs="Arial"/>
          <w:noProof/>
          <w:sz w:val="20"/>
          <w:szCs w:val="20"/>
          <w:lang w:eastAsia="en-US"/>
        </w:rPr>
        <w:tab/>
        <w:t>Ponuka Zhotoviteľa</w:t>
      </w:r>
      <w:r>
        <w:rPr>
          <w:rFonts w:ascii="Arial" w:hAnsi="Arial" w:cs="Arial"/>
          <w:noProof/>
          <w:sz w:val="20"/>
          <w:szCs w:val="20"/>
          <w:lang w:eastAsia="en-US"/>
        </w:rPr>
        <w:t>, ktorou sa rozumie ponuka predložená uchádzačom v</w:t>
      </w:r>
      <w:r w:rsidR="00326A85">
        <w:rPr>
          <w:rFonts w:ascii="Arial" w:hAnsi="Arial" w:cs="Arial"/>
          <w:noProof/>
          <w:sz w:val="20"/>
          <w:szCs w:val="20"/>
          <w:lang w:eastAsia="en-US"/>
        </w:rPr>
        <w:t> </w:t>
      </w:r>
      <w:r>
        <w:rPr>
          <w:rFonts w:ascii="Arial" w:hAnsi="Arial" w:cs="Arial"/>
          <w:noProof/>
          <w:sz w:val="20"/>
          <w:szCs w:val="20"/>
          <w:lang w:eastAsia="en-US"/>
        </w:rPr>
        <w:t>JOSEPHINE</w:t>
      </w:r>
    </w:p>
    <w:p w14:paraId="1576F97D" w14:textId="77777777" w:rsidR="006770F5" w:rsidRPr="00D1154F" w:rsidRDefault="006770F5" w:rsidP="00D1154F">
      <w:pPr>
        <w:tabs>
          <w:tab w:val="left" w:pos="2835"/>
        </w:tabs>
        <w:autoSpaceDE w:val="0"/>
        <w:autoSpaceDN w:val="0"/>
        <w:ind w:left="3402" w:hanging="1134"/>
        <w:jc w:val="both"/>
        <w:rPr>
          <w:rFonts w:ascii="Arial" w:hAnsi="Arial" w:cs="Arial"/>
          <w:noProof/>
          <w:sz w:val="20"/>
          <w:szCs w:val="20"/>
          <w:lang w:eastAsia="en-US"/>
        </w:rPr>
      </w:pPr>
    </w:p>
    <w:p w14:paraId="72C41F9F" w14:textId="7CD2996C" w:rsidR="006770F5" w:rsidRPr="006770F5" w:rsidRDefault="006770F5" w:rsidP="00677E87">
      <w:pPr>
        <w:pStyle w:val="Odsekzoznamu"/>
        <w:numPr>
          <w:ilvl w:val="3"/>
          <w:numId w:val="32"/>
        </w:numPr>
        <w:rPr>
          <w:rFonts w:ascii="Arial" w:hAnsi="Arial" w:cs="Arial"/>
          <w:sz w:val="20"/>
          <w:szCs w:val="20"/>
        </w:rPr>
      </w:pPr>
      <w:r w:rsidRPr="00F34557">
        <w:rPr>
          <w:rFonts w:ascii="Arial" w:hAnsi="Arial" w:cs="Arial"/>
          <w:b/>
          <w:noProof/>
          <w:sz w:val="20"/>
          <w:szCs w:val="20"/>
          <w:lang w:eastAsia="en-US"/>
        </w:rPr>
        <w:t>Uchádzač nepredkladá do ponuky dokumenty tvoriace zmluvu uvedené</w:t>
      </w:r>
      <w:r w:rsidRPr="00F34557">
        <w:rPr>
          <w:rFonts w:ascii="Arial" w:hAnsi="Arial" w:cs="Arial"/>
          <w:b/>
          <w:noProof/>
          <w:sz w:val="20"/>
          <w:szCs w:val="20"/>
          <w:lang w:eastAsia="en-US"/>
        </w:rPr>
        <w:tab/>
        <w:t>v</w:t>
      </w:r>
      <w:r>
        <w:rPr>
          <w:rFonts w:ascii="Arial" w:hAnsi="Arial" w:cs="Arial"/>
          <w:b/>
          <w:noProof/>
          <w:sz w:val="20"/>
          <w:szCs w:val="20"/>
          <w:lang w:eastAsia="en-US"/>
        </w:rPr>
        <w:t xml:space="preserve"> </w:t>
      </w:r>
      <w:r w:rsidRPr="00F34557">
        <w:rPr>
          <w:rFonts w:ascii="Arial" w:hAnsi="Arial" w:cs="Arial"/>
          <w:b/>
          <w:noProof/>
          <w:sz w:val="20"/>
          <w:szCs w:val="20"/>
          <w:lang w:eastAsia="en-US"/>
        </w:rPr>
        <w:t xml:space="preserve">bode 1. </w:t>
      </w:r>
      <w:r>
        <w:rPr>
          <w:rFonts w:ascii="Arial" w:hAnsi="Arial" w:cs="Arial"/>
          <w:b/>
          <w:noProof/>
          <w:sz w:val="20"/>
          <w:szCs w:val="20"/>
          <w:lang w:eastAsia="en-US"/>
        </w:rPr>
        <w:t>Č</w:t>
      </w:r>
      <w:r w:rsidRPr="00F34557">
        <w:rPr>
          <w:rFonts w:ascii="Arial" w:hAnsi="Arial" w:cs="Arial"/>
          <w:b/>
          <w:noProof/>
          <w:sz w:val="20"/>
          <w:szCs w:val="20"/>
          <w:lang w:eastAsia="en-US"/>
        </w:rPr>
        <w:t>as</w:t>
      </w:r>
      <w:r>
        <w:rPr>
          <w:rFonts w:ascii="Arial" w:hAnsi="Arial" w:cs="Arial"/>
          <w:b/>
          <w:noProof/>
          <w:sz w:val="20"/>
          <w:szCs w:val="20"/>
          <w:lang w:eastAsia="en-US"/>
        </w:rPr>
        <w:t>ť</w:t>
      </w:r>
      <w:r w:rsidRPr="00F34557">
        <w:rPr>
          <w:rFonts w:ascii="Arial" w:hAnsi="Arial" w:cs="Arial"/>
          <w:b/>
          <w:noProof/>
          <w:sz w:val="20"/>
          <w:szCs w:val="20"/>
          <w:lang w:eastAsia="en-US"/>
        </w:rPr>
        <w:t xml:space="preserve"> 1 Zväz</w:t>
      </w:r>
      <w:r>
        <w:rPr>
          <w:rFonts w:ascii="Arial" w:hAnsi="Arial" w:cs="Arial"/>
          <w:b/>
          <w:noProof/>
          <w:sz w:val="20"/>
          <w:szCs w:val="20"/>
          <w:lang w:eastAsia="en-US"/>
        </w:rPr>
        <w:t>o</w:t>
      </w:r>
      <w:r w:rsidRPr="00F34557">
        <w:rPr>
          <w:rFonts w:ascii="Arial" w:hAnsi="Arial" w:cs="Arial"/>
          <w:b/>
          <w:noProof/>
          <w:sz w:val="20"/>
          <w:szCs w:val="20"/>
          <w:lang w:eastAsia="en-US"/>
        </w:rPr>
        <w:t>k 2 týchto SP nasledovne</w:t>
      </w:r>
      <w:r w:rsidRPr="00D1154F">
        <w:rPr>
          <w:rFonts w:ascii="Arial" w:hAnsi="Arial" w:cs="Arial"/>
          <w:b/>
          <w:noProof/>
          <w:sz w:val="20"/>
          <w:szCs w:val="20"/>
          <w:lang w:eastAsia="en-US"/>
        </w:rPr>
        <w:t>:</w:t>
      </w:r>
    </w:p>
    <w:p w14:paraId="68FE03DB" w14:textId="036109CB" w:rsidR="006770F5" w:rsidRDefault="006770F5" w:rsidP="006770F5">
      <w:pPr>
        <w:autoSpaceDE w:val="0"/>
        <w:autoSpaceDN w:val="0"/>
        <w:ind w:left="3402" w:hanging="567"/>
        <w:jc w:val="both"/>
        <w:rPr>
          <w:rFonts w:ascii="Arial" w:hAnsi="Arial" w:cs="Arial"/>
          <w:noProof/>
          <w:sz w:val="20"/>
          <w:szCs w:val="20"/>
          <w:lang w:eastAsia="en-US"/>
        </w:rPr>
      </w:pPr>
      <w:r w:rsidRPr="00F34557">
        <w:rPr>
          <w:rFonts w:ascii="Arial" w:hAnsi="Arial" w:cs="Arial"/>
          <w:noProof/>
          <w:sz w:val="20"/>
          <w:szCs w:val="20"/>
          <w:lang w:eastAsia="en-US"/>
        </w:rPr>
        <w:t>(</w:t>
      </w:r>
      <w:r w:rsidR="00C017B5">
        <w:rPr>
          <w:rFonts w:ascii="Arial" w:hAnsi="Arial" w:cs="Arial"/>
          <w:noProof/>
          <w:sz w:val="20"/>
          <w:szCs w:val="20"/>
          <w:lang w:eastAsia="en-US"/>
        </w:rPr>
        <w:t>c</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r>
      <w:r w:rsidR="00C017B5" w:rsidRPr="00C017B5">
        <w:rPr>
          <w:rFonts w:ascii="Arial" w:hAnsi="Arial" w:cs="Arial"/>
          <w:noProof/>
          <w:sz w:val="20"/>
          <w:szCs w:val="20"/>
          <w:lang w:eastAsia="en-US"/>
        </w:rPr>
        <w:t>Zábezpeka na vykonanie prác  (Zväzok 2 Časť 4 súťažných podkladov</w:t>
      </w:r>
      <w:r w:rsidR="008370ED">
        <w:rPr>
          <w:rFonts w:ascii="Arial" w:hAnsi="Arial" w:cs="Arial"/>
          <w:noProof/>
          <w:sz w:val="20"/>
          <w:szCs w:val="20"/>
          <w:lang w:eastAsia="en-US"/>
        </w:rPr>
        <w:t>)</w:t>
      </w:r>
    </w:p>
    <w:p w14:paraId="7E105A30" w14:textId="6B7C9417" w:rsidR="008370ED" w:rsidRPr="00F34557" w:rsidRDefault="008370ED" w:rsidP="008370ED">
      <w:pPr>
        <w:autoSpaceDE w:val="0"/>
        <w:autoSpaceDN w:val="0"/>
        <w:ind w:left="3402" w:hanging="567"/>
        <w:jc w:val="both"/>
        <w:rPr>
          <w:rFonts w:ascii="Arial" w:hAnsi="Arial" w:cs="Arial"/>
          <w:noProof/>
          <w:sz w:val="20"/>
          <w:szCs w:val="20"/>
          <w:lang w:eastAsia="en-US"/>
        </w:rPr>
      </w:pPr>
      <w:r w:rsidRPr="00F34557">
        <w:rPr>
          <w:rFonts w:ascii="Arial" w:hAnsi="Arial" w:cs="Arial"/>
          <w:noProof/>
          <w:sz w:val="20"/>
          <w:szCs w:val="20"/>
          <w:lang w:eastAsia="en-US"/>
        </w:rPr>
        <w:t xml:space="preserve">(f) </w:t>
      </w:r>
      <w:r w:rsidRPr="00F34557">
        <w:rPr>
          <w:rFonts w:ascii="Arial" w:hAnsi="Arial" w:cs="Arial"/>
          <w:noProof/>
          <w:sz w:val="20"/>
          <w:szCs w:val="20"/>
          <w:lang w:eastAsia="en-US"/>
        </w:rPr>
        <w:tab/>
      </w:r>
      <w:r w:rsidRPr="00F34557">
        <w:rPr>
          <w:rFonts w:ascii="Arial" w:hAnsi="Arial" w:cs="Arial"/>
          <w:noProof/>
          <w:sz w:val="20"/>
          <w:szCs w:val="20"/>
          <w:lang w:eastAsia="en-US"/>
        </w:rPr>
        <w:tab/>
      </w:r>
      <w:r w:rsidR="00C017B5" w:rsidRPr="00C017B5">
        <w:rPr>
          <w:rFonts w:ascii="Arial" w:hAnsi="Arial" w:cs="Arial"/>
          <w:noProof/>
          <w:sz w:val="20"/>
          <w:szCs w:val="20"/>
          <w:lang w:eastAsia="en-US"/>
        </w:rPr>
        <w:t>Všeobecné zmluvné podmienky (Zväzok 2, Časť 2.1 súťažných podkladov)</w:t>
      </w:r>
    </w:p>
    <w:p w14:paraId="5460D255" w14:textId="50835B3F" w:rsidR="008370ED" w:rsidRDefault="00C017B5" w:rsidP="00C017B5">
      <w:pPr>
        <w:autoSpaceDE w:val="0"/>
        <w:autoSpaceDN w:val="0"/>
        <w:ind w:left="3402" w:hanging="1559"/>
        <w:jc w:val="both"/>
        <w:rPr>
          <w:rFonts w:ascii="Arial" w:hAnsi="Arial" w:cs="Arial"/>
          <w:noProof/>
          <w:sz w:val="20"/>
          <w:szCs w:val="20"/>
          <w:lang w:eastAsia="en-US"/>
        </w:rPr>
      </w:pPr>
      <w:r>
        <w:rPr>
          <w:rFonts w:ascii="Arial" w:hAnsi="Arial" w:cs="Arial"/>
          <w:noProof/>
          <w:sz w:val="20"/>
          <w:szCs w:val="20"/>
          <w:lang w:eastAsia="en-US"/>
        </w:rPr>
        <w:t xml:space="preserve">                  </w:t>
      </w:r>
      <w:r w:rsidRPr="00F34557">
        <w:rPr>
          <w:rFonts w:ascii="Arial" w:hAnsi="Arial" w:cs="Arial"/>
          <w:noProof/>
          <w:sz w:val="20"/>
          <w:szCs w:val="20"/>
          <w:lang w:eastAsia="en-US"/>
        </w:rPr>
        <w:t>(</w:t>
      </w:r>
      <w:r>
        <w:rPr>
          <w:rFonts w:ascii="Arial" w:hAnsi="Arial" w:cs="Arial"/>
          <w:noProof/>
          <w:sz w:val="20"/>
          <w:szCs w:val="20"/>
          <w:lang w:eastAsia="en-US"/>
        </w:rPr>
        <w:t>g</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r>
      <w:r w:rsidRPr="00F34557">
        <w:rPr>
          <w:rFonts w:ascii="Arial" w:hAnsi="Arial" w:cs="Arial"/>
          <w:noProof/>
          <w:sz w:val="20"/>
          <w:szCs w:val="20"/>
          <w:lang w:eastAsia="en-US"/>
        </w:rPr>
        <w:tab/>
      </w:r>
      <w:r w:rsidRPr="00C017B5">
        <w:rPr>
          <w:rFonts w:ascii="Arial" w:hAnsi="Arial" w:cs="Arial"/>
          <w:noProof/>
          <w:sz w:val="20"/>
          <w:szCs w:val="20"/>
          <w:lang w:eastAsia="en-US"/>
        </w:rPr>
        <w:t>Požiadavky Objednávateľa (Zväzok 3 súťažných podkladov) (na priloženom CD/DVD nosiči)</w:t>
      </w:r>
    </w:p>
    <w:p w14:paraId="71174E1A" w14:textId="4572B53C" w:rsidR="00C017B5" w:rsidRPr="00F34557" w:rsidRDefault="00C017B5" w:rsidP="00C017B5">
      <w:pPr>
        <w:autoSpaceDE w:val="0"/>
        <w:autoSpaceDN w:val="0"/>
        <w:ind w:left="3402" w:hanging="567"/>
        <w:jc w:val="both"/>
        <w:rPr>
          <w:rFonts w:ascii="Arial" w:hAnsi="Arial" w:cs="Arial"/>
          <w:noProof/>
          <w:sz w:val="20"/>
          <w:szCs w:val="20"/>
          <w:lang w:eastAsia="en-US"/>
        </w:rPr>
      </w:pPr>
      <w:r>
        <w:rPr>
          <w:rFonts w:ascii="Arial" w:hAnsi="Arial" w:cs="Arial"/>
          <w:noProof/>
          <w:sz w:val="20"/>
          <w:szCs w:val="20"/>
          <w:lang w:eastAsia="en-US"/>
        </w:rPr>
        <w:t>(i</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t>Cenová časť (</w:t>
      </w:r>
      <w:r w:rsidRPr="006770F5">
        <w:rPr>
          <w:rFonts w:ascii="Arial" w:hAnsi="Arial" w:cs="Arial"/>
          <w:noProof/>
          <w:sz w:val="20"/>
          <w:szCs w:val="20"/>
          <w:lang w:eastAsia="en-US"/>
        </w:rPr>
        <w:t>Zväzok 4</w:t>
      </w:r>
      <w:r>
        <w:rPr>
          <w:rFonts w:ascii="Arial" w:hAnsi="Arial" w:cs="Arial"/>
          <w:noProof/>
          <w:sz w:val="20"/>
          <w:szCs w:val="20"/>
          <w:lang w:eastAsia="en-US"/>
        </w:rPr>
        <w:t>, časť 1</w:t>
      </w:r>
      <w:r w:rsidRPr="006770F5">
        <w:rPr>
          <w:rFonts w:ascii="Arial" w:hAnsi="Arial" w:cs="Arial"/>
          <w:noProof/>
          <w:sz w:val="20"/>
          <w:szCs w:val="20"/>
          <w:lang w:eastAsia="en-US"/>
        </w:rPr>
        <w:t xml:space="preserve"> súťažných podkladov</w:t>
      </w:r>
      <w:r>
        <w:rPr>
          <w:rFonts w:ascii="Arial" w:hAnsi="Arial" w:cs="Arial"/>
          <w:noProof/>
          <w:sz w:val="20"/>
          <w:szCs w:val="20"/>
          <w:lang w:eastAsia="en-US"/>
        </w:rPr>
        <w:t>)</w:t>
      </w:r>
    </w:p>
    <w:p w14:paraId="2171F134" w14:textId="19DF7D75" w:rsidR="008370ED" w:rsidRDefault="008370ED" w:rsidP="008370ED">
      <w:pPr>
        <w:tabs>
          <w:tab w:val="left" w:pos="2835"/>
        </w:tabs>
        <w:autoSpaceDE w:val="0"/>
        <w:autoSpaceDN w:val="0"/>
        <w:ind w:left="3402" w:hanging="1701"/>
        <w:jc w:val="both"/>
        <w:rPr>
          <w:rFonts w:ascii="Arial" w:hAnsi="Arial" w:cs="Arial"/>
          <w:noProof/>
          <w:sz w:val="20"/>
          <w:szCs w:val="20"/>
          <w:lang w:eastAsia="en-US"/>
        </w:rPr>
      </w:pPr>
      <w:r w:rsidRPr="00F34557">
        <w:rPr>
          <w:rFonts w:ascii="Arial" w:hAnsi="Arial" w:cs="Arial"/>
          <w:noProof/>
          <w:sz w:val="20"/>
          <w:szCs w:val="20"/>
          <w:lang w:eastAsia="en-US"/>
        </w:rPr>
        <w:tab/>
        <w:t>(</w:t>
      </w:r>
      <w:r w:rsidR="00C017B5">
        <w:rPr>
          <w:rFonts w:ascii="Arial" w:hAnsi="Arial" w:cs="Arial"/>
          <w:noProof/>
          <w:sz w:val="20"/>
          <w:szCs w:val="20"/>
          <w:lang w:eastAsia="en-US"/>
        </w:rPr>
        <w:t>j</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r>
      <w:r w:rsidR="00C017B5" w:rsidRPr="00C017B5">
        <w:rPr>
          <w:rFonts w:ascii="Arial" w:hAnsi="Arial" w:cs="Arial"/>
          <w:noProof/>
          <w:sz w:val="20"/>
          <w:szCs w:val="20"/>
          <w:lang w:eastAsia="en-US"/>
        </w:rPr>
        <w:t>Dokumentácia poskytnutá Objednávateľom (Zväzok 5 súťažných podkladov, na priloženom CD/DVD nosiči)</w:t>
      </w:r>
    </w:p>
    <w:p w14:paraId="2B3F2811" w14:textId="548467D9" w:rsidR="008370ED" w:rsidRPr="00F34557" w:rsidRDefault="008370ED" w:rsidP="008370ED">
      <w:pPr>
        <w:autoSpaceDE w:val="0"/>
        <w:autoSpaceDN w:val="0"/>
        <w:ind w:left="1701" w:hanging="567"/>
        <w:jc w:val="both"/>
        <w:rPr>
          <w:rFonts w:ascii="Arial" w:hAnsi="Arial" w:cs="Arial"/>
          <w:noProof/>
          <w:sz w:val="20"/>
          <w:szCs w:val="20"/>
          <w:lang w:eastAsia="en-US"/>
        </w:rPr>
      </w:pPr>
      <w:r w:rsidRPr="00F34557">
        <w:rPr>
          <w:rFonts w:ascii="Arial" w:hAnsi="Arial" w:cs="Arial"/>
          <w:noProof/>
          <w:sz w:val="20"/>
          <w:szCs w:val="20"/>
          <w:lang w:eastAsia="en-US"/>
        </w:rPr>
        <w:tab/>
      </w:r>
      <w:r w:rsidRPr="00F34557">
        <w:rPr>
          <w:rFonts w:ascii="Arial" w:hAnsi="Arial" w:cs="Arial"/>
          <w:noProof/>
          <w:sz w:val="20"/>
          <w:szCs w:val="20"/>
          <w:lang w:eastAsia="en-US"/>
        </w:rPr>
        <w:tab/>
      </w:r>
      <w:r w:rsidRPr="00F34557">
        <w:rPr>
          <w:rFonts w:ascii="Arial" w:hAnsi="Arial" w:cs="Arial"/>
          <w:noProof/>
          <w:sz w:val="20"/>
          <w:szCs w:val="20"/>
          <w:lang w:eastAsia="en-US"/>
        </w:rPr>
        <w:tab/>
      </w:r>
      <w:r w:rsidRPr="00F34557">
        <w:rPr>
          <w:rFonts w:ascii="Arial" w:hAnsi="Arial" w:cs="Arial"/>
          <w:noProof/>
          <w:sz w:val="20"/>
          <w:szCs w:val="20"/>
          <w:lang w:eastAsia="en-US"/>
        </w:rPr>
        <w:tab/>
      </w:r>
      <w:r w:rsidRPr="00F34557">
        <w:rPr>
          <w:rFonts w:ascii="Arial" w:hAnsi="Arial" w:cs="Arial"/>
          <w:noProof/>
          <w:sz w:val="20"/>
          <w:szCs w:val="20"/>
          <w:lang w:eastAsia="en-US"/>
        </w:rPr>
        <w:tab/>
      </w:r>
      <w:r w:rsidRPr="00F34557">
        <w:rPr>
          <w:rFonts w:ascii="Arial" w:hAnsi="Arial" w:cs="Arial"/>
          <w:noProof/>
          <w:sz w:val="20"/>
          <w:szCs w:val="20"/>
          <w:lang w:eastAsia="en-US"/>
        </w:rPr>
        <w:tab/>
        <w:t>(</w:t>
      </w:r>
      <w:r w:rsidR="00C017B5">
        <w:rPr>
          <w:rFonts w:ascii="Arial" w:hAnsi="Arial" w:cs="Arial"/>
          <w:noProof/>
          <w:sz w:val="20"/>
          <w:szCs w:val="20"/>
          <w:lang w:eastAsia="en-US"/>
        </w:rPr>
        <w:t>l</w:t>
      </w:r>
      <w:r w:rsidRPr="00F34557">
        <w:rPr>
          <w:rFonts w:ascii="Arial" w:hAnsi="Arial" w:cs="Arial"/>
          <w:noProof/>
          <w:sz w:val="20"/>
          <w:szCs w:val="20"/>
          <w:lang w:eastAsia="en-US"/>
        </w:rPr>
        <w:t>)</w:t>
      </w:r>
      <w:r w:rsidRPr="00F34557">
        <w:rPr>
          <w:rFonts w:ascii="Arial" w:hAnsi="Arial" w:cs="Arial"/>
          <w:noProof/>
          <w:sz w:val="20"/>
          <w:szCs w:val="20"/>
          <w:lang w:eastAsia="en-US"/>
        </w:rPr>
        <w:tab/>
      </w:r>
      <w:r w:rsidRPr="00F34557">
        <w:rPr>
          <w:rFonts w:ascii="Arial" w:hAnsi="Arial" w:cs="Arial"/>
          <w:noProof/>
          <w:sz w:val="20"/>
          <w:szCs w:val="20"/>
          <w:lang w:eastAsia="en-US"/>
        </w:rPr>
        <w:tab/>
        <w:t>Vzorové tlačivá</w:t>
      </w:r>
      <w:r>
        <w:rPr>
          <w:rFonts w:ascii="Arial" w:hAnsi="Arial" w:cs="Arial"/>
          <w:noProof/>
          <w:sz w:val="20"/>
          <w:szCs w:val="20"/>
          <w:lang w:eastAsia="en-US"/>
        </w:rPr>
        <w:t xml:space="preserve"> (Zväzok 2, Časti 4 až 9 súťažných podkladov)</w:t>
      </w:r>
    </w:p>
    <w:p w14:paraId="0344B640" w14:textId="259D36DD" w:rsidR="008370ED" w:rsidRDefault="008370ED" w:rsidP="008370ED">
      <w:pPr>
        <w:autoSpaceDE w:val="0"/>
        <w:autoSpaceDN w:val="0"/>
        <w:ind w:left="3261" w:hanging="426"/>
        <w:jc w:val="both"/>
        <w:rPr>
          <w:rFonts w:ascii="Arial" w:hAnsi="Arial" w:cs="Arial"/>
          <w:noProof/>
          <w:sz w:val="20"/>
          <w:szCs w:val="20"/>
          <w:lang w:eastAsia="en-US"/>
        </w:rPr>
      </w:pPr>
      <w:bookmarkStart w:id="12" w:name="_Hlk207781479"/>
      <w:r w:rsidRPr="00F34557">
        <w:rPr>
          <w:rFonts w:ascii="Arial" w:hAnsi="Arial" w:cs="Arial"/>
          <w:noProof/>
          <w:sz w:val="20"/>
          <w:szCs w:val="20"/>
          <w:lang w:eastAsia="en-US"/>
        </w:rPr>
        <w:t>(</w:t>
      </w:r>
      <w:r w:rsidR="00C017B5">
        <w:rPr>
          <w:rFonts w:ascii="Arial" w:hAnsi="Arial" w:cs="Arial"/>
          <w:noProof/>
          <w:sz w:val="20"/>
          <w:szCs w:val="20"/>
          <w:lang w:eastAsia="en-US"/>
        </w:rPr>
        <w:t>m</w:t>
      </w:r>
      <w:r w:rsidRPr="00F34557">
        <w:rPr>
          <w:rFonts w:ascii="Arial" w:hAnsi="Arial" w:cs="Arial"/>
          <w:noProof/>
          <w:sz w:val="20"/>
          <w:szCs w:val="20"/>
          <w:lang w:eastAsia="en-US"/>
        </w:rPr>
        <w:t>)</w:t>
      </w:r>
      <w:r w:rsidRPr="00F34557">
        <w:rPr>
          <w:rFonts w:ascii="Arial" w:hAnsi="Arial" w:cs="Arial"/>
          <w:noProof/>
          <w:sz w:val="20"/>
          <w:szCs w:val="20"/>
          <w:lang w:eastAsia="en-US"/>
        </w:rPr>
        <w:tab/>
      </w:r>
      <w:r w:rsidRPr="00F34557">
        <w:rPr>
          <w:rFonts w:ascii="Arial" w:hAnsi="Arial" w:cs="Arial"/>
          <w:noProof/>
          <w:sz w:val="20"/>
          <w:szCs w:val="20"/>
          <w:lang w:eastAsia="en-US"/>
        </w:rPr>
        <w:tab/>
      </w:r>
      <w:r w:rsidR="00C017B5" w:rsidRPr="00D1154F">
        <w:rPr>
          <w:rFonts w:ascii="Arial" w:hAnsi="Arial" w:cs="Arial"/>
          <w:noProof/>
          <w:sz w:val="20"/>
          <w:szCs w:val="20"/>
          <w:lang w:eastAsia="en-US"/>
        </w:rPr>
        <w:t>ďalšie dokumenty tvoriace zmluvu</w:t>
      </w:r>
    </w:p>
    <w:p w14:paraId="599CF7A0" w14:textId="75D48E70" w:rsidR="004F6F87" w:rsidRPr="004F6F87" w:rsidRDefault="004F6F87" w:rsidP="004F6F87">
      <w:pPr>
        <w:pStyle w:val="Odsekzoznamu"/>
        <w:numPr>
          <w:ilvl w:val="0"/>
          <w:numId w:val="48"/>
        </w:numPr>
        <w:autoSpaceDE w:val="0"/>
        <w:autoSpaceDN w:val="0"/>
        <w:jc w:val="both"/>
        <w:rPr>
          <w:rFonts w:ascii="Arial" w:hAnsi="Arial" w:cs="Arial"/>
          <w:noProof/>
          <w:sz w:val="20"/>
          <w:szCs w:val="20"/>
          <w:lang w:eastAsia="en-US"/>
        </w:rPr>
      </w:pPr>
      <w:r w:rsidRPr="004F6F87">
        <w:rPr>
          <w:rFonts w:ascii="Arial" w:hAnsi="Arial" w:cs="Arial"/>
          <w:noProof/>
          <w:sz w:val="20"/>
          <w:szCs w:val="20"/>
          <w:lang w:eastAsia="en-US"/>
        </w:rPr>
        <w:t>Príloha č. 3.3 uvedená v bode 15. Časť 1 Zväzok 2 týchto SP.</w:t>
      </w:r>
      <w:bookmarkEnd w:id="12"/>
      <w:r w:rsidRPr="004F6F87">
        <w:rPr>
          <w:rFonts w:ascii="Arial" w:hAnsi="Arial" w:cs="Arial"/>
          <w:noProof/>
          <w:sz w:val="20"/>
          <w:szCs w:val="20"/>
          <w:lang w:eastAsia="en-US"/>
        </w:rPr>
        <w:t xml:space="preserve">                                                                                                                                                                                                                               </w:t>
      </w:r>
    </w:p>
    <w:p w14:paraId="75D56B7E" w14:textId="77777777" w:rsidR="008370ED" w:rsidRDefault="008370ED" w:rsidP="006770F5">
      <w:pPr>
        <w:autoSpaceDE w:val="0"/>
        <w:autoSpaceDN w:val="0"/>
        <w:ind w:left="3402" w:hanging="567"/>
        <w:jc w:val="both"/>
        <w:rPr>
          <w:rFonts w:ascii="Arial" w:hAnsi="Arial" w:cs="Arial"/>
          <w:noProof/>
          <w:sz w:val="20"/>
          <w:szCs w:val="20"/>
          <w:lang w:eastAsia="en-US"/>
        </w:rPr>
      </w:pPr>
    </w:p>
    <w:p w14:paraId="46F5D410" w14:textId="31821595" w:rsidR="006770F5" w:rsidRPr="00D1154F" w:rsidRDefault="007E3847" w:rsidP="00677E87">
      <w:pPr>
        <w:pStyle w:val="Odsekzoznamu"/>
        <w:numPr>
          <w:ilvl w:val="3"/>
          <w:numId w:val="32"/>
        </w:numPr>
        <w:jc w:val="both"/>
        <w:rPr>
          <w:rFonts w:ascii="Arial" w:hAnsi="Arial" w:cs="Arial"/>
          <w:sz w:val="20"/>
          <w:szCs w:val="20"/>
        </w:rPr>
      </w:pPr>
      <w:r w:rsidRPr="00F34557">
        <w:rPr>
          <w:rFonts w:ascii="Arial" w:hAnsi="Arial" w:cs="Arial"/>
          <w:noProof/>
          <w:sz w:val="20"/>
          <w:szCs w:val="20"/>
          <w:lang w:eastAsia="en-US"/>
        </w:rPr>
        <w:lastRenderedPageBreak/>
        <w:t>Dokumenty uvedené v</w:t>
      </w:r>
      <w:r>
        <w:rPr>
          <w:rFonts w:ascii="Arial" w:hAnsi="Arial" w:cs="Arial"/>
          <w:noProof/>
          <w:sz w:val="20"/>
          <w:szCs w:val="20"/>
          <w:lang w:eastAsia="en-US"/>
        </w:rPr>
        <w:t> </w:t>
      </w:r>
      <w:r w:rsidRPr="00F34557">
        <w:rPr>
          <w:rFonts w:ascii="Arial" w:hAnsi="Arial" w:cs="Arial"/>
          <w:noProof/>
          <w:sz w:val="20"/>
          <w:szCs w:val="20"/>
          <w:lang w:eastAsia="en-US"/>
        </w:rPr>
        <w:t>bode</w:t>
      </w:r>
      <w:r>
        <w:rPr>
          <w:rFonts w:ascii="Arial" w:hAnsi="Arial" w:cs="Arial"/>
          <w:noProof/>
          <w:sz w:val="20"/>
          <w:szCs w:val="20"/>
          <w:lang w:eastAsia="en-US"/>
        </w:rPr>
        <w:t xml:space="preserve"> </w:t>
      </w:r>
      <w:r w:rsidRPr="00C32920">
        <w:rPr>
          <w:rFonts w:ascii="Arial" w:hAnsi="Arial" w:cs="Arial"/>
          <w:noProof/>
          <w:sz w:val="20"/>
          <w:szCs w:val="20"/>
          <w:lang w:eastAsia="en-US"/>
        </w:rPr>
        <w:t>20.1.6.2</w:t>
      </w:r>
      <w:r w:rsidR="000D42F0" w:rsidRPr="00C32920">
        <w:rPr>
          <w:rFonts w:ascii="Arial" w:hAnsi="Arial" w:cs="Arial"/>
          <w:noProof/>
          <w:sz w:val="20"/>
          <w:szCs w:val="20"/>
          <w:lang w:eastAsia="en-US"/>
        </w:rPr>
        <w:t>.</w:t>
      </w:r>
      <w:r w:rsidRPr="00C32920">
        <w:rPr>
          <w:rFonts w:ascii="Arial" w:hAnsi="Arial" w:cs="Arial"/>
          <w:noProof/>
          <w:sz w:val="20"/>
          <w:szCs w:val="20"/>
          <w:lang w:eastAsia="en-US"/>
        </w:rPr>
        <w:t xml:space="preserve"> predloží</w:t>
      </w:r>
      <w:r>
        <w:rPr>
          <w:rFonts w:ascii="Arial" w:hAnsi="Arial" w:cs="Arial"/>
          <w:noProof/>
          <w:sz w:val="20"/>
          <w:szCs w:val="20"/>
          <w:lang w:eastAsia="en-US"/>
        </w:rPr>
        <w:t xml:space="preserve"> </w:t>
      </w:r>
      <w:r w:rsidRPr="00F34557">
        <w:rPr>
          <w:rFonts w:ascii="Arial" w:hAnsi="Arial" w:cs="Arial"/>
          <w:noProof/>
          <w:sz w:val="20"/>
          <w:szCs w:val="20"/>
          <w:lang w:eastAsia="en-US"/>
        </w:rPr>
        <w:t>úspešný uchádzač</w:t>
      </w:r>
      <w:r>
        <w:rPr>
          <w:rFonts w:ascii="Arial" w:hAnsi="Arial" w:cs="Arial"/>
          <w:noProof/>
          <w:sz w:val="20"/>
          <w:szCs w:val="20"/>
          <w:lang w:eastAsia="en-US"/>
        </w:rPr>
        <w:t xml:space="preserve"> v plnom znení bodu 1</w:t>
      </w:r>
      <w:r w:rsidR="000D42F0">
        <w:rPr>
          <w:rFonts w:ascii="Arial" w:hAnsi="Arial" w:cs="Arial"/>
          <w:noProof/>
          <w:sz w:val="20"/>
          <w:szCs w:val="20"/>
          <w:lang w:eastAsia="en-US"/>
        </w:rPr>
        <w:t>.</w:t>
      </w:r>
      <w:r>
        <w:rPr>
          <w:rFonts w:ascii="Arial" w:hAnsi="Arial" w:cs="Arial"/>
          <w:noProof/>
          <w:sz w:val="20"/>
          <w:szCs w:val="20"/>
          <w:lang w:eastAsia="en-US"/>
        </w:rPr>
        <w:t xml:space="preserve"> </w:t>
      </w:r>
      <w:r w:rsidR="002F3F39">
        <w:rPr>
          <w:rFonts w:ascii="Arial" w:hAnsi="Arial" w:cs="Arial"/>
          <w:noProof/>
          <w:sz w:val="20"/>
          <w:szCs w:val="20"/>
          <w:lang w:eastAsia="en-US"/>
        </w:rPr>
        <w:t xml:space="preserve">a bodu 15. </w:t>
      </w:r>
      <w:r>
        <w:rPr>
          <w:rFonts w:ascii="Arial" w:hAnsi="Arial" w:cs="Arial"/>
          <w:noProof/>
          <w:sz w:val="20"/>
          <w:szCs w:val="20"/>
          <w:lang w:eastAsia="en-US"/>
        </w:rPr>
        <w:t xml:space="preserve">Časť 1 Zväzok 2 týchto SP spolu s ďalšími dokumentami v rámci súčinnosti potrebnej na uzavretie zmluvy podľa </w:t>
      </w:r>
      <w:r w:rsidRPr="00C32920">
        <w:rPr>
          <w:rFonts w:ascii="Arial" w:hAnsi="Arial" w:cs="Arial"/>
          <w:noProof/>
          <w:sz w:val="20"/>
          <w:szCs w:val="20"/>
          <w:lang w:eastAsia="en-US"/>
        </w:rPr>
        <w:t>bodu 3</w:t>
      </w:r>
      <w:r w:rsidR="00C74C38" w:rsidRPr="00C32920">
        <w:rPr>
          <w:rFonts w:ascii="Arial" w:hAnsi="Arial" w:cs="Arial"/>
          <w:noProof/>
          <w:sz w:val="20"/>
          <w:szCs w:val="20"/>
          <w:lang w:eastAsia="en-US"/>
        </w:rPr>
        <w:t>4.</w:t>
      </w:r>
      <w:r w:rsidRPr="00C32920">
        <w:rPr>
          <w:rFonts w:ascii="Arial" w:hAnsi="Arial" w:cs="Arial"/>
          <w:noProof/>
          <w:sz w:val="20"/>
          <w:szCs w:val="20"/>
          <w:lang w:eastAsia="en-US"/>
        </w:rPr>
        <w:t xml:space="preserve"> Časť A.1 Zväzok 1 týchto SP.</w:t>
      </w:r>
    </w:p>
    <w:p w14:paraId="609159C6" w14:textId="77777777" w:rsidR="00D1154F" w:rsidRPr="00D1154F" w:rsidRDefault="00D1154F" w:rsidP="00D1154F">
      <w:pPr>
        <w:pStyle w:val="Odsekzoznamu"/>
        <w:ind w:left="1224"/>
        <w:jc w:val="both"/>
        <w:rPr>
          <w:rFonts w:ascii="Arial" w:hAnsi="Arial" w:cs="Arial"/>
          <w:sz w:val="20"/>
          <w:szCs w:val="20"/>
        </w:rPr>
      </w:pPr>
    </w:p>
    <w:p w14:paraId="41DF9330" w14:textId="29E12F54" w:rsidR="00D1154F" w:rsidRPr="00C32920" w:rsidRDefault="004125FE" w:rsidP="00677E87">
      <w:pPr>
        <w:pStyle w:val="Odsekzoznamu"/>
        <w:numPr>
          <w:ilvl w:val="2"/>
          <w:numId w:val="32"/>
        </w:numPr>
        <w:jc w:val="both"/>
        <w:rPr>
          <w:rFonts w:ascii="Arial" w:hAnsi="Arial" w:cs="Arial"/>
          <w:sz w:val="20"/>
          <w:szCs w:val="20"/>
        </w:rPr>
      </w:pPr>
      <w:r w:rsidRPr="00F34557">
        <w:rPr>
          <w:rFonts w:ascii="Arial" w:hAnsi="Arial" w:cs="Arial"/>
          <w:noProof/>
          <w:sz w:val="20"/>
          <w:szCs w:val="20"/>
          <w:lang w:eastAsia="en-US"/>
        </w:rPr>
        <w:t xml:space="preserve">Vyplnený formulár </w:t>
      </w:r>
      <w:r w:rsidRPr="00F34557">
        <w:rPr>
          <w:rFonts w:ascii="Arial" w:hAnsi="Arial" w:cs="Arial"/>
          <w:b/>
          <w:noProof/>
          <w:sz w:val="20"/>
          <w:szCs w:val="20"/>
          <w:lang w:eastAsia="en-US"/>
        </w:rPr>
        <w:t xml:space="preserve">Návrh na plnenie </w:t>
      </w:r>
      <w:r w:rsidRPr="00C32920">
        <w:rPr>
          <w:rFonts w:ascii="Arial" w:hAnsi="Arial" w:cs="Arial"/>
          <w:b/>
          <w:noProof/>
          <w:sz w:val="20"/>
          <w:szCs w:val="20"/>
          <w:lang w:eastAsia="en-US"/>
        </w:rPr>
        <w:t>kritéria</w:t>
      </w:r>
      <w:r w:rsidRPr="00C32920">
        <w:rPr>
          <w:rFonts w:ascii="Arial" w:hAnsi="Arial" w:cs="Arial"/>
          <w:noProof/>
          <w:sz w:val="20"/>
          <w:szCs w:val="20"/>
          <w:lang w:eastAsia="en-US"/>
        </w:rPr>
        <w:t xml:space="preserve"> (Časť A.3 Zväzok 1 týchto SP) ako sken podpísaný uchádzačom, a to jeho štatutárnym orgánom alebo členom štatutárneho orgánu alebo iným zástupcom uchádzača, ktorý je oprávnený konať v mene uchádzača v záväzkových vzťahoch.</w:t>
      </w:r>
    </w:p>
    <w:p w14:paraId="4D59E8E2" w14:textId="77777777" w:rsidR="00C74C38" w:rsidRPr="00C32920" w:rsidRDefault="00C74C38" w:rsidP="00C74C38">
      <w:pPr>
        <w:pStyle w:val="Odsekzoznamu"/>
        <w:ind w:left="1224"/>
        <w:jc w:val="both"/>
        <w:rPr>
          <w:rFonts w:ascii="Arial" w:hAnsi="Arial" w:cs="Arial"/>
          <w:sz w:val="20"/>
          <w:szCs w:val="20"/>
        </w:rPr>
      </w:pPr>
    </w:p>
    <w:p w14:paraId="6C482DED" w14:textId="220223A0" w:rsidR="004125FE" w:rsidRDefault="004125FE" w:rsidP="00677E87">
      <w:pPr>
        <w:pStyle w:val="Odsekzoznamu"/>
        <w:numPr>
          <w:ilvl w:val="2"/>
          <w:numId w:val="32"/>
        </w:numPr>
        <w:jc w:val="both"/>
        <w:rPr>
          <w:rFonts w:ascii="Arial" w:hAnsi="Arial" w:cs="Arial"/>
          <w:sz w:val="20"/>
          <w:szCs w:val="20"/>
        </w:rPr>
      </w:pPr>
      <w:r w:rsidRPr="00C32920">
        <w:rPr>
          <w:rFonts w:ascii="Arial" w:hAnsi="Arial" w:cs="Arial"/>
          <w:noProof/>
          <w:sz w:val="20"/>
          <w:szCs w:val="20"/>
          <w:lang w:eastAsia="en-US"/>
        </w:rPr>
        <w:t xml:space="preserve">Vyplnený formulár </w:t>
      </w:r>
      <w:r w:rsidRPr="00C32920">
        <w:rPr>
          <w:rFonts w:ascii="Arial" w:hAnsi="Arial" w:cs="Arial"/>
          <w:b/>
          <w:noProof/>
          <w:sz w:val="20"/>
          <w:szCs w:val="20"/>
          <w:lang w:eastAsia="en-US"/>
        </w:rPr>
        <w:t>Súhrnný rozpočet Diela</w:t>
      </w:r>
      <w:r w:rsidRPr="00C32920">
        <w:rPr>
          <w:rFonts w:ascii="Arial" w:hAnsi="Arial" w:cs="Arial"/>
          <w:noProof/>
          <w:sz w:val="20"/>
          <w:szCs w:val="20"/>
          <w:lang w:eastAsia="en-US"/>
        </w:rPr>
        <w:t xml:space="preserve"> (Časť 2 Zväzok 4 týchto SP) - </w:t>
      </w:r>
      <w:r w:rsidRPr="00C32920">
        <w:rPr>
          <w:rFonts w:ascii="Arial" w:hAnsi="Arial" w:cs="Arial"/>
          <w:noProof/>
          <w:color w:val="000000" w:themeColor="text1"/>
          <w:sz w:val="20"/>
          <w:szCs w:val="20"/>
          <w:lang w:eastAsia="en-US"/>
        </w:rPr>
        <w:t>v</w:t>
      </w:r>
      <w:r w:rsidRPr="00F34557">
        <w:rPr>
          <w:rFonts w:ascii="Arial" w:hAnsi="Arial" w:cs="Arial"/>
          <w:noProof/>
          <w:color w:val="000000" w:themeColor="text1"/>
          <w:sz w:val="20"/>
          <w:szCs w:val="20"/>
          <w:lang w:eastAsia="en-US"/>
        </w:rPr>
        <w:t> elektronickej forme so zabudovanou matematikou vo formáte Microsoft Excel</w:t>
      </w:r>
      <w:r w:rsidRPr="00F34557">
        <w:rPr>
          <w:rFonts w:ascii="Arial" w:hAnsi="Arial" w:cs="Arial"/>
          <w:noProof/>
          <w:sz w:val="20"/>
          <w:szCs w:val="20"/>
          <w:lang w:eastAsia="en-US"/>
        </w:rPr>
        <w:t xml:space="preserve"> ٭.xls/*.xlsx</w:t>
      </w:r>
      <w:r>
        <w:rPr>
          <w:rFonts w:ascii="Arial" w:hAnsi="Arial" w:cs="Arial"/>
          <w:noProof/>
          <w:sz w:val="20"/>
          <w:szCs w:val="20"/>
          <w:lang w:eastAsia="en-US"/>
        </w:rPr>
        <w:t xml:space="preserve"> </w:t>
      </w:r>
      <w:r w:rsidRPr="00F34557">
        <w:rPr>
          <w:rFonts w:ascii="Arial" w:hAnsi="Arial" w:cs="Arial"/>
          <w:noProof/>
          <w:sz w:val="20"/>
          <w:szCs w:val="20"/>
          <w:lang w:eastAsia="en-US"/>
        </w:rPr>
        <w:t xml:space="preserve">a zároveň </w:t>
      </w:r>
      <w:r>
        <w:rPr>
          <w:rFonts w:ascii="Arial" w:hAnsi="Arial" w:cs="Arial"/>
          <w:noProof/>
          <w:sz w:val="20"/>
          <w:szCs w:val="20"/>
          <w:lang w:eastAsia="en-US"/>
        </w:rPr>
        <w:t xml:space="preserve">aj </w:t>
      </w:r>
      <w:r w:rsidRPr="00F34557">
        <w:rPr>
          <w:rFonts w:ascii="Arial" w:hAnsi="Arial" w:cs="Arial"/>
          <w:noProof/>
          <w:sz w:val="20"/>
          <w:szCs w:val="20"/>
          <w:lang w:eastAsia="en-US"/>
        </w:rPr>
        <w:t>ako sken podpísaný uchádzačom, a to jeho štatutárnym orgánom alebo členom štatutárneho orgánu alebo iným zástupcom uchádzača, ktorý je oprávnený konať v mene uchádzača v záväzkových vzťahoch.</w:t>
      </w:r>
    </w:p>
    <w:p w14:paraId="1E9A0D92" w14:textId="77777777" w:rsidR="00C74C38" w:rsidRPr="00C74C38" w:rsidRDefault="00C74C38" w:rsidP="00C74C38">
      <w:pPr>
        <w:jc w:val="both"/>
        <w:rPr>
          <w:rFonts w:ascii="Arial" w:hAnsi="Arial" w:cs="Arial"/>
          <w:sz w:val="20"/>
          <w:szCs w:val="20"/>
        </w:rPr>
      </w:pPr>
    </w:p>
    <w:p w14:paraId="423415E5" w14:textId="3972BAF3" w:rsidR="004125FE" w:rsidRPr="00C13646" w:rsidRDefault="004125FE" w:rsidP="00677E87">
      <w:pPr>
        <w:pStyle w:val="Odsekzoznamu"/>
        <w:numPr>
          <w:ilvl w:val="2"/>
          <w:numId w:val="32"/>
        </w:numPr>
        <w:jc w:val="both"/>
        <w:rPr>
          <w:rFonts w:ascii="Arial" w:hAnsi="Arial" w:cs="Arial"/>
          <w:sz w:val="20"/>
          <w:szCs w:val="20"/>
        </w:rPr>
      </w:pPr>
      <w:r w:rsidRPr="00967412">
        <w:rPr>
          <w:rFonts w:ascii="Arial" w:hAnsi="Arial" w:cs="Arial"/>
          <w:b/>
          <w:sz w:val="20"/>
          <w:szCs w:val="20"/>
        </w:rPr>
        <w:t>Na účely preukázania využitia subdodávateľov uchádzač predloží:</w:t>
      </w:r>
    </w:p>
    <w:p w14:paraId="617D82AC" w14:textId="1EDF1341" w:rsidR="004125FE" w:rsidRDefault="004125FE" w:rsidP="00677E87">
      <w:pPr>
        <w:pStyle w:val="Odsekzoznamu"/>
        <w:numPr>
          <w:ilvl w:val="3"/>
          <w:numId w:val="32"/>
        </w:numPr>
        <w:jc w:val="both"/>
        <w:rPr>
          <w:rFonts w:ascii="Arial" w:hAnsi="Arial" w:cs="Arial"/>
          <w:sz w:val="20"/>
          <w:szCs w:val="20"/>
        </w:rPr>
      </w:pPr>
      <w:r w:rsidRPr="00967412">
        <w:rPr>
          <w:rFonts w:ascii="Arial" w:hAnsi="Arial" w:cs="Arial"/>
          <w:bCs/>
          <w:sz w:val="20"/>
          <w:szCs w:val="20"/>
        </w:rPr>
        <w:t xml:space="preserve">Zoznam </w:t>
      </w:r>
      <w:r w:rsidRPr="00C32920">
        <w:rPr>
          <w:rFonts w:ascii="Arial" w:hAnsi="Arial" w:cs="Arial"/>
          <w:bCs/>
          <w:sz w:val="20"/>
          <w:szCs w:val="20"/>
        </w:rPr>
        <w:t xml:space="preserve">subdodávateľov a podiel subdodávok </w:t>
      </w:r>
      <w:r w:rsidRPr="00C32920">
        <w:rPr>
          <w:rFonts w:ascii="Arial" w:hAnsi="Arial" w:cs="Arial"/>
          <w:sz w:val="20"/>
          <w:szCs w:val="20"/>
        </w:rPr>
        <w:t xml:space="preserve">vypracovaný v súlade s Prílohou B2B Časť B Zväzok 1 týchto SP, ktorý obsahuje aktuálne a úplné údaje o </w:t>
      </w:r>
      <w:proofErr w:type="spellStart"/>
      <w:r w:rsidRPr="00C32920">
        <w:rPr>
          <w:rFonts w:ascii="Arial" w:hAnsi="Arial" w:cs="Arial"/>
          <w:sz w:val="20"/>
          <w:szCs w:val="20"/>
        </w:rPr>
        <w:t>Podzhotoviteľoch</w:t>
      </w:r>
      <w:proofErr w:type="spellEnd"/>
      <w:r w:rsidRPr="00C32920">
        <w:rPr>
          <w:rFonts w:ascii="Arial" w:hAnsi="Arial" w:cs="Arial"/>
          <w:sz w:val="20"/>
          <w:szCs w:val="20"/>
        </w:rPr>
        <w:t xml:space="preserve">/Priamych </w:t>
      </w:r>
      <w:proofErr w:type="spellStart"/>
      <w:r w:rsidRPr="00C32920">
        <w:rPr>
          <w:rFonts w:ascii="Arial" w:hAnsi="Arial" w:cs="Arial"/>
          <w:sz w:val="20"/>
          <w:szCs w:val="20"/>
        </w:rPr>
        <w:t>Podzhotoviteľoch</w:t>
      </w:r>
      <w:proofErr w:type="spellEnd"/>
      <w:r w:rsidRPr="00C32920">
        <w:rPr>
          <w:rFonts w:ascii="Arial" w:hAnsi="Arial" w:cs="Arial"/>
          <w:sz w:val="20"/>
          <w:szCs w:val="20"/>
        </w:rPr>
        <w:t>/Dodávateľoch Zhotoviteľa, ktorým má uchádzač v úmysle zadať podiel zákazky v rozsahu obchodné meno/názov, sídlo/miesto podnikania, IČO, zápis do príslušného registra, predmet subdodávky</w:t>
      </w:r>
      <w:r>
        <w:rPr>
          <w:rFonts w:ascii="Arial" w:hAnsi="Arial" w:cs="Arial"/>
          <w:sz w:val="20"/>
          <w:szCs w:val="20"/>
        </w:rPr>
        <w:t xml:space="preserve"> a podiel subdodávok vyjadrený v % z navrhovanej ponukovej ceny uchádzača.</w:t>
      </w:r>
    </w:p>
    <w:p w14:paraId="78714E68" w14:textId="491EC4AE" w:rsidR="004125FE" w:rsidRDefault="004125FE" w:rsidP="00677E87">
      <w:pPr>
        <w:pStyle w:val="Odsekzoznamu"/>
        <w:numPr>
          <w:ilvl w:val="3"/>
          <w:numId w:val="32"/>
        </w:numPr>
        <w:jc w:val="both"/>
        <w:rPr>
          <w:rFonts w:ascii="Arial" w:hAnsi="Arial" w:cs="Arial"/>
          <w:sz w:val="20"/>
          <w:szCs w:val="20"/>
        </w:rPr>
      </w:pPr>
      <w:r>
        <w:rPr>
          <w:rFonts w:ascii="Arial" w:hAnsi="Arial" w:cs="Arial"/>
          <w:sz w:val="20"/>
          <w:szCs w:val="20"/>
        </w:rPr>
        <w:t xml:space="preserve">Doklady, ktorými preukáže, že </w:t>
      </w:r>
      <w:r w:rsidRPr="00967412">
        <w:rPr>
          <w:rFonts w:ascii="Arial" w:hAnsi="Arial" w:cs="Arial"/>
          <w:sz w:val="20"/>
          <w:szCs w:val="20"/>
        </w:rPr>
        <w:t>navrhovan</w:t>
      </w:r>
      <w:r>
        <w:rPr>
          <w:rFonts w:ascii="Arial" w:hAnsi="Arial" w:cs="Arial"/>
          <w:sz w:val="20"/>
          <w:szCs w:val="20"/>
        </w:rPr>
        <w:t>í</w:t>
      </w:r>
      <w:r w:rsidRPr="00967412">
        <w:rPr>
          <w:rFonts w:ascii="Arial" w:hAnsi="Arial" w:cs="Arial"/>
          <w:sz w:val="20"/>
          <w:szCs w:val="20"/>
        </w:rPr>
        <w:t xml:space="preserve"> </w:t>
      </w:r>
      <w:r w:rsidRPr="00C32920">
        <w:rPr>
          <w:rFonts w:ascii="Arial" w:hAnsi="Arial" w:cs="Arial"/>
          <w:sz w:val="20"/>
          <w:szCs w:val="20"/>
        </w:rPr>
        <w:t xml:space="preserve">subdodávatelia podľa bodu </w:t>
      </w:r>
      <w:r w:rsidR="00C13646" w:rsidRPr="00C32920">
        <w:rPr>
          <w:rFonts w:ascii="Arial" w:hAnsi="Arial" w:cs="Arial"/>
          <w:sz w:val="20"/>
          <w:szCs w:val="20"/>
        </w:rPr>
        <w:t>20</w:t>
      </w:r>
      <w:r w:rsidRPr="00C32920">
        <w:rPr>
          <w:rFonts w:ascii="Arial" w:hAnsi="Arial" w:cs="Arial"/>
          <w:sz w:val="20"/>
          <w:szCs w:val="20"/>
        </w:rPr>
        <w:t>.1.9.1 spĺňajú podmienky účasti týkajúce sa osobného postavenia a neexistujú u nich dôvody na vylúčenie podľa § 40 ods. 6 písm. a) až g) a ods. 7 a</w:t>
      </w:r>
      <w:r w:rsidRPr="00967412">
        <w:rPr>
          <w:rFonts w:ascii="Arial" w:hAnsi="Arial" w:cs="Arial"/>
          <w:sz w:val="20"/>
          <w:szCs w:val="20"/>
        </w:rPr>
        <w:t xml:space="preserve"> 8 </w:t>
      </w:r>
      <w:r>
        <w:rPr>
          <w:rFonts w:ascii="Arial" w:hAnsi="Arial" w:cs="Arial"/>
          <w:sz w:val="20"/>
          <w:szCs w:val="20"/>
        </w:rPr>
        <w:t>z</w:t>
      </w:r>
      <w:r w:rsidRPr="00967412">
        <w:rPr>
          <w:rFonts w:ascii="Arial" w:hAnsi="Arial" w:cs="Arial"/>
          <w:sz w:val="20"/>
          <w:szCs w:val="20"/>
        </w:rPr>
        <w:t>ákona; oprávnenie dodávať tovar, uskutočňovať stavebné práce alebo poskytovať službu sa preukazuje vo vzťahu k tej časti predmetu zákazky, ktorý má subdodávateľ plniť.</w:t>
      </w:r>
    </w:p>
    <w:p w14:paraId="10394D73" w14:textId="77777777" w:rsidR="00D1154F" w:rsidRDefault="00D1154F" w:rsidP="00D1154F">
      <w:pPr>
        <w:pStyle w:val="Odsekzoznamu"/>
        <w:ind w:left="360"/>
        <w:jc w:val="both"/>
        <w:rPr>
          <w:rFonts w:ascii="Arial" w:hAnsi="Arial" w:cs="Arial"/>
          <w:b/>
          <w:bCs/>
          <w:sz w:val="20"/>
          <w:szCs w:val="20"/>
        </w:rPr>
      </w:pPr>
    </w:p>
    <w:p w14:paraId="40824B67" w14:textId="244B7C85" w:rsidR="00C13646" w:rsidRPr="00E72C84" w:rsidRDefault="00C13646" w:rsidP="00677E87">
      <w:pPr>
        <w:pStyle w:val="Odsekzoznamu"/>
        <w:numPr>
          <w:ilvl w:val="2"/>
          <w:numId w:val="32"/>
        </w:numPr>
        <w:jc w:val="both"/>
        <w:rPr>
          <w:rFonts w:ascii="Arial" w:hAnsi="Arial" w:cs="Arial"/>
          <w:sz w:val="20"/>
          <w:szCs w:val="20"/>
        </w:rPr>
      </w:pPr>
      <w:r w:rsidRPr="00F34557">
        <w:rPr>
          <w:rFonts w:ascii="Arial" w:hAnsi="Arial" w:cs="Arial"/>
          <w:b/>
          <w:noProof/>
          <w:sz w:val="20"/>
          <w:szCs w:val="20"/>
          <w:lang w:eastAsia="en-US"/>
        </w:rPr>
        <w:t xml:space="preserve">Doklad o zložení zábezpeky </w:t>
      </w:r>
      <w:r w:rsidRPr="00C13646">
        <w:rPr>
          <w:rFonts w:ascii="Arial" w:hAnsi="Arial" w:cs="Arial"/>
          <w:bCs/>
          <w:noProof/>
          <w:sz w:val="20"/>
          <w:szCs w:val="20"/>
          <w:lang w:eastAsia="en-US"/>
        </w:rPr>
        <w:t xml:space="preserve">podľa bodu </w:t>
      </w:r>
      <w:r w:rsidRPr="00C32920">
        <w:rPr>
          <w:rFonts w:ascii="Arial" w:hAnsi="Arial" w:cs="Arial"/>
          <w:bCs/>
          <w:noProof/>
          <w:sz w:val="20"/>
          <w:szCs w:val="20"/>
          <w:lang w:eastAsia="en-US"/>
        </w:rPr>
        <w:t>2</w:t>
      </w:r>
      <w:r w:rsidR="00C74C38" w:rsidRPr="00C32920">
        <w:rPr>
          <w:rFonts w:ascii="Arial" w:hAnsi="Arial" w:cs="Arial"/>
          <w:bCs/>
          <w:noProof/>
          <w:sz w:val="20"/>
          <w:szCs w:val="20"/>
          <w:lang w:eastAsia="en-US"/>
        </w:rPr>
        <w:t>2.</w:t>
      </w:r>
      <w:r w:rsidRPr="00C32920">
        <w:rPr>
          <w:rFonts w:ascii="Arial" w:hAnsi="Arial" w:cs="Arial"/>
          <w:bCs/>
          <w:noProof/>
          <w:sz w:val="20"/>
          <w:szCs w:val="20"/>
          <w:lang w:eastAsia="en-US"/>
        </w:rPr>
        <w:t xml:space="preserve"> Časť A.1 Zväzok 1 týchto SP. V prípade, že uchádzač použije možnosť poskytnutia bankovej záruky</w:t>
      </w:r>
      <w:r w:rsidRPr="00C13646">
        <w:rPr>
          <w:rFonts w:ascii="Arial" w:hAnsi="Arial" w:cs="Arial"/>
          <w:bCs/>
          <w:noProof/>
          <w:sz w:val="20"/>
          <w:szCs w:val="20"/>
          <w:lang w:eastAsia="en-US"/>
        </w:rPr>
        <w:t xml:space="preserve"> podľa </w:t>
      </w:r>
      <w:r w:rsidRPr="00C32920">
        <w:rPr>
          <w:rFonts w:ascii="Arial" w:hAnsi="Arial" w:cs="Arial"/>
          <w:bCs/>
          <w:noProof/>
          <w:sz w:val="20"/>
          <w:szCs w:val="20"/>
          <w:lang w:eastAsia="en-US"/>
        </w:rPr>
        <w:t>bodu 2</w:t>
      </w:r>
      <w:r w:rsidR="00C74C38" w:rsidRPr="00C32920">
        <w:rPr>
          <w:rFonts w:ascii="Arial" w:hAnsi="Arial" w:cs="Arial"/>
          <w:bCs/>
          <w:noProof/>
          <w:sz w:val="20"/>
          <w:szCs w:val="20"/>
          <w:lang w:eastAsia="en-US"/>
        </w:rPr>
        <w:t>2</w:t>
      </w:r>
      <w:r w:rsidRPr="00C32920">
        <w:rPr>
          <w:rFonts w:ascii="Arial" w:hAnsi="Arial" w:cs="Arial"/>
          <w:bCs/>
          <w:noProof/>
          <w:sz w:val="20"/>
          <w:szCs w:val="20"/>
          <w:lang w:eastAsia="en-US"/>
        </w:rPr>
        <w:t>.3.2</w:t>
      </w:r>
      <w:r w:rsidR="00C74C38" w:rsidRPr="00C32920">
        <w:rPr>
          <w:rFonts w:ascii="Arial" w:hAnsi="Arial" w:cs="Arial"/>
          <w:bCs/>
          <w:noProof/>
          <w:sz w:val="20"/>
          <w:szCs w:val="20"/>
          <w:lang w:eastAsia="en-US"/>
        </w:rPr>
        <w:t>.</w:t>
      </w:r>
      <w:r w:rsidRPr="00C32920">
        <w:rPr>
          <w:rFonts w:ascii="Arial" w:hAnsi="Arial" w:cs="Arial"/>
          <w:bCs/>
          <w:noProof/>
          <w:sz w:val="20"/>
          <w:szCs w:val="20"/>
          <w:lang w:eastAsia="en-US"/>
        </w:rPr>
        <w:t xml:space="preserve"> Časť A.1 Zväzok 1 týchto SP alebo poistenia záruky podľa bodu 2</w:t>
      </w:r>
      <w:r w:rsidR="00C74C38" w:rsidRPr="00C32920">
        <w:rPr>
          <w:rFonts w:ascii="Arial" w:hAnsi="Arial" w:cs="Arial"/>
          <w:bCs/>
          <w:noProof/>
          <w:sz w:val="20"/>
          <w:szCs w:val="20"/>
          <w:lang w:eastAsia="en-US"/>
        </w:rPr>
        <w:t>2</w:t>
      </w:r>
      <w:r w:rsidRPr="00C32920">
        <w:rPr>
          <w:rFonts w:ascii="Arial" w:hAnsi="Arial" w:cs="Arial"/>
          <w:bCs/>
          <w:noProof/>
          <w:sz w:val="20"/>
          <w:szCs w:val="20"/>
          <w:lang w:eastAsia="en-US"/>
        </w:rPr>
        <w:t>.3.3</w:t>
      </w:r>
      <w:r w:rsidR="00C74C38" w:rsidRPr="00C32920">
        <w:rPr>
          <w:rFonts w:ascii="Arial" w:hAnsi="Arial" w:cs="Arial"/>
          <w:bCs/>
          <w:noProof/>
          <w:sz w:val="20"/>
          <w:szCs w:val="20"/>
          <w:lang w:eastAsia="en-US"/>
        </w:rPr>
        <w:t>.</w:t>
      </w:r>
      <w:r w:rsidRPr="00C32920">
        <w:rPr>
          <w:rFonts w:ascii="Arial" w:hAnsi="Arial" w:cs="Arial"/>
          <w:bCs/>
          <w:noProof/>
          <w:sz w:val="20"/>
          <w:szCs w:val="20"/>
          <w:lang w:eastAsia="en-US"/>
        </w:rPr>
        <w:t xml:space="preserve"> Časť A.1 Zväzok 1 týchto SP, je povinný predložiť v ponuke predloženej prostredníctvom</w:t>
      </w:r>
      <w:r w:rsidR="00C74C38">
        <w:rPr>
          <w:rFonts w:ascii="Arial" w:hAnsi="Arial" w:cs="Arial"/>
          <w:bCs/>
          <w:noProof/>
          <w:sz w:val="20"/>
          <w:szCs w:val="20"/>
          <w:lang w:eastAsia="en-US"/>
        </w:rPr>
        <w:t xml:space="preserve"> </w:t>
      </w:r>
      <w:r w:rsidRPr="00C13646">
        <w:rPr>
          <w:rFonts w:ascii="Arial" w:hAnsi="Arial" w:cs="Arial"/>
          <w:bCs/>
          <w:noProof/>
          <w:sz w:val="20"/>
          <w:szCs w:val="20"/>
          <w:lang w:eastAsia="en-US"/>
        </w:rPr>
        <w:t xml:space="preserve">JOSEPHINE kópiu (sken originálu) bankovej záruky alebo poistenia záruky alebo elektronický dokument, podľa bodov </w:t>
      </w:r>
      <w:r w:rsidRPr="009F18BF">
        <w:rPr>
          <w:rFonts w:ascii="Arial" w:hAnsi="Arial" w:cs="Arial"/>
          <w:bCs/>
          <w:noProof/>
          <w:sz w:val="20"/>
          <w:szCs w:val="20"/>
          <w:lang w:eastAsia="en-US"/>
        </w:rPr>
        <w:t>2</w:t>
      </w:r>
      <w:r w:rsidR="00C74C38" w:rsidRPr="009F18BF">
        <w:rPr>
          <w:rFonts w:ascii="Arial" w:hAnsi="Arial" w:cs="Arial"/>
          <w:bCs/>
          <w:noProof/>
          <w:sz w:val="20"/>
          <w:szCs w:val="20"/>
          <w:lang w:eastAsia="en-US"/>
        </w:rPr>
        <w:t>2</w:t>
      </w:r>
      <w:r w:rsidRPr="009F18BF">
        <w:rPr>
          <w:rFonts w:ascii="Arial" w:hAnsi="Arial" w:cs="Arial"/>
          <w:bCs/>
          <w:noProof/>
          <w:sz w:val="20"/>
          <w:szCs w:val="20"/>
          <w:lang w:eastAsia="en-US"/>
        </w:rPr>
        <w:t>.4.2.4</w:t>
      </w:r>
      <w:r w:rsidR="00C74C38" w:rsidRPr="009F18BF">
        <w:rPr>
          <w:rFonts w:ascii="Arial" w:hAnsi="Arial" w:cs="Arial"/>
          <w:bCs/>
          <w:noProof/>
          <w:sz w:val="20"/>
          <w:szCs w:val="20"/>
          <w:lang w:eastAsia="en-US"/>
        </w:rPr>
        <w:t>.</w:t>
      </w:r>
      <w:r w:rsidRPr="009F18BF">
        <w:rPr>
          <w:rFonts w:ascii="Arial" w:hAnsi="Arial" w:cs="Arial"/>
          <w:bCs/>
          <w:noProof/>
          <w:sz w:val="20"/>
          <w:szCs w:val="20"/>
          <w:lang w:eastAsia="en-US"/>
        </w:rPr>
        <w:t xml:space="preserve"> a 2</w:t>
      </w:r>
      <w:r w:rsidR="00C74C38" w:rsidRPr="009F18BF">
        <w:rPr>
          <w:rFonts w:ascii="Arial" w:hAnsi="Arial" w:cs="Arial"/>
          <w:bCs/>
          <w:noProof/>
          <w:sz w:val="20"/>
          <w:szCs w:val="20"/>
          <w:lang w:eastAsia="en-US"/>
        </w:rPr>
        <w:t>2</w:t>
      </w:r>
      <w:r w:rsidRPr="009F18BF">
        <w:rPr>
          <w:rFonts w:ascii="Arial" w:hAnsi="Arial" w:cs="Arial"/>
          <w:bCs/>
          <w:noProof/>
          <w:sz w:val="20"/>
          <w:szCs w:val="20"/>
          <w:lang w:eastAsia="en-US"/>
        </w:rPr>
        <w:t>.4.3.4</w:t>
      </w:r>
      <w:r w:rsidR="00C74C38" w:rsidRPr="009F18BF">
        <w:rPr>
          <w:rFonts w:ascii="Arial" w:hAnsi="Arial" w:cs="Arial"/>
          <w:bCs/>
          <w:noProof/>
          <w:sz w:val="20"/>
          <w:szCs w:val="20"/>
          <w:lang w:eastAsia="en-US"/>
        </w:rPr>
        <w:t>.</w:t>
      </w:r>
      <w:r w:rsidRPr="009F18BF">
        <w:rPr>
          <w:rFonts w:ascii="Arial" w:hAnsi="Arial" w:cs="Arial"/>
          <w:bCs/>
          <w:noProof/>
          <w:sz w:val="20"/>
          <w:szCs w:val="20"/>
          <w:lang w:eastAsia="en-US"/>
        </w:rPr>
        <w:t xml:space="preserve"> Časť A.1 Zväzok 1 týchto SP.</w:t>
      </w:r>
      <w:r w:rsidRPr="00C13646">
        <w:rPr>
          <w:rFonts w:ascii="Arial" w:hAnsi="Arial" w:cs="Arial"/>
          <w:bCs/>
          <w:noProof/>
          <w:sz w:val="20"/>
          <w:szCs w:val="20"/>
          <w:lang w:eastAsia="en-US"/>
        </w:rPr>
        <w:t xml:space="preserve"> Originál bankovej záruky vystavený bankou alebo poistenia záruky </w:t>
      </w:r>
      <w:r w:rsidR="00C74C38">
        <w:rPr>
          <w:rFonts w:ascii="Arial" w:hAnsi="Arial" w:cs="Arial"/>
          <w:bCs/>
          <w:noProof/>
          <w:sz w:val="20"/>
          <w:szCs w:val="20"/>
          <w:lang w:eastAsia="en-US"/>
        </w:rPr>
        <w:t xml:space="preserve">vystavený </w:t>
      </w:r>
      <w:r w:rsidR="00C74C38" w:rsidRPr="009F18BF">
        <w:rPr>
          <w:rFonts w:ascii="Arial" w:hAnsi="Arial" w:cs="Arial"/>
          <w:bCs/>
          <w:noProof/>
          <w:sz w:val="20"/>
          <w:szCs w:val="20"/>
          <w:lang w:eastAsia="en-US"/>
        </w:rPr>
        <w:t xml:space="preserve">poisťovateľom </w:t>
      </w:r>
      <w:r w:rsidRPr="009F18BF">
        <w:rPr>
          <w:rFonts w:ascii="Arial" w:hAnsi="Arial" w:cs="Arial"/>
          <w:bCs/>
          <w:noProof/>
          <w:sz w:val="20"/>
          <w:szCs w:val="20"/>
          <w:lang w:eastAsia="en-US"/>
        </w:rPr>
        <w:t>musí uchádzač doručiť verejnému obstarávateľovi v lehote na predkladanie ponúk podľa bodov 2</w:t>
      </w:r>
      <w:r w:rsidR="00C74C38" w:rsidRPr="009F18BF">
        <w:rPr>
          <w:rFonts w:ascii="Arial" w:hAnsi="Arial" w:cs="Arial"/>
          <w:bCs/>
          <w:noProof/>
          <w:sz w:val="20"/>
          <w:szCs w:val="20"/>
          <w:lang w:eastAsia="en-US"/>
        </w:rPr>
        <w:t>2</w:t>
      </w:r>
      <w:r w:rsidRPr="009F18BF">
        <w:rPr>
          <w:rFonts w:ascii="Arial" w:hAnsi="Arial" w:cs="Arial"/>
          <w:bCs/>
          <w:noProof/>
          <w:sz w:val="20"/>
          <w:szCs w:val="20"/>
          <w:lang w:eastAsia="en-US"/>
        </w:rPr>
        <w:t>.4.2.1.1</w:t>
      </w:r>
      <w:r w:rsidR="00C74C38" w:rsidRPr="009F18BF">
        <w:rPr>
          <w:rFonts w:ascii="Arial" w:hAnsi="Arial" w:cs="Arial"/>
          <w:bCs/>
          <w:noProof/>
          <w:sz w:val="20"/>
          <w:szCs w:val="20"/>
          <w:lang w:eastAsia="en-US"/>
        </w:rPr>
        <w:t>.</w:t>
      </w:r>
      <w:r w:rsidRPr="009F18BF">
        <w:rPr>
          <w:rFonts w:ascii="Arial" w:hAnsi="Arial" w:cs="Arial"/>
          <w:bCs/>
          <w:noProof/>
          <w:sz w:val="20"/>
          <w:szCs w:val="20"/>
          <w:lang w:eastAsia="en-US"/>
        </w:rPr>
        <w:t xml:space="preserve"> a 2</w:t>
      </w:r>
      <w:r w:rsidR="00C74C38" w:rsidRPr="009F18BF">
        <w:rPr>
          <w:rFonts w:ascii="Arial" w:hAnsi="Arial" w:cs="Arial"/>
          <w:bCs/>
          <w:noProof/>
          <w:sz w:val="20"/>
          <w:szCs w:val="20"/>
          <w:lang w:eastAsia="en-US"/>
        </w:rPr>
        <w:t>2</w:t>
      </w:r>
      <w:r w:rsidRPr="009F18BF">
        <w:rPr>
          <w:rFonts w:ascii="Arial" w:hAnsi="Arial" w:cs="Arial"/>
          <w:bCs/>
          <w:noProof/>
          <w:sz w:val="20"/>
          <w:szCs w:val="20"/>
          <w:lang w:eastAsia="en-US"/>
        </w:rPr>
        <w:t>.4.3.1.1</w:t>
      </w:r>
      <w:r w:rsidR="00C74C38" w:rsidRPr="009F18BF">
        <w:rPr>
          <w:rFonts w:ascii="Arial" w:hAnsi="Arial" w:cs="Arial"/>
          <w:bCs/>
          <w:noProof/>
          <w:sz w:val="20"/>
          <w:szCs w:val="20"/>
          <w:lang w:eastAsia="en-US"/>
        </w:rPr>
        <w:t>.</w:t>
      </w:r>
      <w:r w:rsidRPr="009F18BF">
        <w:rPr>
          <w:rFonts w:ascii="Arial" w:hAnsi="Arial" w:cs="Arial"/>
          <w:bCs/>
          <w:noProof/>
          <w:sz w:val="20"/>
          <w:szCs w:val="20"/>
          <w:lang w:eastAsia="en-US"/>
        </w:rPr>
        <w:t xml:space="preserve"> Časť A.1 Zväzok 1 týchto SP (pri elektronickom dokumente</w:t>
      </w:r>
      <w:r w:rsidRPr="00C13646">
        <w:rPr>
          <w:rFonts w:ascii="Arial" w:hAnsi="Arial" w:cs="Arial"/>
          <w:bCs/>
          <w:noProof/>
          <w:sz w:val="20"/>
          <w:szCs w:val="20"/>
          <w:lang w:eastAsia="en-US"/>
        </w:rPr>
        <w:t>, ktorý bude podpísaný kvalifikovaným elektronickým podpisom sa originál bankovej</w:t>
      </w:r>
      <w:r w:rsidR="004653E2">
        <w:rPr>
          <w:rFonts w:ascii="Arial" w:hAnsi="Arial" w:cs="Arial"/>
          <w:bCs/>
          <w:noProof/>
          <w:sz w:val="20"/>
          <w:szCs w:val="20"/>
          <w:lang w:eastAsia="en-US"/>
        </w:rPr>
        <w:t xml:space="preserve"> záruky</w:t>
      </w:r>
      <w:r w:rsidRPr="00C13646">
        <w:rPr>
          <w:rFonts w:ascii="Arial" w:hAnsi="Arial" w:cs="Arial"/>
          <w:bCs/>
          <w:noProof/>
          <w:sz w:val="20"/>
          <w:szCs w:val="20"/>
          <w:lang w:eastAsia="en-US"/>
        </w:rPr>
        <w:t>/poistnenia záruky nedoručuje do podateľne).</w:t>
      </w:r>
    </w:p>
    <w:p w14:paraId="6C9E4637" w14:textId="0CCD3899" w:rsidR="00E72C84" w:rsidRPr="009F18BF" w:rsidRDefault="00E72C84" w:rsidP="00677E87">
      <w:pPr>
        <w:pStyle w:val="Odsekzoznamu"/>
        <w:numPr>
          <w:ilvl w:val="2"/>
          <w:numId w:val="32"/>
        </w:numPr>
        <w:jc w:val="both"/>
        <w:rPr>
          <w:rFonts w:ascii="Arial" w:hAnsi="Arial" w:cs="Arial"/>
          <w:sz w:val="20"/>
          <w:szCs w:val="20"/>
        </w:rPr>
      </w:pPr>
      <w:r w:rsidRPr="0095273D">
        <w:rPr>
          <w:rFonts w:ascii="Arial" w:hAnsi="Arial" w:cs="Arial"/>
          <w:b/>
          <w:sz w:val="20"/>
          <w:szCs w:val="20"/>
        </w:rPr>
        <w:t>Predbežné technické riešenie</w:t>
      </w:r>
      <w:r w:rsidRPr="0095273D">
        <w:rPr>
          <w:rFonts w:ascii="Arial" w:hAnsi="Arial" w:cs="Arial"/>
          <w:sz w:val="20"/>
          <w:szCs w:val="20"/>
        </w:rPr>
        <w:t xml:space="preserve"> vypracované </w:t>
      </w:r>
      <w:r w:rsidRPr="009F18BF">
        <w:rPr>
          <w:rFonts w:ascii="Arial" w:hAnsi="Arial" w:cs="Arial"/>
          <w:sz w:val="20"/>
          <w:szCs w:val="20"/>
        </w:rPr>
        <w:t>podľa Prílohy B2C Časť B Zväzok 1 týchto SP.</w:t>
      </w:r>
    </w:p>
    <w:p w14:paraId="0386BEFE" w14:textId="77777777" w:rsidR="00C13646" w:rsidRDefault="00C13646" w:rsidP="00677E87">
      <w:pPr>
        <w:pStyle w:val="Odsekzoznamu"/>
        <w:numPr>
          <w:ilvl w:val="2"/>
          <w:numId w:val="32"/>
        </w:numPr>
        <w:jc w:val="both"/>
        <w:rPr>
          <w:rFonts w:ascii="Arial" w:hAnsi="Arial" w:cs="Arial"/>
          <w:sz w:val="20"/>
          <w:szCs w:val="20"/>
        </w:rPr>
      </w:pPr>
      <w:r w:rsidRPr="00C13646">
        <w:rPr>
          <w:rFonts w:ascii="Arial" w:hAnsi="Arial" w:cs="Arial"/>
          <w:b/>
          <w:bCs/>
          <w:sz w:val="20"/>
          <w:szCs w:val="20"/>
        </w:rPr>
        <w:t>Doklady preukazujúce splnenie podmienok účasti</w:t>
      </w:r>
      <w:r w:rsidRPr="00C13646">
        <w:rPr>
          <w:rFonts w:ascii="Arial" w:hAnsi="Arial" w:cs="Arial"/>
          <w:sz w:val="20"/>
          <w:szCs w:val="20"/>
        </w:rPr>
        <w:t xml:space="preserve"> týkajúce sa osobného postavenia, finančného a ekonomického postavenia a technickej spôsobilosti alebo odbornej spôsobilosti, uvedených v Oznámení </w:t>
      </w:r>
      <w:r w:rsidRPr="009F18BF">
        <w:rPr>
          <w:rFonts w:ascii="Arial" w:hAnsi="Arial" w:cs="Arial"/>
          <w:sz w:val="20"/>
          <w:szCs w:val="20"/>
        </w:rPr>
        <w:t>a v Prílohe B7 Časť B Zväzok 1 týchto SP,</w:t>
      </w:r>
      <w:r w:rsidRPr="00C13646">
        <w:rPr>
          <w:rFonts w:ascii="Arial" w:hAnsi="Arial" w:cs="Arial"/>
          <w:sz w:val="20"/>
          <w:szCs w:val="20"/>
        </w:rPr>
        <w:t xml:space="preserve"> prostredníctvom ktorých uchádzač preukazuje splnenie podmienok účasti vo verejnom obstarávaní.</w:t>
      </w:r>
    </w:p>
    <w:p w14:paraId="3F4AA919" w14:textId="185EAFB0" w:rsidR="00C13646" w:rsidRDefault="00C13646" w:rsidP="00C13646">
      <w:pPr>
        <w:pStyle w:val="Odsekzoznamu"/>
        <w:ind w:left="1224"/>
        <w:jc w:val="both"/>
        <w:rPr>
          <w:rFonts w:ascii="Arial" w:hAnsi="Arial" w:cs="Arial"/>
          <w:sz w:val="20"/>
          <w:szCs w:val="20"/>
        </w:rPr>
      </w:pPr>
      <w:r w:rsidRPr="00C13646">
        <w:rPr>
          <w:rFonts w:ascii="Arial" w:hAnsi="Arial" w:cs="Arial"/>
          <w:sz w:val="20"/>
          <w:szCs w:val="20"/>
        </w:rPr>
        <w:t>Uchádzač môže podľa § 39 zákona doklady na preukázanie splnenia podmienok účasti predbežne nahradiť:</w:t>
      </w:r>
    </w:p>
    <w:p w14:paraId="35F4773C" w14:textId="77777777" w:rsidR="00C13646" w:rsidRPr="00F34557" w:rsidRDefault="00C13646" w:rsidP="00C13646">
      <w:pPr>
        <w:autoSpaceDE w:val="0"/>
        <w:autoSpaceDN w:val="0"/>
        <w:ind w:left="2552" w:hanging="567"/>
        <w:jc w:val="both"/>
        <w:rPr>
          <w:rFonts w:ascii="Arial" w:hAnsi="Arial" w:cs="Arial"/>
          <w:noProof/>
          <w:sz w:val="20"/>
          <w:szCs w:val="20"/>
          <w:lang w:eastAsia="en-US"/>
        </w:rPr>
      </w:pPr>
      <w:r w:rsidRPr="00F34557">
        <w:rPr>
          <w:rFonts w:ascii="Arial" w:hAnsi="Arial" w:cs="Arial"/>
          <w:b/>
          <w:noProof/>
          <w:sz w:val="20"/>
          <w:szCs w:val="20"/>
          <w:lang w:eastAsia="en-US"/>
        </w:rPr>
        <w:t xml:space="preserve">a) Jednotným európskym dokumentom </w:t>
      </w:r>
      <w:r w:rsidRPr="00F34557">
        <w:rPr>
          <w:rFonts w:ascii="Arial" w:hAnsi="Arial" w:cs="Arial"/>
          <w:noProof/>
          <w:sz w:val="20"/>
          <w:szCs w:val="20"/>
          <w:lang w:eastAsia="en-US"/>
        </w:rPr>
        <w:t>(ďalej len „JED“)</w:t>
      </w:r>
    </w:p>
    <w:p w14:paraId="7E8F0EE3" w14:textId="77777777" w:rsidR="00C13646" w:rsidRPr="00F34557" w:rsidRDefault="00C13646" w:rsidP="00677E87">
      <w:pPr>
        <w:numPr>
          <w:ilvl w:val="2"/>
          <w:numId w:val="10"/>
        </w:numPr>
        <w:tabs>
          <w:tab w:val="left" w:pos="2268"/>
        </w:tabs>
        <w:autoSpaceDE w:val="0"/>
        <w:autoSpaceDN w:val="0"/>
        <w:ind w:left="2552" w:hanging="284"/>
        <w:jc w:val="both"/>
        <w:rPr>
          <w:rFonts w:ascii="Arial" w:hAnsi="Arial" w:cs="Arial"/>
          <w:noProof/>
          <w:sz w:val="20"/>
          <w:szCs w:val="20"/>
          <w:lang w:eastAsia="en-US"/>
        </w:rPr>
      </w:pPr>
      <w:r w:rsidRPr="00F34557">
        <w:rPr>
          <w:rFonts w:ascii="Arial" w:hAnsi="Arial" w:cs="Arial"/>
          <w:noProof/>
          <w:sz w:val="20"/>
          <w:szCs w:val="20"/>
          <w:lang w:eastAsia="en-US"/>
        </w:rPr>
        <w:t xml:space="preserve">JED tvorí </w:t>
      </w:r>
      <w:r w:rsidRPr="009F18BF">
        <w:rPr>
          <w:rFonts w:ascii="Arial" w:hAnsi="Arial" w:cs="Arial"/>
          <w:noProof/>
          <w:sz w:val="20"/>
          <w:szCs w:val="20"/>
          <w:lang w:eastAsia="en-US"/>
        </w:rPr>
        <w:t>Prílohu B6 Časť B Zväzok 1 týchto SP. Uchádzač</w:t>
      </w:r>
      <w:r w:rsidRPr="00F34557">
        <w:rPr>
          <w:rFonts w:ascii="Arial" w:hAnsi="Arial" w:cs="Arial"/>
          <w:noProof/>
          <w:sz w:val="20"/>
          <w:szCs w:val="20"/>
          <w:lang w:eastAsia="en-US"/>
        </w:rPr>
        <w:t xml:space="preserve"> vyplní časti I. až III. JED-u, zároveň je</w:t>
      </w:r>
      <w:r>
        <w:rPr>
          <w:rFonts w:ascii="Arial" w:hAnsi="Arial" w:cs="Arial"/>
          <w:noProof/>
          <w:sz w:val="20"/>
          <w:szCs w:val="20"/>
          <w:lang w:eastAsia="en-US"/>
        </w:rPr>
        <w:t xml:space="preserve"> uchádzačovi</w:t>
      </w:r>
      <w:r w:rsidRPr="00F34557">
        <w:rPr>
          <w:rFonts w:ascii="Arial" w:hAnsi="Arial" w:cs="Arial"/>
          <w:noProof/>
          <w:sz w:val="20"/>
          <w:szCs w:val="20"/>
          <w:lang w:eastAsia="en-US"/>
        </w:rPr>
        <w:t xml:space="preserve"> umožnené</w:t>
      </w:r>
      <w:r w:rsidRPr="00F34557">
        <w:rPr>
          <w:rFonts w:ascii="Arial" w:hAnsi="Arial" w:cs="Arial"/>
          <w:b/>
          <w:noProof/>
          <w:sz w:val="20"/>
          <w:szCs w:val="20"/>
          <w:lang w:eastAsia="en-US"/>
        </w:rPr>
        <w:t xml:space="preserve"> vyplniť len oddiel α: GLOBÁLNY ÚDAJ PRE VŠETKY PODMIENKY ÚČASTI časti IV. JED-u</w:t>
      </w:r>
      <w:r w:rsidRPr="00F34557">
        <w:rPr>
          <w:rFonts w:ascii="Arial" w:hAnsi="Arial" w:cs="Arial"/>
          <w:noProof/>
          <w:sz w:val="20"/>
          <w:szCs w:val="20"/>
          <w:lang w:eastAsia="en-US"/>
        </w:rPr>
        <w:t xml:space="preserve"> bez toho, aby musel vyplniť iné oddiely časti IV. JED-u.</w:t>
      </w:r>
    </w:p>
    <w:p w14:paraId="513B0F5A" w14:textId="77777777" w:rsidR="00C13646" w:rsidRDefault="00C13646" w:rsidP="00677E87">
      <w:pPr>
        <w:numPr>
          <w:ilvl w:val="2"/>
          <w:numId w:val="10"/>
        </w:numPr>
        <w:autoSpaceDE w:val="0"/>
        <w:autoSpaceDN w:val="0"/>
        <w:ind w:left="2552" w:hanging="284"/>
        <w:jc w:val="both"/>
        <w:rPr>
          <w:rFonts w:ascii="Arial" w:hAnsi="Arial" w:cs="Arial"/>
          <w:noProof/>
          <w:sz w:val="20"/>
          <w:szCs w:val="20"/>
          <w:lang w:eastAsia="en-US"/>
        </w:rPr>
      </w:pPr>
      <w:r w:rsidRPr="00F34557">
        <w:rPr>
          <w:rFonts w:ascii="Arial" w:hAnsi="Arial" w:cs="Arial"/>
          <w:noProof/>
          <w:sz w:val="20"/>
          <w:szCs w:val="20"/>
          <w:lang w:eastAsia="en-US"/>
        </w:rPr>
        <w:t>Ak uchádzač preukazuje finančné a ekonomické postavenie, technickú spôsobilosť alebo odbornú spôsobilosť prostredníctvom inej osoby, uchádzač je povinný predložiť JED aj pre túto/tieto osobu/y.</w:t>
      </w:r>
    </w:p>
    <w:p w14:paraId="61C8D752" w14:textId="77777777" w:rsidR="00C13646" w:rsidRPr="00751EA1" w:rsidRDefault="00C13646" w:rsidP="00677E87">
      <w:pPr>
        <w:numPr>
          <w:ilvl w:val="2"/>
          <w:numId w:val="10"/>
        </w:numPr>
        <w:autoSpaceDE w:val="0"/>
        <w:autoSpaceDN w:val="0"/>
        <w:ind w:left="2552" w:hanging="284"/>
        <w:jc w:val="both"/>
        <w:rPr>
          <w:rFonts w:ascii="Arial" w:hAnsi="Arial" w:cs="Arial"/>
          <w:noProof/>
          <w:sz w:val="20"/>
          <w:szCs w:val="20"/>
          <w:lang w:eastAsia="en-US"/>
        </w:rPr>
      </w:pPr>
      <w:r w:rsidRPr="00751EA1">
        <w:rPr>
          <w:rFonts w:ascii="Arial" w:hAnsi="Arial" w:cs="Arial"/>
          <w:bCs/>
          <w:sz w:val="20"/>
          <w:szCs w:val="20"/>
        </w:rPr>
        <w:t xml:space="preserve">Ak uchádzač využíva na plnenie zákazky subdodávateľa, ktorého finančné zdroje alebo technické a odborné kapacity nevyužíva na preukázanie splnenia podmienok účasti, uchádzač je povinný predložiť JED za každého takého subdodávateľa. </w:t>
      </w:r>
    </w:p>
    <w:p w14:paraId="365155EE" w14:textId="2DBBAB0A" w:rsidR="00C13646" w:rsidRDefault="00C13646" w:rsidP="00677E87">
      <w:pPr>
        <w:numPr>
          <w:ilvl w:val="2"/>
          <w:numId w:val="10"/>
        </w:numPr>
        <w:autoSpaceDE w:val="0"/>
        <w:autoSpaceDN w:val="0"/>
        <w:ind w:left="2552" w:hanging="284"/>
        <w:jc w:val="both"/>
        <w:rPr>
          <w:rFonts w:ascii="Arial" w:hAnsi="Arial" w:cs="Arial"/>
          <w:noProof/>
          <w:sz w:val="20"/>
          <w:szCs w:val="20"/>
          <w:lang w:eastAsia="en-US"/>
        </w:rPr>
      </w:pPr>
      <w:r w:rsidRPr="00F34557">
        <w:rPr>
          <w:rFonts w:ascii="Arial" w:hAnsi="Arial" w:cs="Arial"/>
          <w:noProof/>
          <w:sz w:val="20"/>
          <w:szCs w:val="20"/>
          <w:lang w:eastAsia="en-US"/>
        </w:rPr>
        <w:t xml:space="preserve">V prípade, ak ponuku predkladá skupina dodávateľov, </w:t>
      </w:r>
      <w:r>
        <w:rPr>
          <w:rFonts w:ascii="Arial" w:hAnsi="Arial" w:cs="Arial"/>
          <w:noProof/>
          <w:sz w:val="20"/>
          <w:szCs w:val="20"/>
          <w:lang w:eastAsia="en-US"/>
        </w:rPr>
        <w:t>uchádzač</w:t>
      </w:r>
      <w:r w:rsidRPr="00F34557">
        <w:rPr>
          <w:rFonts w:ascii="Arial" w:hAnsi="Arial" w:cs="Arial"/>
          <w:noProof/>
          <w:sz w:val="20"/>
          <w:szCs w:val="20"/>
          <w:lang w:eastAsia="en-US"/>
        </w:rPr>
        <w:t xml:space="preserve"> pred</w:t>
      </w:r>
      <w:r>
        <w:rPr>
          <w:rFonts w:ascii="Arial" w:hAnsi="Arial" w:cs="Arial"/>
          <w:noProof/>
          <w:sz w:val="20"/>
          <w:szCs w:val="20"/>
          <w:lang w:eastAsia="en-US"/>
        </w:rPr>
        <w:t>kladá</w:t>
      </w:r>
      <w:r w:rsidRPr="00F34557">
        <w:rPr>
          <w:rFonts w:ascii="Arial" w:hAnsi="Arial" w:cs="Arial"/>
          <w:noProof/>
          <w:sz w:val="20"/>
          <w:szCs w:val="20"/>
          <w:lang w:eastAsia="en-US"/>
        </w:rPr>
        <w:t xml:space="preserve"> JED pre každého člena skupiny </w:t>
      </w:r>
      <w:r w:rsidR="00EE2242">
        <w:rPr>
          <w:rFonts w:ascii="Arial" w:hAnsi="Arial" w:cs="Arial"/>
          <w:noProof/>
          <w:sz w:val="20"/>
          <w:szCs w:val="20"/>
          <w:lang w:eastAsia="en-US"/>
        </w:rPr>
        <w:t xml:space="preserve">dodávateľov </w:t>
      </w:r>
      <w:r>
        <w:rPr>
          <w:rFonts w:ascii="Arial" w:hAnsi="Arial" w:cs="Arial"/>
          <w:noProof/>
          <w:sz w:val="20"/>
          <w:szCs w:val="20"/>
          <w:lang w:eastAsia="en-US"/>
        </w:rPr>
        <w:t>samostatne</w:t>
      </w:r>
      <w:r w:rsidRPr="00F34557">
        <w:rPr>
          <w:rFonts w:ascii="Arial" w:hAnsi="Arial" w:cs="Arial"/>
          <w:noProof/>
          <w:sz w:val="20"/>
          <w:szCs w:val="20"/>
          <w:lang w:eastAsia="en-US"/>
        </w:rPr>
        <w:t>.</w:t>
      </w:r>
    </w:p>
    <w:p w14:paraId="4B81D70E" w14:textId="019629ED" w:rsidR="00C13646" w:rsidRPr="00806149" w:rsidRDefault="00C13646" w:rsidP="00677E87">
      <w:pPr>
        <w:numPr>
          <w:ilvl w:val="2"/>
          <w:numId w:val="10"/>
        </w:numPr>
        <w:autoSpaceDE w:val="0"/>
        <w:autoSpaceDN w:val="0"/>
        <w:ind w:left="2552" w:hanging="284"/>
        <w:jc w:val="both"/>
        <w:rPr>
          <w:rFonts w:ascii="Arial" w:hAnsi="Arial" w:cs="Arial"/>
          <w:noProof/>
          <w:sz w:val="20"/>
          <w:szCs w:val="20"/>
          <w:lang w:eastAsia="en-US"/>
        </w:rPr>
      </w:pPr>
      <w:r w:rsidRPr="00C13646">
        <w:rPr>
          <w:rFonts w:ascii="Arial" w:hAnsi="Arial" w:cs="Arial"/>
          <w:noProof/>
          <w:sz w:val="20"/>
          <w:szCs w:val="20"/>
          <w:lang w:eastAsia="en-US"/>
        </w:rPr>
        <w:lastRenderedPageBreak/>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1D16162C" w14:textId="695CB4CB" w:rsidR="00D1154F" w:rsidRPr="00C35635" w:rsidRDefault="00806149" w:rsidP="00677E87">
      <w:pPr>
        <w:pStyle w:val="Odsekzoznamu"/>
        <w:numPr>
          <w:ilvl w:val="2"/>
          <w:numId w:val="32"/>
        </w:numPr>
        <w:jc w:val="both"/>
        <w:rPr>
          <w:rFonts w:ascii="Arial" w:hAnsi="Arial" w:cs="Arial"/>
          <w:sz w:val="20"/>
          <w:szCs w:val="20"/>
        </w:rPr>
      </w:pPr>
      <w:r w:rsidRPr="004034F7">
        <w:rPr>
          <w:rFonts w:ascii="Arial" w:hAnsi="Arial" w:cs="Arial"/>
          <w:b/>
          <w:noProof/>
          <w:sz w:val="20"/>
          <w:szCs w:val="20"/>
          <w:lang w:eastAsia="en-US"/>
        </w:rPr>
        <w:t xml:space="preserve">Čestné vyhlásenie podľa Článku 5k Nariadenia rady (EÚ) č. 833/2014 z 31. júla 2014 </w:t>
      </w:r>
      <w:r w:rsidRPr="004034F7">
        <w:rPr>
          <w:rFonts w:ascii="Arial" w:hAnsi="Arial" w:cs="Arial"/>
          <w:noProof/>
          <w:sz w:val="20"/>
          <w:szCs w:val="20"/>
          <w:lang w:eastAsia="en-US"/>
        </w:rPr>
        <w:t xml:space="preserve">vypracované </w:t>
      </w:r>
      <w:r w:rsidRPr="009F18BF">
        <w:rPr>
          <w:rFonts w:ascii="Arial" w:hAnsi="Arial" w:cs="Arial"/>
          <w:noProof/>
          <w:sz w:val="20"/>
          <w:szCs w:val="20"/>
          <w:lang w:eastAsia="en-US"/>
        </w:rPr>
        <w:t>podľa Prílohy B9 Časť B Zväzok 1 týchto SP.</w:t>
      </w:r>
    </w:p>
    <w:p w14:paraId="5F92861C" w14:textId="77777777" w:rsidR="00D1154F" w:rsidRDefault="00D1154F" w:rsidP="00D1154F">
      <w:pPr>
        <w:pStyle w:val="Odsekzoznamu"/>
        <w:ind w:left="360"/>
        <w:jc w:val="both"/>
        <w:rPr>
          <w:rFonts w:ascii="Arial" w:hAnsi="Arial" w:cs="Arial"/>
          <w:b/>
          <w:bCs/>
          <w:sz w:val="20"/>
          <w:szCs w:val="20"/>
        </w:rPr>
      </w:pPr>
    </w:p>
    <w:p w14:paraId="4AEB6E01" w14:textId="3D9C28BA" w:rsidR="00D1154F" w:rsidRDefault="00C35635" w:rsidP="00677E87">
      <w:pPr>
        <w:pStyle w:val="Odsekzoznamu"/>
        <w:numPr>
          <w:ilvl w:val="0"/>
          <w:numId w:val="32"/>
        </w:numPr>
        <w:jc w:val="both"/>
        <w:rPr>
          <w:rFonts w:ascii="Arial" w:hAnsi="Arial" w:cs="Arial"/>
          <w:b/>
          <w:bCs/>
          <w:sz w:val="20"/>
          <w:szCs w:val="20"/>
        </w:rPr>
      </w:pPr>
      <w:bookmarkStart w:id="13" w:name="_Hlk206799412"/>
      <w:r w:rsidRPr="00F34557">
        <w:rPr>
          <w:rFonts w:ascii="Arial" w:hAnsi="Arial" w:cs="Arial"/>
          <w:b/>
          <w:bCs/>
          <w:sz w:val="20"/>
          <w:szCs w:val="20"/>
        </w:rPr>
        <w:t>Forma a spôsob predkladania ponuky</w:t>
      </w:r>
      <w:bookmarkEnd w:id="13"/>
    </w:p>
    <w:p w14:paraId="46323927" w14:textId="4F803C60" w:rsidR="00C35635" w:rsidRPr="00C35635" w:rsidRDefault="00C35635" w:rsidP="00677E87">
      <w:pPr>
        <w:pStyle w:val="Odsekzoznamu"/>
        <w:numPr>
          <w:ilvl w:val="1"/>
          <w:numId w:val="32"/>
        </w:numPr>
        <w:jc w:val="both"/>
        <w:rPr>
          <w:rFonts w:ascii="Arial" w:hAnsi="Arial" w:cs="Arial"/>
          <w:sz w:val="20"/>
          <w:szCs w:val="20"/>
        </w:rPr>
      </w:pPr>
      <w:r w:rsidRPr="00F34557">
        <w:rPr>
          <w:rFonts w:ascii="Arial" w:hAnsi="Arial" w:cs="Arial"/>
          <w:color w:val="000000" w:themeColor="text1"/>
          <w:sz w:val="20"/>
          <w:szCs w:val="20"/>
        </w:rPr>
        <w:t xml:space="preserve">Uchádzač ponuku predkladá elektronicky v zmysle § 49 ods. 1 písm. a) </w:t>
      </w:r>
      <w:r>
        <w:rPr>
          <w:rFonts w:ascii="Arial" w:hAnsi="Arial" w:cs="Arial"/>
          <w:color w:val="000000" w:themeColor="text1"/>
          <w:sz w:val="20"/>
          <w:szCs w:val="20"/>
        </w:rPr>
        <w:t>ZVO</w:t>
      </w:r>
      <w:r w:rsidRPr="00F34557">
        <w:rPr>
          <w:rFonts w:ascii="Arial" w:hAnsi="Arial" w:cs="Arial"/>
          <w:color w:val="000000" w:themeColor="text1"/>
          <w:sz w:val="20"/>
          <w:szCs w:val="20"/>
        </w:rPr>
        <w:t xml:space="preserve"> vložením do</w:t>
      </w:r>
      <w:r w:rsidR="00EE2242">
        <w:rPr>
          <w:rFonts w:ascii="Arial" w:hAnsi="Arial" w:cs="Arial"/>
          <w:color w:val="000000" w:themeColor="text1"/>
          <w:sz w:val="20"/>
          <w:szCs w:val="20"/>
        </w:rPr>
        <w:t xml:space="preserve"> </w:t>
      </w:r>
      <w:r w:rsidRPr="00F34557">
        <w:rPr>
          <w:rFonts w:ascii="Arial" w:hAnsi="Arial" w:cs="Arial"/>
          <w:color w:val="000000" w:themeColor="text1"/>
          <w:sz w:val="20"/>
          <w:szCs w:val="20"/>
        </w:rPr>
        <w:t xml:space="preserve">JOSEPHINE umiestnenom na webovej adrese </w:t>
      </w:r>
      <w:hyperlink r:id="rId16" w:history="1">
        <w:r w:rsidRPr="00F34557">
          <w:rPr>
            <w:rStyle w:val="Hypertextovprepojenie"/>
            <w:rFonts w:ascii="Arial" w:eastAsia="Calibri" w:hAnsi="Arial" w:cs="Arial"/>
            <w:sz w:val="20"/>
            <w:szCs w:val="20"/>
          </w:rPr>
          <w:t>https://josephine.proebiz.com/</w:t>
        </w:r>
      </w:hyperlink>
      <w:r w:rsidRPr="00F34557">
        <w:rPr>
          <w:rFonts w:ascii="Arial" w:eastAsia="Arial,Bold" w:hAnsi="Arial" w:cs="Arial"/>
          <w:color w:val="000000" w:themeColor="text1"/>
          <w:sz w:val="20"/>
          <w:szCs w:val="20"/>
        </w:rPr>
        <w:t xml:space="preserve"> za podmienok:</w:t>
      </w:r>
    </w:p>
    <w:p w14:paraId="3DE648C5" w14:textId="346061BB" w:rsidR="00C35635" w:rsidRPr="00C35635" w:rsidRDefault="00C35635" w:rsidP="00677E87">
      <w:pPr>
        <w:pStyle w:val="Odsekzoznamu"/>
        <w:numPr>
          <w:ilvl w:val="2"/>
          <w:numId w:val="32"/>
        </w:numPr>
        <w:jc w:val="both"/>
        <w:rPr>
          <w:rFonts w:ascii="Arial" w:hAnsi="Arial" w:cs="Arial"/>
          <w:sz w:val="20"/>
          <w:szCs w:val="20"/>
        </w:rPr>
      </w:pPr>
      <w:r w:rsidRPr="00F34557">
        <w:rPr>
          <w:rFonts w:ascii="Arial" w:hAnsi="Arial" w:cs="Arial"/>
          <w:color w:val="000000" w:themeColor="text1"/>
          <w:sz w:val="20"/>
          <w:szCs w:val="20"/>
        </w:rPr>
        <w:t xml:space="preserve">Elektronická ponuka sa vloží vyplnením ponukového formulára a vložením požadovaných dokladov a dokumentov v JOSEPHINE umiestnenom na webovej adrese </w:t>
      </w:r>
      <w:hyperlink r:id="rId17" w:history="1">
        <w:r w:rsidRPr="00F34557">
          <w:rPr>
            <w:rStyle w:val="Hypertextovprepojenie"/>
            <w:rFonts w:ascii="Arial" w:eastAsia="Calibri" w:hAnsi="Arial" w:cs="Arial"/>
            <w:sz w:val="20"/>
            <w:szCs w:val="20"/>
          </w:rPr>
          <w:t>https://josephine.proebiz.com/</w:t>
        </w:r>
      </w:hyperlink>
      <w:r w:rsidRPr="00F34557">
        <w:rPr>
          <w:rFonts w:ascii="Arial" w:hAnsi="Arial" w:cs="Arial"/>
          <w:color w:val="000000" w:themeColor="text1"/>
          <w:sz w:val="20"/>
          <w:szCs w:val="20"/>
        </w:rPr>
        <w:t>.</w:t>
      </w:r>
    </w:p>
    <w:p w14:paraId="05F4AB30" w14:textId="39AC037A" w:rsidR="00C35635" w:rsidRPr="00C35635" w:rsidRDefault="00C35635" w:rsidP="00677E87">
      <w:pPr>
        <w:pStyle w:val="Odsekzoznamu"/>
        <w:numPr>
          <w:ilvl w:val="2"/>
          <w:numId w:val="32"/>
        </w:numPr>
        <w:jc w:val="both"/>
        <w:rPr>
          <w:rFonts w:ascii="Arial" w:hAnsi="Arial" w:cs="Arial"/>
          <w:sz w:val="20"/>
          <w:szCs w:val="20"/>
        </w:rPr>
      </w:pPr>
      <w:r w:rsidRPr="00F34557">
        <w:rPr>
          <w:rFonts w:ascii="Arial" w:hAnsi="Arial" w:cs="Arial"/>
          <w:color w:val="000000" w:themeColor="text1"/>
          <w:sz w:val="20"/>
          <w:szCs w:val="20"/>
        </w:rPr>
        <w:t xml:space="preserve">V predloženej ponuke prostredníctvom JOSEPHINE musia byť pripojené požadované doklady (odporúčaný formát je „PDF“) tak, ako je uvedené v týchto </w:t>
      </w:r>
      <w:r w:rsidRPr="00F34557">
        <w:rPr>
          <w:rFonts w:ascii="Arial" w:eastAsia="Calibri" w:hAnsi="Arial" w:cs="Arial"/>
          <w:sz w:val="20"/>
          <w:szCs w:val="20"/>
        </w:rPr>
        <w:t>SP</w:t>
      </w:r>
      <w:r>
        <w:rPr>
          <w:rFonts w:ascii="Arial" w:eastAsia="Calibri" w:hAnsi="Arial" w:cs="Arial"/>
          <w:sz w:val="20"/>
          <w:szCs w:val="20"/>
        </w:rPr>
        <w:t>.</w:t>
      </w:r>
    </w:p>
    <w:p w14:paraId="151DE698" w14:textId="37241762" w:rsidR="00C35635" w:rsidRPr="00C35635" w:rsidRDefault="00C35635" w:rsidP="00677E87">
      <w:pPr>
        <w:pStyle w:val="Odsekzoznamu"/>
        <w:numPr>
          <w:ilvl w:val="2"/>
          <w:numId w:val="32"/>
        </w:numPr>
        <w:jc w:val="both"/>
        <w:rPr>
          <w:rFonts w:ascii="Arial" w:hAnsi="Arial" w:cs="Arial"/>
          <w:sz w:val="20"/>
          <w:szCs w:val="20"/>
        </w:rPr>
      </w:pPr>
      <w:r w:rsidRPr="00F34557">
        <w:rPr>
          <w:rFonts w:ascii="Arial" w:hAnsi="Arial" w:cs="Arial"/>
          <w:color w:val="000000" w:themeColor="text1"/>
          <w:sz w:val="20"/>
          <w:szCs w:val="20"/>
        </w:rPr>
        <w:t>Ak ponuka obsahuje dôverné informácie, uchádzač ich v ponuke viditeľne označí.</w:t>
      </w:r>
      <w:r>
        <w:rPr>
          <w:rFonts w:ascii="Arial" w:hAnsi="Arial" w:cs="Arial"/>
          <w:color w:val="000000" w:themeColor="text1"/>
          <w:sz w:val="20"/>
          <w:szCs w:val="20"/>
        </w:rPr>
        <w:t xml:space="preserve"> </w:t>
      </w:r>
      <w:r w:rsidRPr="00F34557">
        <w:rPr>
          <w:rFonts w:ascii="Arial" w:hAnsi="Arial" w:cs="Arial"/>
          <w:color w:val="000000" w:themeColor="text1"/>
          <w:sz w:val="20"/>
          <w:szCs w:val="20"/>
        </w:rPr>
        <w:t>Uchádzačom navrhovaná cena za plnenie požadovaného predmetu zákazky bude uvedená v ponuke uchádzača  spôsobom uvedeným v </w:t>
      </w:r>
      <w:r w:rsidRPr="009F18BF">
        <w:rPr>
          <w:rFonts w:ascii="Arial" w:hAnsi="Arial" w:cs="Arial"/>
          <w:color w:val="000000" w:themeColor="text1"/>
          <w:sz w:val="20"/>
          <w:szCs w:val="20"/>
        </w:rPr>
        <w:t>Časť A.2 Zväzok 1 týchto SP.</w:t>
      </w:r>
    </w:p>
    <w:p w14:paraId="47EA5C8F" w14:textId="777C6014" w:rsidR="00C35635" w:rsidRPr="00C35635" w:rsidRDefault="00C35635" w:rsidP="00677E87">
      <w:pPr>
        <w:pStyle w:val="Odsekzoznamu"/>
        <w:numPr>
          <w:ilvl w:val="2"/>
          <w:numId w:val="32"/>
        </w:numPr>
        <w:jc w:val="both"/>
        <w:rPr>
          <w:rFonts w:ascii="Arial" w:hAnsi="Arial" w:cs="Arial"/>
          <w:sz w:val="20"/>
          <w:szCs w:val="20"/>
        </w:rPr>
      </w:pPr>
      <w:r w:rsidRPr="00F34557">
        <w:rPr>
          <w:rFonts w:ascii="Arial" w:hAnsi="Arial" w:cs="Arial"/>
          <w:color w:val="000000" w:themeColor="text1"/>
          <w:sz w:val="20"/>
          <w:szCs w:val="20"/>
        </w:rPr>
        <w:t>Po úspešnom nahraní ponuky do</w:t>
      </w:r>
      <w:r w:rsidR="00EE2242">
        <w:rPr>
          <w:rFonts w:ascii="Arial" w:hAnsi="Arial" w:cs="Arial"/>
          <w:color w:val="000000" w:themeColor="text1"/>
          <w:sz w:val="20"/>
          <w:szCs w:val="20"/>
        </w:rPr>
        <w:t xml:space="preserve"> </w:t>
      </w:r>
      <w:r w:rsidRPr="00F34557">
        <w:rPr>
          <w:rFonts w:ascii="Arial" w:hAnsi="Arial" w:cs="Arial"/>
          <w:color w:val="000000" w:themeColor="text1"/>
          <w:sz w:val="20"/>
          <w:szCs w:val="20"/>
        </w:rPr>
        <w:t>JOSEPHINE je uchádzačovi odoslaný notifikačný informatívny e-mail (a to na emailovú adresu užívateľa uchádzača, ktorý ponuku nahral).</w:t>
      </w:r>
    </w:p>
    <w:p w14:paraId="2DE3BDDD" w14:textId="289BB315" w:rsidR="00C35635" w:rsidRPr="00C35635" w:rsidRDefault="00C35635" w:rsidP="00677E87">
      <w:pPr>
        <w:pStyle w:val="Odsekzoznamu"/>
        <w:numPr>
          <w:ilvl w:val="1"/>
          <w:numId w:val="32"/>
        </w:numPr>
        <w:jc w:val="both"/>
        <w:rPr>
          <w:rFonts w:ascii="Arial" w:hAnsi="Arial" w:cs="Arial"/>
          <w:sz w:val="20"/>
          <w:szCs w:val="20"/>
        </w:rPr>
      </w:pPr>
      <w:r w:rsidRPr="00F34557">
        <w:rPr>
          <w:rFonts w:ascii="Arial" w:hAnsi="Arial" w:cs="Arial"/>
          <w:color w:val="000000" w:themeColor="text1"/>
          <w:sz w:val="20"/>
          <w:szCs w:val="20"/>
        </w:rPr>
        <w:t>Dokumenty tvoriace ponuk</w:t>
      </w:r>
      <w:r w:rsidRPr="00F34557">
        <w:rPr>
          <w:rFonts w:ascii="Arial" w:hAnsi="Arial" w:cs="Arial"/>
          <w:sz w:val="20"/>
          <w:szCs w:val="20"/>
        </w:rPr>
        <w:t xml:space="preserve">u, môže uchádzač predložiť ako originály alebo kópie dokladov v elektronickej podobe s kvalifikovaným elektronickým podpisom alebo ako zaručene konvertované listiny v zmysle ustanovenia § 35 a </w:t>
      </w:r>
      <w:proofErr w:type="spellStart"/>
      <w:r w:rsidRPr="00F34557">
        <w:rPr>
          <w:rFonts w:ascii="Arial" w:hAnsi="Arial" w:cs="Arial"/>
          <w:sz w:val="20"/>
          <w:szCs w:val="20"/>
        </w:rPr>
        <w:t>nasl</w:t>
      </w:r>
      <w:proofErr w:type="spellEnd"/>
      <w:r w:rsidRPr="00F34557">
        <w:rPr>
          <w:rFonts w:ascii="Arial" w:hAnsi="Arial" w:cs="Arial"/>
          <w:sz w:val="20"/>
          <w:szCs w:val="20"/>
        </w:rPr>
        <w:t xml:space="preserve">. zákona č. 305/2013 </w:t>
      </w:r>
      <w:proofErr w:type="spellStart"/>
      <w:r w:rsidRPr="00F34557">
        <w:rPr>
          <w:rFonts w:ascii="Arial" w:hAnsi="Arial" w:cs="Arial"/>
          <w:sz w:val="20"/>
          <w:szCs w:val="20"/>
        </w:rPr>
        <w:t>Z.z</w:t>
      </w:r>
      <w:proofErr w:type="spellEnd"/>
      <w:r w:rsidRPr="00F34557">
        <w:rPr>
          <w:rFonts w:ascii="Arial" w:hAnsi="Arial" w:cs="Arial"/>
          <w:sz w:val="20"/>
          <w:szCs w:val="20"/>
        </w:rPr>
        <w:t>. o elektronickej podobe výkonu pôsobnosti orgánov verejnej moci a o zmene a doplnení niektorých zákonov (zákon o e-</w:t>
      </w:r>
      <w:proofErr w:type="spellStart"/>
      <w:r w:rsidRPr="00F34557">
        <w:rPr>
          <w:rFonts w:ascii="Arial" w:hAnsi="Arial" w:cs="Arial"/>
          <w:sz w:val="20"/>
          <w:szCs w:val="20"/>
        </w:rPr>
        <w:t>Governmente</w:t>
      </w:r>
      <w:proofErr w:type="spellEnd"/>
      <w:r w:rsidRPr="00F34557">
        <w:rPr>
          <w:rFonts w:ascii="Arial" w:hAnsi="Arial" w:cs="Arial"/>
          <w:sz w:val="20"/>
          <w:szCs w:val="20"/>
        </w:rPr>
        <w:t xml:space="preserve">) v znení neskorších predpisov alebo len ako </w:t>
      </w:r>
      <w:proofErr w:type="spellStart"/>
      <w:r w:rsidRPr="00F34557">
        <w:rPr>
          <w:rFonts w:ascii="Arial" w:hAnsi="Arial" w:cs="Arial"/>
          <w:sz w:val="20"/>
          <w:szCs w:val="20"/>
        </w:rPr>
        <w:t>skeny</w:t>
      </w:r>
      <w:proofErr w:type="spellEnd"/>
      <w:r w:rsidRPr="00F34557">
        <w:rPr>
          <w:rFonts w:ascii="Arial" w:hAnsi="Arial" w:cs="Arial"/>
          <w:sz w:val="20"/>
          <w:szCs w:val="20"/>
        </w:rPr>
        <w:t xml:space="preserve"> originálov alebo úradne osvedčených  fotokópií týchto dokumentov. </w:t>
      </w:r>
      <w:r w:rsidRPr="00F34557">
        <w:rPr>
          <w:rFonts w:ascii="Arial" w:hAnsi="Arial" w:cs="Arial"/>
          <w:color w:val="000000" w:themeColor="text1"/>
          <w:sz w:val="20"/>
          <w:szCs w:val="20"/>
        </w:rPr>
        <w:t xml:space="preserve">Pri predkladaní bankovej záruky a poistenia záruky uchádzač postupuje podľa </w:t>
      </w:r>
      <w:r w:rsidRPr="009F18BF">
        <w:rPr>
          <w:rFonts w:ascii="Arial" w:hAnsi="Arial" w:cs="Arial"/>
          <w:color w:val="000000" w:themeColor="text1"/>
          <w:sz w:val="20"/>
          <w:szCs w:val="20"/>
        </w:rPr>
        <w:t>bodov 2</w:t>
      </w:r>
      <w:r w:rsidR="009855A9" w:rsidRPr="009F18BF">
        <w:rPr>
          <w:rFonts w:ascii="Arial" w:hAnsi="Arial" w:cs="Arial"/>
          <w:color w:val="000000" w:themeColor="text1"/>
          <w:sz w:val="20"/>
          <w:szCs w:val="20"/>
        </w:rPr>
        <w:t>2</w:t>
      </w:r>
      <w:r w:rsidRPr="009F18BF">
        <w:rPr>
          <w:rFonts w:ascii="Arial" w:hAnsi="Arial" w:cs="Arial"/>
          <w:color w:val="000000" w:themeColor="text1"/>
          <w:sz w:val="20"/>
          <w:szCs w:val="20"/>
        </w:rPr>
        <w:t>.4.2</w:t>
      </w:r>
      <w:r w:rsidR="009855A9" w:rsidRPr="009F18BF">
        <w:rPr>
          <w:rFonts w:ascii="Arial" w:hAnsi="Arial" w:cs="Arial"/>
          <w:color w:val="000000" w:themeColor="text1"/>
          <w:sz w:val="20"/>
          <w:szCs w:val="20"/>
        </w:rPr>
        <w:t>.</w:t>
      </w:r>
      <w:r w:rsidRPr="009F18BF">
        <w:rPr>
          <w:rFonts w:ascii="Arial" w:hAnsi="Arial" w:cs="Arial"/>
          <w:color w:val="000000" w:themeColor="text1"/>
          <w:sz w:val="20"/>
          <w:szCs w:val="20"/>
        </w:rPr>
        <w:t xml:space="preserve"> a 2</w:t>
      </w:r>
      <w:r w:rsidR="009855A9" w:rsidRPr="009F18BF">
        <w:rPr>
          <w:rFonts w:ascii="Arial" w:hAnsi="Arial" w:cs="Arial"/>
          <w:color w:val="000000" w:themeColor="text1"/>
          <w:sz w:val="20"/>
          <w:szCs w:val="20"/>
        </w:rPr>
        <w:t>2</w:t>
      </w:r>
      <w:r w:rsidRPr="009F18BF">
        <w:rPr>
          <w:rFonts w:ascii="Arial" w:hAnsi="Arial" w:cs="Arial"/>
          <w:color w:val="000000" w:themeColor="text1"/>
          <w:sz w:val="20"/>
          <w:szCs w:val="20"/>
        </w:rPr>
        <w:t>.4.3</w:t>
      </w:r>
      <w:r w:rsidR="009855A9" w:rsidRPr="009F18BF">
        <w:rPr>
          <w:rFonts w:ascii="Arial" w:hAnsi="Arial" w:cs="Arial"/>
          <w:color w:val="000000" w:themeColor="text1"/>
          <w:sz w:val="20"/>
          <w:szCs w:val="20"/>
        </w:rPr>
        <w:t>.</w:t>
      </w:r>
      <w:r w:rsidRPr="009F18BF">
        <w:rPr>
          <w:rFonts w:ascii="Arial" w:hAnsi="Arial" w:cs="Arial"/>
          <w:color w:val="000000" w:themeColor="text1"/>
          <w:sz w:val="20"/>
          <w:szCs w:val="20"/>
        </w:rPr>
        <w:t xml:space="preserve"> Časť A.1 Zväzok 1 </w:t>
      </w:r>
      <w:r w:rsidRPr="009F18BF">
        <w:rPr>
          <w:rFonts w:ascii="Arial" w:hAnsi="Arial" w:cs="Arial"/>
          <w:sz w:val="20"/>
          <w:szCs w:val="20"/>
        </w:rPr>
        <w:t>týchto</w:t>
      </w:r>
      <w:r w:rsidRPr="009F18BF">
        <w:rPr>
          <w:rFonts w:ascii="Arial" w:hAnsi="Arial" w:cs="Arial"/>
          <w:color w:val="000000" w:themeColor="text1"/>
          <w:sz w:val="20"/>
          <w:szCs w:val="20"/>
        </w:rPr>
        <w:t xml:space="preserve"> SP.</w:t>
      </w:r>
    </w:p>
    <w:p w14:paraId="452E4ECE" w14:textId="3CD40C2C" w:rsidR="00C35635" w:rsidRPr="00C35635" w:rsidRDefault="00C35635" w:rsidP="00677E87">
      <w:pPr>
        <w:pStyle w:val="Odsekzoznamu"/>
        <w:numPr>
          <w:ilvl w:val="1"/>
          <w:numId w:val="32"/>
        </w:numPr>
        <w:jc w:val="both"/>
        <w:rPr>
          <w:rFonts w:ascii="Arial" w:hAnsi="Arial" w:cs="Arial"/>
          <w:sz w:val="20"/>
          <w:szCs w:val="20"/>
        </w:rPr>
      </w:pPr>
      <w:r w:rsidRPr="00C35635">
        <w:rPr>
          <w:rFonts w:ascii="Arial" w:hAnsi="Arial" w:cs="Arial"/>
          <w:color w:val="000000" w:themeColor="text1"/>
          <w:sz w:val="20"/>
          <w:szCs w:val="20"/>
        </w:rPr>
        <w:t>Znenie obchodných podmienok, ktoré sú súčasťou Zväzku 2 týchto SP nemožno meniť, ani uvádzať výhrady, ktoré by odporovali týmto SP.</w:t>
      </w:r>
    </w:p>
    <w:p w14:paraId="471839CF" w14:textId="77777777" w:rsidR="00C35635" w:rsidRPr="00C35635" w:rsidRDefault="00C35635" w:rsidP="00C35635">
      <w:pPr>
        <w:ind w:left="360"/>
        <w:jc w:val="both"/>
        <w:rPr>
          <w:rFonts w:ascii="Arial" w:hAnsi="Arial" w:cs="Arial"/>
          <w:sz w:val="20"/>
          <w:szCs w:val="20"/>
        </w:rPr>
      </w:pPr>
    </w:p>
    <w:p w14:paraId="5F4D7410" w14:textId="0493194F" w:rsidR="00C35635" w:rsidRDefault="00C35635" w:rsidP="00677E87">
      <w:pPr>
        <w:pStyle w:val="Odsekzoznamu"/>
        <w:numPr>
          <w:ilvl w:val="0"/>
          <w:numId w:val="32"/>
        </w:numPr>
        <w:jc w:val="both"/>
        <w:rPr>
          <w:rFonts w:ascii="Arial" w:hAnsi="Arial" w:cs="Arial"/>
          <w:b/>
          <w:bCs/>
          <w:sz w:val="20"/>
          <w:szCs w:val="20"/>
        </w:rPr>
      </w:pPr>
      <w:r w:rsidRPr="00C35635">
        <w:rPr>
          <w:rFonts w:ascii="Arial" w:hAnsi="Arial" w:cs="Arial"/>
          <w:b/>
          <w:bCs/>
          <w:sz w:val="20"/>
          <w:szCs w:val="20"/>
        </w:rPr>
        <w:t>Zábezpeka</w:t>
      </w:r>
    </w:p>
    <w:p w14:paraId="040837E8" w14:textId="667FA1F8" w:rsidR="00C35635" w:rsidRDefault="00436563" w:rsidP="00677E87">
      <w:pPr>
        <w:pStyle w:val="Odsekzoznamu"/>
        <w:numPr>
          <w:ilvl w:val="1"/>
          <w:numId w:val="32"/>
        </w:numPr>
        <w:jc w:val="both"/>
        <w:rPr>
          <w:rFonts w:ascii="Arial" w:hAnsi="Arial" w:cs="Arial"/>
          <w:sz w:val="20"/>
          <w:szCs w:val="20"/>
        </w:rPr>
      </w:pPr>
      <w:r w:rsidRPr="00F34557">
        <w:rPr>
          <w:rFonts w:ascii="Arial" w:hAnsi="Arial" w:cs="Arial"/>
          <w:sz w:val="20"/>
          <w:szCs w:val="20"/>
        </w:rPr>
        <w:t>Verejný obstarávateľ vyžaduje, aby uchádzač zabezpečil viazanosť svojej ponuky zábezpekou. Zábezpeka je poskytnutie bankovej záruky, poistenie záruky alebo zloženie finančných prostriedkov na účet verejného obstarávateľa</w:t>
      </w:r>
      <w:r>
        <w:rPr>
          <w:rFonts w:ascii="Arial" w:hAnsi="Arial" w:cs="Arial"/>
          <w:sz w:val="20"/>
          <w:szCs w:val="20"/>
        </w:rPr>
        <w:t>.</w:t>
      </w:r>
    </w:p>
    <w:p w14:paraId="3F5E1A47" w14:textId="1E031215" w:rsidR="00436563" w:rsidRDefault="00436563" w:rsidP="00677E87">
      <w:pPr>
        <w:pStyle w:val="Odsekzoznamu"/>
        <w:numPr>
          <w:ilvl w:val="1"/>
          <w:numId w:val="32"/>
        </w:numPr>
        <w:jc w:val="both"/>
        <w:rPr>
          <w:rFonts w:ascii="Arial" w:hAnsi="Arial" w:cs="Arial"/>
          <w:sz w:val="20"/>
          <w:szCs w:val="20"/>
        </w:rPr>
      </w:pPr>
      <w:r w:rsidRPr="00F34557">
        <w:rPr>
          <w:rFonts w:ascii="Arial" w:hAnsi="Arial" w:cs="Arial"/>
          <w:sz w:val="20"/>
          <w:szCs w:val="20"/>
        </w:rPr>
        <w:t>Zábezpeka je stanovená vo výške</w:t>
      </w:r>
      <w:r w:rsidRPr="00F34557">
        <w:rPr>
          <w:rFonts w:ascii="Arial" w:hAnsi="Arial" w:cs="Arial"/>
          <w:b/>
          <w:sz w:val="20"/>
          <w:szCs w:val="20"/>
        </w:rPr>
        <w:t xml:space="preserve"> </w:t>
      </w:r>
      <w:r>
        <w:rPr>
          <w:rFonts w:ascii="Arial" w:hAnsi="Arial" w:cs="Arial"/>
          <w:b/>
          <w:sz w:val="20"/>
          <w:szCs w:val="20"/>
        </w:rPr>
        <w:t>25</w:t>
      </w:r>
      <w:r w:rsidRPr="00F34557">
        <w:rPr>
          <w:rFonts w:ascii="Arial" w:hAnsi="Arial" w:cs="Arial"/>
          <w:b/>
          <w:sz w:val="20"/>
          <w:szCs w:val="20"/>
        </w:rPr>
        <w:t xml:space="preserve"> 000,00 EUR </w:t>
      </w:r>
      <w:r w:rsidRPr="00F34557">
        <w:rPr>
          <w:rFonts w:ascii="Arial" w:hAnsi="Arial" w:cs="Arial"/>
          <w:sz w:val="20"/>
          <w:szCs w:val="20"/>
        </w:rPr>
        <w:t xml:space="preserve">(slovom: </w:t>
      </w:r>
      <w:r>
        <w:rPr>
          <w:rFonts w:ascii="Arial" w:hAnsi="Arial" w:cs="Arial"/>
          <w:sz w:val="20"/>
          <w:szCs w:val="20"/>
        </w:rPr>
        <w:t>dvadsaťpäťtisíc</w:t>
      </w:r>
      <w:r w:rsidRPr="00F34557">
        <w:rPr>
          <w:rFonts w:ascii="Arial" w:hAnsi="Arial" w:cs="Arial"/>
          <w:sz w:val="20"/>
          <w:szCs w:val="20"/>
        </w:rPr>
        <w:t xml:space="preserve"> </w:t>
      </w:r>
      <w:r>
        <w:rPr>
          <w:rFonts w:ascii="Arial" w:hAnsi="Arial" w:cs="Arial"/>
          <w:sz w:val="20"/>
          <w:szCs w:val="20"/>
        </w:rPr>
        <w:t>EUR</w:t>
      </w:r>
      <w:r w:rsidRPr="00F34557">
        <w:rPr>
          <w:rFonts w:ascii="Arial" w:hAnsi="Arial" w:cs="Arial"/>
          <w:sz w:val="20"/>
          <w:szCs w:val="20"/>
        </w:rPr>
        <w:t>)</w:t>
      </w:r>
    </w:p>
    <w:p w14:paraId="0F7085BE" w14:textId="77777777" w:rsidR="00EA518C" w:rsidRDefault="00EA518C" w:rsidP="00EA518C">
      <w:pPr>
        <w:pStyle w:val="Odsekzoznamu"/>
        <w:ind w:left="792"/>
        <w:jc w:val="both"/>
        <w:rPr>
          <w:rFonts w:ascii="Arial" w:hAnsi="Arial" w:cs="Arial"/>
          <w:sz w:val="20"/>
          <w:szCs w:val="20"/>
        </w:rPr>
      </w:pPr>
    </w:p>
    <w:p w14:paraId="102B6CE9" w14:textId="03CF83CF" w:rsidR="00436563" w:rsidRPr="00EA518C" w:rsidRDefault="00436563" w:rsidP="00677E87">
      <w:pPr>
        <w:pStyle w:val="Odsekzoznamu"/>
        <w:numPr>
          <w:ilvl w:val="1"/>
          <w:numId w:val="32"/>
        </w:numPr>
        <w:jc w:val="both"/>
        <w:rPr>
          <w:rFonts w:ascii="Arial" w:hAnsi="Arial" w:cs="Arial"/>
          <w:b/>
          <w:bCs/>
          <w:sz w:val="20"/>
          <w:szCs w:val="20"/>
        </w:rPr>
      </w:pPr>
      <w:r w:rsidRPr="00EA518C">
        <w:rPr>
          <w:rFonts w:ascii="Arial" w:hAnsi="Arial" w:cs="Arial"/>
          <w:b/>
          <w:bCs/>
          <w:sz w:val="20"/>
          <w:szCs w:val="20"/>
          <w:lang w:eastAsia="en-US"/>
        </w:rPr>
        <w:t>Spôsoby zloženia zábezpeky:</w:t>
      </w:r>
    </w:p>
    <w:p w14:paraId="63F528ED" w14:textId="500BB026" w:rsidR="00436563" w:rsidRDefault="00436563" w:rsidP="00677E87">
      <w:pPr>
        <w:pStyle w:val="Odsekzoznamu"/>
        <w:numPr>
          <w:ilvl w:val="2"/>
          <w:numId w:val="32"/>
        </w:numPr>
        <w:jc w:val="both"/>
        <w:rPr>
          <w:rFonts w:ascii="Arial" w:hAnsi="Arial" w:cs="Arial"/>
          <w:sz w:val="20"/>
          <w:szCs w:val="20"/>
        </w:rPr>
      </w:pPr>
      <w:r w:rsidRPr="00F34557">
        <w:rPr>
          <w:rFonts w:ascii="Arial" w:hAnsi="Arial" w:cs="Arial"/>
          <w:sz w:val="20"/>
          <w:szCs w:val="20"/>
        </w:rPr>
        <w:t>zložením finančných prostriedkov na bankový účet verejného obstarávateľa alebo</w:t>
      </w:r>
    </w:p>
    <w:p w14:paraId="7AD243EC" w14:textId="3F2CC491" w:rsidR="00436563" w:rsidRDefault="00436563" w:rsidP="00677E87">
      <w:pPr>
        <w:pStyle w:val="Odsekzoznamu"/>
        <w:numPr>
          <w:ilvl w:val="2"/>
          <w:numId w:val="32"/>
        </w:numPr>
        <w:jc w:val="both"/>
        <w:rPr>
          <w:rFonts w:ascii="Arial" w:hAnsi="Arial" w:cs="Arial"/>
          <w:sz w:val="20"/>
          <w:szCs w:val="20"/>
        </w:rPr>
      </w:pPr>
      <w:r w:rsidRPr="00F34557">
        <w:rPr>
          <w:rFonts w:ascii="Arial" w:hAnsi="Arial" w:cs="Arial"/>
          <w:sz w:val="20"/>
          <w:szCs w:val="20"/>
        </w:rPr>
        <w:t>poskytnutím bankovej záruky za uchádzača, alebo</w:t>
      </w:r>
    </w:p>
    <w:p w14:paraId="78158911" w14:textId="129186FF" w:rsidR="00436563" w:rsidRDefault="00436563" w:rsidP="00677E87">
      <w:pPr>
        <w:pStyle w:val="Odsekzoznamu"/>
        <w:numPr>
          <w:ilvl w:val="2"/>
          <w:numId w:val="32"/>
        </w:numPr>
        <w:jc w:val="both"/>
        <w:rPr>
          <w:rFonts w:ascii="Arial" w:hAnsi="Arial" w:cs="Arial"/>
          <w:sz w:val="20"/>
          <w:szCs w:val="20"/>
        </w:rPr>
      </w:pPr>
      <w:r w:rsidRPr="00F34557">
        <w:rPr>
          <w:rFonts w:ascii="Arial" w:hAnsi="Arial" w:cs="Arial"/>
          <w:sz w:val="20"/>
          <w:szCs w:val="20"/>
        </w:rPr>
        <w:t>poskytnutím poistenia záruky za uchádzača.</w:t>
      </w:r>
    </w:p>
    <w:p w14:paraId="0D2857EC" w14:textId="4F84CC89" w:rsidR="00436563" w:rsidRDefault="00436563" w:rsidP="00436563">
      <w:pPr>
        <w:ind w:left="720"/>
        <w:jc w:val="both"/>
        <w:rPr>
          <w:rFonts w:ascii="Arial" w:hAnsi="Arial" w:cs="Arial"/>
          <w:sz w:val="20"/>
          <w:szCs w:val="20"/>
        </w:rPr>
      </w:pPr>
      <w:r w:rsidRPr="00F34557">
        <w:rPr>
          <w:rFonts w:ascii="Arial" w:hAnsi="Arial" w:cs="Arial"/>
          <w:sz w:val="20"/>
          <w:szCs w:val="20"/>
        </w:rPr>
        <w:t>Spôsob zloženia zábezpeky si vyberie uchádzač podľa nižšie uvedených podmienok zloženia.</w:t>
      </w:r>
    </w:p>
    <w:p w14:paraId="00FB76A0" w14:textId="77777777" w:rsidR="00EA518C" w:rsidRDefault="00EA518C" w:rsidP="00436563">
      <w:pPr>
        <w:ind w:left="720"/>
        <w:jc w:val="both"/>
        <w:rPr>
          <w:rFonts w:ascii="Arial" w:hAnsi="Arial" w:cs="Arial"/>
          <w:sz w:val="20"/>
          <w:szCs w:val="20"/>
        </w:rPr>
      </w:pPr>
    </w:p>
    <w:p w14:paraId="1ECA6084" w14:textId="63556424" w:rsidR="00EA518C" w:rsidRPr="00EA518C" w:rsidRDefault="00436563" w:rsidP="00677E87">
      <w:pPr>
        <w:pStyle w:val="Odsekzoznamu"/>
        <w:numPr>
          <w:ilvl w:val="1"/>
          <w:numId w:val="32"/>
        </w:numPr>
        <w:jc w:val="both"/>
        <w:rPr>
          <w:rFonts w:ascii="Arial" w:hAnsi="Arial" w:cs="Arial"/>
          <w:b/>
          <w:bCs/>
          <w:sz w:val="20"/>
          <w:szCs w:val="20"/>
        </w:rPr>
      </w:pPr>
      <w:r w:rsidRPr="00EA518C">
        <w:rPr>
          <w:rFonts w:ascii="Arial" w:hAnsi="Arial" w:cs="Arial"/>
          <w:b/>
          <w:bCs/>
          <w:sz w:val="20"/>
          <w:szCs w:val="20"/>
        </w:rPr>
        <w:t>Podmienky zloženia zábezpeky:</w:t>
      </w:r>
      <w:r w:rsidR="00EA518C" w:rsidRPr="00EA518C">
        <w:rPr>
          <w:rFonts w:ascii="Arial" w:hAnsi="Arial" w:cs="Arial"/>
          <w:b/>
          <w:bCs/>
          <w:sz w:val="20"/>
          <w:szCs w:val="20"/>
        </w:rPr>
        <w:tab/>
      </w:r>
    </w:p>
    <w:p w14:paraId="4D31ECA1" w14:textId="01C1B2CB" w:rsidR="00436563" w:rsidRPr="00436563" w:rsidRDefault="00436563" w:rsidP="00677E87">
      <w:pPr>
        <w:pStyle w:val="Odsekzoznamu"/>
        <w:numPr>
          <w:ilvl w:val="2"/>
          <w:numId w:val="32"/>
        </w:numPr>
        <w:jc w:val="both"/>
        <w:rPr>
          <w:rFonts w:ascii="Arial" w:hAnsi="Arial" w:cs="Arial"/>
          <w:sz w:val="20"/>
          <w:szCs w:val="20"/>
        </w:rPr>
      </w:pPr>
      <w:r w:rsidRPr="00F34557">
        <w:rPr>
          <w:rFonts w:ascii="Arial" w:hAnsi="Arial" w:cs="Arial"/>
          <w:b/>
          <w:sz w:val="20"/>
          <w:szCs w:val="20"/>
        </w:rPr>
        <w:t>Zloženie finančných prostriedkov na bankový účet verejného obstarávateľa</w:t>
      </w:r>
    </w:p>
    <w:p w14:paraId="0F2069A9" w14:textId="5259E2D7" w:rsidR="00436563" w:rsidRDefault="00436563" w:rsidP="00677E87">
      <w:pPr>
        <w:pStyle w:val="Odsekzoznamu"/>
        <w:numPr>
          <w:ilvl w:val="3"/>
          <w:numId w:val="32"/>
        </w:numPr>
        <w:jc w:val="both"/>
        <w:rPr>
          <w:rFonts w:ascii="Arial" w:hAnsi="Arial" w:cs="Arial"/>
          <w:sz w:val="20"/>
          <w:szCs w:val="20"/>
        </w:rPr>
      </w:pPr>
      <w:r w:rsidRPr="00F34557">
        <w:rPr>
          <w:rFonts w:ascii="Arial" w:hAnsi="Arial" w:cs="Arial"/>
          <w:sz w:val="20"/>
          <w:szCs w:val="20"/>
        </w:rPr>
        <w:t xml:space="preserve">Finančné prostriedky vo výške podľa </w:t>
      </w:r>
      <w:r w:rsidRPr="009F18BF">
        <w:rPr>
          <w:rFonts w:ascii="Arial" w:hAnsi="Arial" w:cs="Arial"/>
          <w:sz w:val="20"/>
          <w:szCs w:val="20"/>
        </w:rPr>
        <w:t>bodu 2</w:t>
      </w:r>
      <w:r w:rsidR="00D95109" w:rsidRPr="009F18BF">
        <w:rPr>
          <w:rFonts w:ascii="Arial" w:hAnsi="Arial" w:cs="Arial"/>
          <w:sz w:val="20"/>
          <w:szCs w:val="20"/>
        </w:rPr>
        <w:t>2</w:t>
      </w:r>
      <w:r w:rsidRPr="009F18BF">
        <w:rPr>
          <w:rFonts w:ascii="Arial" w:hAnsi="Arial" w:cs="Arial"/>
          <w:sz w:val="20"/>
          <w:szCs w:val="20"/>
        </w:rPr>
        <w:t>.2</w:t>
      </w:r>
      <w:r w:rsidR="00D95109" w:rsidRPr="009F18BF">
        <w:rPr>
          <w:rFonts w:ascii="Arial" w:hAnsi="Arial" w:cs="Arial"/>
          <w:sz w:val="20"/>
          <w:szCs w:val="20"/>
        </w:rPr>
        <w:t>.</w:t>
      </w:r>
      <w:r w:rsidRPr="009F18BF">
        <w:rPr>
          <w:rFonts w:ascii="Arial" w:hAnsi="Arial" w:cs="Arial"/>
          <w:sz w:val="20"/>
          <w:szCs w:val="20"/>
        </w:rPr>
        <w:t xml:space="preserve"> Časť A.1 Zväzok 1 týchto SP</w:t>
      </w:r>
      <w:r w:rsidRPr="00F34557">
        <w:rPr>
          <w:rFonts w:ascii="Arial" w:hAnsi="Arial" w:cs="Arial"/>
          <w:sz w:val="20"/>
          <w:szCs w:val="20"/>
        </w:rPr>
        <w:t xml:space="preserve"> musia byť zložené na účet verejného obstarávateľa určen</w:t>
      </w:r>
      <w:r>
        <w:rPr>
          <w:rFonts w:ascii="Arial" w:hAnsi="Arial" w:cs="Arial"/>
          <w:sz w:val="20"/>
          <w:szCs w:val="20"/>
        </w:rPr>
        <w:t>ého</w:t>
      </w:r>
      <w:r w:rsidRPr="00F34557">
        <w:rPr>
          <w:rFonts w:ascii="Arial" w:hAnsi="Arial" w:cs="Arial"/>
          <w:sz w:val="20"/>
          <w:szCs w:val="20"/>
        </w:rPr>
        <w:t xml:space="preserve"> pre zábezpeky vedenom v banke </w:t>
      </w:r>
      <w:r>
        <w:rPr>
          <w:rFonts w:ascii="Arial" w:hAnsi="Arial" w:cs="Arial"/>
          <w:sz w:val="20"/>
          <w:szCs w:val="20"/>
        </w:rPr>
        <w:t>Štátna pokladnica,</w:t>
      </w:r>
      <w:r w:rsidRPr="00F34557">
        <w:rPr>
          <w:rFonts w:ascii="Arial" w:hAnsi="Arial" w:cs="Arial"/>
          <w:sz w:val="20"/>
          <w:szCs w:val="20"/>
        </w:rPr>
        <w:t xml:space="preserve"> na číslo účtu:</w:t>
      </w:r>
    </w:p>
    <w:p w14:paraId="295425C9" w14:textId="77777777" w:rsidR="00436563" w:rsidRDefault="00436563" w:rsidP="00436563">
      <w:pPr>
        <w:pStyle w:val="Odsekzoznamu"/>
        <w:ind w:left="1728"/>
        <w:jc w:val="both"/>
        <w:rPr>
          <w:rFonts w:ascii="Arial" w:hAnsi="Arial" w:cs="Arial"/>
          <w:sz w:val="20"/>
          <w:szCs w:val="20"/>
        </w:rPr>
      </w:pPr>
    </w:p>
    <w:p w14:paraId="79D222B1" w14:textId="77777777" w:rsidR="00436563" w:rsidRPr="00AB61C8" w:rsidRDefault="00436563" w:rsidP="00436563">
      <w:pPr>
        <w:pStyle w:val="Zkladntext2"/>
        <w:tabs>
          <w:tab w:val="clear" w:pos="1080"/>
          <w:tab w:val="left" w:pos="-540"/>
          <w:tab w:val="left" w:pos="-360"/>
        </w:tabs>
        <w:ind w:left="2694" w:hanging="851"/>
        <w:contextualSpacing/>
        <w:jc w:val="both"/>
      </w:pPr>
      <w:r w:rsidRPr="00F34557">
        <w:rPr>
          <w:rFonts w:cs="Arial"/>
          <w:szCs w:val="20"/>
        </w:rPr>
        <w:t>IBAN:</w:t>
      </w:r>
      <w:r w:rsidRPr="00F34557">
        <w:rPr>
          <w:rFonts w:cs="Arial"/>
          <w:szCs w:val="20"/>
        </w:rPr>
        <w:tab/>
      </w:r>
      <w:r w:rsidRPr="00F34557">
        <w:rPr>
          <w:rFonts w:cs="Arial"/>
          <w:szCs w:val="20"/>
        </w:rPr>
        <w:tab/>
      </w:r>
      <w:r w:rsidRPr="00F34557">
        <w:rPr>
          <w:rFonts w:cs="Arial"/>
          <w:szCs w:val="20"/>
        </w:rPr>
        <w:tab/>
      </w:r>
      <w:r w:rsidRPr="00F34557">
        <w:rPr>
          <w:rFonts w:cs="Arial"/>
          <w:szCs w:val="20"/>
        </w:rPr>
        <w:tab/>
      </w:r>
      <w:r w:rsidRPr="00F34557">
        <w:rPr>
          <w:rFonts w:cs="Arial"/>
          <w:szCs w:val="20"/>
        </w:rPr>
        <w:tab/>
      </w:r>
      <w:r w:rsidRPr="00045A7F">
        <w:rPr>
          <w:rFonts w:cs="Arial"/>
          <w:szCs w:val="20"/>
        </w:rPr>
        <w:t>SK</w:t>
      </w:r>
      <w:r>
        <w:rPr>
          <w:rFonts w:cs="Arial"/>
          <w:szCs w:val="20"/>
        </w:rPr>
        <w:t>13 8180</w:t>
      </w:r>
      <w:r w:rsidRPr="00AB61C8">
        <w:t xml:space="preserve"> 0000 </w:t>
      </w:r>
      <w:r>
        <w:rPr>
          <w:rFonts w:cs="Arial"/>
          <w:szCs w:val="20"/>
        </w:rPr>
        <w:t>0070 0069 4614</w:t>
      </w:r>
    </w:p>
    <w:p w14:paraId="0D89CD8D" w14:textId="04FB7CFC" w:rsidR="00436563" w:rsidRPr="006E3C04" w:rsidRDefault="00436563" w:rsidP="00436563">
      <w:pPr>
        <w:pStyle w:val="Zkladntext2"/>
        <w:tabs>
          <w:tab w:val="clear" w:pos="1080"/>
          <w:tab w:val="left" w:pos="-540"/>
          <w:tab w:val="left" w:pos="-360"/>
        </w:tabs>
        <w:ind w:left="2694" w:hanging="851"/>
        <w:contextualSpacing/>
        <w:jc w:val="both"/>
        <w:rPr>
          <w:rFonts w:eastAsiaTheme="minorEastAsia" w:cstheme="minorBidi"/>
          <w:szCs w:val="21"/>
        </w:rPr>
      </w:pPr>
      <w:r w:rsidRPr="00F34557">
        <w:rPr>
          <w:rFonts w:cs="Arial"/>
          <w:szCs w:val="20"/>
        </w:rPr>
        <w:t xml:space="preserve">SWIFT (BIC): </w:t>
      </w:r>
      <w:r w:rsidRPr="00F34557">
        <w:rPr>
          <w:rFonts w:cs="Arial"/>
          <w:szCs w:val="20"/>
        </w:rPr>
        <w:tab/>
      </w:r>
      <w:r w:rsidRPr="00F34557">
        <w:rPr>
          <w:rFonts w:cs="Arial"/>
          <w:szCs w:val="20"/>
        </w:rPr>
        <w:tab/>
      </w:r>
      <w:r>
        <w:rPr>
          <w:rFonts w:cs="Arial"/>
          <w:szCs w:val="20"/>
        </w:rPr>
        <w:t xml:space="preserve">     </w:t>
      </w:r>
      <w:r w:rsidRPr="006E3C04">
        <w:rPr>
          <w:rFonts w:eastAsiaTheme="minorEastAsia" w:cs="Arial"/>
          <w:szCs w:val="20"/>
        </w:rPr>
        <w:t>SPSRSKBA</w:t>
      </w:r>
    </w:p>
    <w:p w14:paraId="05D1278F" w14:textId="7273D51D" w:rsidR="00436563" w:rsidRDefault="00436563" w:rsidP="00436563">
      <w:pPr>
        <w:pStyle w:val="Odsekzoznamu"/>
        <w:ind w:left="1728"/>
        <w:jc w:val="both"/>
        <w:rPr>
          <w:rFonts w:ascii="Arial" w:hAnsi="Arial" w:cs="Arial"/>
          <w:sz w:val="20"/>
          <w:szCs w:val="20"/>
        </w:rPr>
      </w:pPr>
      <w:r>
        <w:rPr>
          <w:rFonts w:ascii="Arial" w:hAnsi="Arial" w:cs="Arial"/>
          <w:sz w:val="20"/>
          <w:szCs w:val="20"/>
        </w:rPr>
        <w:t xml:space="preserve">  </w:t>
      </w:r>
      <w:r w:rsidRPr="00F34557">
        <w:rPr>
          <w:rFonts w:ascii="Arial" w:hAnsi="Arial" w:cs="Arial"/>
          <w:sz w:val="20"/>
          <w:szCs w:val="20"/>
        </w:rPr>
        <w:t>variabilný symbol:</w:t>
      </w:r>
      <w:r w:rsidRPr="00F34557">
        <w:rPr>
          <w:rFonts w:ascii="Arial" w:hAnsi="Arial" w:cs="Arial"/>
          <w:sz w:val="20"/>
          <w:szCs w:val="20"/>
        </w:rPr>
        <w:tab/>
      </w:r>
      <w:r w:rsidR="009F18BF" w:rsidRPr="009F18BF">
        <w:rPr>
          <w:rFonts w:ascii="Arial" w:hAnsi="Arial" w:cs="Arial"/>
          <w:sz w:val="20"/>
          <w:szCs w:val="20"/>
        </w:rPr>
        <w:t>15</w:t>
      </w:r>
      <w:r w:rsidRPr="009F18BF">
        <w:rPr>
          <w:rFonts w:ascii="Arial" w:hAnsi="Arial" w:cs="Arial"/>
          <w:sz w:val="20"/>
          <w:szCs w:val="20"/>
        </w:rPr>
        <w:t>2</w:t>
      </w:r>
      <w:r w:rsidR="00D95109" w:rsidRPr="009F18BF">
        <w:rPr>
          <w:rFonts w:ascii="Arial" w:hAnsi="Arial" w:cs="Arial"/>
          <w:sz w:val="20"/>
          <w:szCs w:val="20"/>
        </w:rPr>
        <w:t>5</w:t>
      </w:r>
      <w:r w:rsidRPr="009F18BF">
        <w:rPr>
          <w:rFonts w:ascii="Arial" w:hAnsi="Arial" w:cs="Arial"/>
          <w:sz w:val="20"/>
          <w:szCs w:val="20"/>
        </w:rPr>
        <w:t>10301</w:t>
      </w:r>
    </w:p>
    <w:p w14:paraId="19D0B5C4" w14:textId="77777777" w:rsidR="00436563" w:rsidRDefault="00436563" w:rsidP="00436563">
      <w:pPr>
        <w:pStyle w:val="Odsekzoznamu"/>
        <w:ind w:left="1728"/>
        <w:jc w:val="both"/>
        <w:rPr>
          <w:rFonts w:ascii="Arial" w:hAnsi="Arial" w:cs="Arial"/>
          <w:sz w:val="20"/>
          <w:szCs w:val="20"/>
        </w:rPr>
      </w:pPr>
    </w:p>
    <w:p w14:paraId="6DDC9B0D" w14:textId="432E5CF8" w:rsidR="00D95109" w:rsidRPr="00D95109" w:rsidRDefault="00436563" w:rsidP="00677E87">
      <w:pPr>
        <w:pStyle w:val="Odsekzoznamu"/>
        <w:numPr>
          <w:ilvl w:val="3"/>
          <w:numId w:val="32"/>
        </w:numPr>
        <w:jc w:val="both"/>
        <w:rPr>
          <w:rFonts w:ascii="Arial" w:hAnsi="Arial" w:cs="Arial"/>
          <w:sz w:val="20"/>
          <w:szCs w:val="20"/>
        </w:rPr>
      </w:pPr>
      <w:r w:rsidRPr="00984999">
        <w:rPr>
          <w:rFonts w:ascii="Arial" w:hAnsi="Arial" w:cs="Arial"/>
          <w:sz w:val="20"/>
          <w:szCs w:val="20"/>
        </w:rPr>
        <w:t>Finančné prostriedky musia byť</w:t>
      </w:r>
      <w:r w:rsidRPr="00F34557">
        <w:rPr>
          <w:rFonts w:ascii="Arial" w:hAnsi="Arial" w:cs="Arial"/>
          <w:sz w:val="20"/>
          <w:szCs w:val="20"/>
        </w:rPr>
        <w:t xml:space="preserve"> pripísané na účte verejného </w:t>
      </w:r>
      <w:r w:rsidRPr="00F34557">
        <w:rPr>
          <w:rFonts w:ascii="Arial" w:hAnsi="Arial" w:cs="Arial"/>
          <w:sz w:val="20"/>
          <w:szCs w:val="20"/>
        </w:rPr>
        <w:tab/>
        <w:t>obstarávateľa</w:t>
      </w:r>
      <w:r w:rsidR="00D95109">
        <w:rPr>
          <w:rFonts w:ascii="Arial" w:hAnsi="Arial" w:cs="Arial"/>
          <w:sz w:val="20"/>
          <w:szCs w:val="20"/>
        </w:rPr>
        <w:t xml:space="preserve"> </w:t>
      </w:r>
      <w:r w:rsidRPr="00F34557">
        <w:rPr>
          <w:rFonts w:ascii="Arial" w:hAnsi="Arial" w:cs="Arial"/>
          <w:sz w:val="20"/>
          <w:szCs w:val="20"/>
        </w:rPr>
        <w:t xml:space="preserve">najneskôr v lehote na predkladanie ponúk podľa </w:t>
      </w:r>
      <w:r w:rsidRPr="009F18BF">
        <w:rPr>
          <w:rFonts w:ascii="Arial" w:hAnsi="Arial" w:cs="Arial"/>
          <w:sz w:val="20"/>
          <w:szCs w:val="20"/>
        </w:rPr>
        <w:t>bodu 1</w:t>
      </w:r>
      <w:r w:rsidR="00452AFA" w:rsidRPr="009F18BF">
        <w:rPr>
          <w:rFonts w:ascii="Arial" w:hAnsi="Arial" w:cs="Arial"/>
          <w:sz w:val="20"/>
          <w:szCs w:val="20"/>
        </w:rPr>
        <w:t>5</w:t>
      </w:r>
      <w:r w:rsidRPr="009F18BF">
        <w:rPr>
          <w:rFonts w:ascii="Arial" w:hAnsi="Arial" w:cs="Arial"/>
          <w:sz w:val="20"/>
          <w:szCs w:val="20"/>
        </w:rPr>
        <w:t>.3</w:t>
      </w:r>
      <w:r w:rsidR="00452AFA" w:rsidRPr="009F18BF">
        <w:rPr>
          <w:rFonts w:ascii="Arial" w:hAnsi="Arial" w:cs="Arial"/>
          <w:sz w:val="20"/>
          <w:szCs w:val="20"/>
        </w:rPr>
        <w:t>.</w:t>
      </w:r>
      <w:r w:rsidRPr="009F18BF">
        <w:rPr>
          <w:rFonts w:ascii="Arial" w:hAnsi="Arial" w:cs="Arial"/>
          <w:sz w:val="20"/>
          <w:szCs w:val="20"/>
        </w:rPr>
        <w:t xml:space="preserve"> Časť A.1 Zväzok 1 týchto SP. Doba platnosti zábezpeky formou zloženia finančných</w:t>
      </w:r>
      <w:r w:rsidRPr="00F34557">
        <w:rPr>
          <w:rFonts w:ascii="Arial" w:hAnsi="Arial" w:cs="Arial"/>
          <w:sz w:val="20"/>
          <w:szCs w:val="20"/>
        </w:rPr>
        <w:t xml:space="preserve"> prostriedkov na účet verejného obstarávateľa trvá až do uplynutia lehoty viazanosti ponúk.</w:t>
      </w:r>
    </w:p>
    <w:p w14:paraId="1D660B94" w14:textId="4FDE3BE5" w:rsidR="00436563" w:rsidRDefault="00436563" w:rsidP="00677E87">
      <w:pPr>
        <w:pStyle w:val="Odsekzoznamu"/>
        <w:numPr>
          <w:ilvl w:val="3"/>
          <w:numId w:val="32"/>
        </w:numPr>
        <w:jc w:val="both"/>
        <w:rPr>
          <w:rFonts w:ascii="Arial" w:hAnsi="Arial" w:cs="Arial"/>
          <w:sz w:val="20"/>
          <w:szCs w:val="20"/>
        </w:rPr>
      </w:pPr>
      <w:r w:rsidRPr="00F34557">
        <w:rPr>
          <w:rFonts w:ascii="Arial" w:hAnsi="Arial" w:cs="Arial"/>
          <w:sz w:val="20"/>
          <w:szCs w:val="20"/>
        </w:rPr>
        <w:t>Ak</w:t>
      </w:r>
      <w:r>
        <w:rPr>
          <w:rFonts w:ascii="Arial" w:hAnsi="Arial" w:cs="Arial"/>
          <w:sz w:val="20"/>
          <w:szCs w:val="20"/>
        </w:rPr>
        <w:t xml:space="preserve"> </w:t>
      </w:r>
      <w:r w:rsidRPr="00F34557">
        <w:rPr>
          <w:rFonts w:ascii="Arial" w:hAnsi="Arial" w:cs="Arial"/>
          <w:sz w:val="20"/>
          <w:szCs w:val="20"/>
        </w:rPr>
        <w:t xml:space="preserve">finančné prostriedky nebudú zložené na účte verejného obstarávateľa podľa </w:t>
      </w:r>
      <w:r w:rsidRPr="009F18BF">
        <w:rPr>
          <w:rFonts w:ascii="Arial" w:hAnsi="Arial" w:cs="Arial"/>
          <w:sz w:val="20"/>
          <w:szCs w:val="20"/>
        </w:rPr>
        <w:t>bodov 2</w:t>
      </w:r>
      <w:r w:rsidR="00452AFA" w:rsidRPr="009F18BF">
        <w:rPr>
          <w:rFonts w:ascii="Arial" w:hAnsi="Arial" w:cs="Arial"/>
          <w:sz w:val="20"/>
          <w:szCs w:val="20"/>
        </w:rPr>
        <w:t>2</w:t>
      </w:r>
      <w:r w:rsidRPr="009F18BF">
        <w:rPr>
          <w:rFonts w:ascii="Arial" w:hAnsi="Arial" w:cs="Arial"/>
          <w:sz w:val="20"/>
          <w:szCs w:val="20"/>
        </w:rPr>
        <w:t>.4.1.1</w:t>
      </w:r>
      <w:r w:rsidR="00452AFA" w:rsidRPr="009F18BF">
        <w:rPr>
          <w:rFonts w:ascii="Arial" w:hAnsi="Arial" w:cs="Arial"/>
          <w:sz w:val="20"/>
          <w:szCs w:val="20"/>
        </w:rPr>
        <w:t>.</w:t>
      </w:r>
      <w:r w:rsidRPr="009F18BF">
        <w:rPr>
          <w:rFonts w:ascii="Arial" w:hAnsi="Arial" w:cs="Arial"/>
          <w:sz w:val="20"/>
          <w:szCs w:val="20"/>
        </w:rPr>
        <w:t xml:space="preserve"> a 2</w:t>
      </w:r>
      <w:r w:rsidR="00452AFA" w:rsidRPr="009F18BF">
        <w:rPr>
          <w:rFonts w:ascii="Arial" w:hAnsi="Arial" w:cs="Arial"/>
          <w:sz w:val="20"/>
          <w:szCs w:val="20"/>
        </w:rPr>
        <w:t>2</w:t>
      </w:r>
      <w:r w:rsidRPr="009F18BF">
        <w:rPr>
          <w:rFonts w:ascii="Arial" w:hAnsi="Arial" w:cs="Arial"/>
          <w:sz w:val="20"/>
          <w:szCs w:val="20"/>
        </w:rPr>
        <w:t>.4.1.2</w:t>
      </w:r>
      <w:r w:rsidR="00452AFA" w:rsidRPr="009F18BF">
        <w:rPr>
          <w:rFonts w:ascii="Arial" w:hAnsi="Arial" w:cs="Arial"/>
          <w:sz w:val="20"/>
          <w:szCs w:val="20"/>
        </w:rPr>
        <w:t>.</w:t>
      </w:r>
      <w:r w:rsidRPr="009F18BF">
        <w:rPr>
          <w:rFonts w:ascii="Arial" w:hAnsi="Arial" w:cs="Arial"/>
          <w:sz w:val="20"/>
          <w:szCs w:val="20"/>
        </w:rPr>
        <w:t xml:space="preserve"> Časť A.1 Zväzok 1 týchto SP, bude</w:t>
      </w:r>
      <w:r w:rsidRPr="00F34557">
        <w:rPr>
          <w:rFonts w:ascii="Arial" w:hAnsi="Arial" w:cs="Arial"/>
          <w:sz w:val="20"/>
          <w:szCs w:val="20"/>
        </w:rPr>
        <w:t xml:space="preserve"> ponuka uchádzača z verejnej súťaže vylúčená. Verejný obstarávateľ odporúča, aby uchádzač doložil k svojej ponuke výpis z bankového účtu o</w:t>
      </w:r>
      <w:r w:rsidR="00452AFA">
        <w:rPr>
          <w:rFonts w:ascii="Arial" w:hAnsi="Arial" w:cs="Arial"/>
          <w:sz w:val="20"/>
          <w:szCs w:val="20"/>
        </w:rPr>
        <w:t> </w:t>
      </w:r>
      <w:r w:rsidRPr="00F34557">
        <w:rPr>
          <w:rFonts w:ascii="Arial" w:hAnsi="Arial" w:cs="Arial"/>
          <w:sz w:val="20"/>
          <w:szCs w:val="20"/>
        </w:rPr>
        <w:t>vklade</w:t>
      </w:r>
      <w:r w:rsidR="00452AFA">
        <w:rPr>
          <w:rFonts w:ascii="Arial" w:hAnsi="Arial" w:cs="Arial"/>
          <w:sz w:val="20"/>
          <w:szCs w:val="20"/>
        </w:rPr>
        <w:t xml:space="preserve"> </w:t>
      </w:r>
      <w:r w:rsidRPr="00F34557">
        <w:rPr>
          <w:rFonts w:ascii="Arial" w:hAnsi="Arial" w:cs="Arial"/>
          <w:sz w:val="20"/>
          <w:szCs w:val="20"/>
        </w:rPr>
        <w:t xml:space="preserve">čiastky </w:t>
      </w:r>
      <w:r w:rsidR="00452AFA">
        <w:rPr>
          <w:rFonts w:ascii="Arial" w:hAnsi="Arial" w:cs="Arial"/>
          <w:sz w:val="20"/>
          <w:szCs w:val="20"/>
        </w:rPr>
        <w:t xml:space="preserve">v požadovanej výške </w:t>
      </w:r>
      <w:r w:rsidRPr="00F34557">
        <w:rPr>
          <w:rFonts w:ascii="Arial" w:hAnsi="Arial" w:cs="Arial"/>
          <w:sz w:val="20"/>
          <w:szCs w:val="20"/>
        </w:rPr>
        <w:t>na daný účet verejného obstarávateľa.</w:t>
      </w:r>
    </w:p>
    <w:p w14:paraId="13EEDB77" w14:textId="3F8DB4E8" w:rsidR="00436563" w:rsidRPr="00EA518C" w:rsidRDefault="00436563" w:rsidP="00677E87">
      <w:pPr>
        <w:pStyle w:val="Odsekzoznamu"/>
        <w:numPr>
          <w:ilvl w:val="2"/>
          <w:numId w:val="32"/>
        </w:numPr>
        <w:jc w:val="both"/>
        <w:rPr>
          <w:rFonts w:ascii="Arial" w:hAnsi="Arial" w:cs="Arial"/>
          <w:sz w:val="20"/>
          <w:szCs w:val="20"/>
        </w:rPr>
      </w:pPr>
      <w:r w:rsidRPr="00F34557">
        <w:rPr>
          <w:rFonts w:ascii="Arial" w:hAnsi="Arial" w:cs="Arial"/>
          <w:b/>
          <w:sz w:val="20"/>
          <w:szCs w:val="20"/>
        </w:rPr>
        <w:t>Poskytnutie bankovej záruky za uchádzača</w:t>
      </w:r>
    </w:p>
    <w:p w14:paraId="5ADBC93F" w14:textId="6FF595E9" w:rsidR="00436563" w:rsidRDefault="00436563" w:rsidP="00677E87">
      <w:pPr>
        <w:pStyle w:val="Odsekzoznamu"/>
        <w:numPr>
          <w:ilvl w:val="3"/>
          <w:numId w:val="32"/>
        </w:numPr>
        <w:jc w:val="both"/>
        <w:rPr>
          <w:rFonts w:ascii="Arial" w:hAnsi="Arial" w:cs="Arial"/>
          <w:sz w:val="20"/>
          <w:szCs w:val="20"/>
        </w:rPr>
      </w:pPr>
      <w:r w:rsidRPr="00436563">
        <w:rPr>
          <w:rFonts w:ascii="Arial" w:hAnsi="Arial" w:cs="Arial"/>
          <w:sz w:val="20"/>
          <w:szCs w:val="20"/>
        </w:rPr>
        <w:lastRenderedPageBreak/>
        <w:t xml:space="preserve">V prípade, že uchádzač použije možnosť poskytnutia bankovej záruky podľa bodu </w:t>
      </w:r>
      <w:r w:rsidRPr="009F18BF">
        <w:rPr>
          <w:rFonts w:ascii="Arial" w:hAnsi="Arial" w:cs="Arial"/>
          <w:sz w:val="20"/>
          <w:szCs w:val="20"/>
        </w:rPr>
        <w:t>2</w:t>
      </w:r>
      <w:r w:rsidR="00452AFA" w:rsidRPr="009F18BF">
        <w:rPr>
          <w:rFonts w:ascii="Arial" w:hAnsi="Arial" w:cs="Arial"/>
          <w:sz w:val="20"/>
          <w:szCs w:val="20"/>
        </w:rPr>
        <w:t>2</w:t>
      </w:r>
      <w:r w:rsidRPr="009F18BF">
        <w:rPr>
          <w:rFonts w:ascii="Arial" w:hAnsi="Arial" w:cs="Arial"/>
          <w:sz w:val="20"/>
          <w:szCs w:val="20"/>
        </w:rPr>
        <w:t>.3.2</w:t>
      </w:r>
      <w:r w:rsidR="00452AFA" w:rsidRPr="009F18BF">
        <w:rPr>
          <w:rFonts w:ascii="Arial" w:hAnsi="Arial" w:cs="Arial"/>
          <w:sz w:val="20"/>
          <w:szCs w:val="20"/>
        </w:rPr>
        <w:t>.</w:t>
      </w:r>
      <w:r w:rsidRPr="009F18BF">
        <w:rPr>
          <w:rFonts w:ascii="Arial" w:hAnsi="Arial" w:cs="Arial"/>
          <w:sz w:val="20"/>
          <w:szCs w:val="20"/>
        </w:rPr>
        <w:t xml:space="preserve"> Časť A.1 Zväzok 1 týchto SP, je</w:t>
      </w:r>
      <w:r w:rsidRPr="00436563">
        <w:rPr>
          <w:rFonts w:ascii="Arial" w:hAnsi="Arial" w:cs="Arial"/>
          <w:sz w:val="20"/>
          <w:szCs w:val="20"/>
        </w:rPr>
        <w:t xml:space="preserve"> povinný predložiť v ponuke predloženej prostredníctvom JOSEPHINE kópiu (</w:t>
      </w:r>
      <w:proofErr w:type="spellStart"/>
      <w:r w:rsidRPr="00436563">
        <w:rPr>
          <w:rFonts w:ascii="Arial" w:hAnsi="Arial" w:cs="Arial"/>
          <w:sz w:val="20"/>
          <w:szCs w:val="20"/>
        </w:rPr>
        <w:t>sken</w:t>
      </w:r>
      <w:proofErr w:type="spellEnd"/>
      <w:r w:rsidRPr="00436563">
        <w:rPr>
          <w:rFonts w:ascii="Arial" w:hAnsi="Arial" w:cs="Arial"/>
          <w:sz w:val="20"/>
          <w:szCs w:val="20"/>
        </w:rPr>
        <w:t xml:space="preserve"> originálu) bankovej záruky.</w:t>
      </w:r>
    </w:p>
    <w:p w14:paraId="1FA46518" w14:textId="77777777" w:rsidR="00436563" w:rsidRPr="00436563" w:rsidRDefault="00436563" w:rsidP="00677E87">
      <w:pPr>
        <w:pStyle w:val="Odsekzoznamu"/>
        <w:numPr>
          <w:ilvl w:val="4"/>
          <w:numId w:val="32"/>
        </w:numPr>
        <w:jc w:val="both"/>
        <w:rPr>
          <w:rFonts w:ascii="Arial" w:hAnsi="Arial" w:cs="Arial"/>
          <w:sz w:val="20"/>
          <w:szCs w:val="20"/>
        </w:rPr>
      </w:pPr>
      <w:r w:rsidRPr="00F34557">
        <w:rPr>
          <w:rFonts w:ascii="Arial" w:eastAsia="Calibri" w:hAnsi="Arial" w:cs="Arial"/>
          <w:noProof/>
          <w:sz w:val="20"/>
          <w:szCs w:val="20"/>
        </w:rPr>
        <w:t>Originál bankovej záruky vystavený bankou musí uchádzač doručiť verejnému obstarávateľovi v uzatvorenej obálke v lehote na predkladanie ponúk osobne alebo poštou na adresu verejného obstarávateľa:</w:t>
      </w:r>
    </w:p>
    <w:p w14:paraId="6FF735C9" w14:textId="77777777" w:rsidR="00436563" w:rsidRDefault="00436563" w:rsidP="00436563">
      <w:pPr>
        <w:pStyle w:val="Odsekzoznamu"/>
        <w:ind w:left="2232"/>
        <w:jc w:val="both"/>
        <w:rPr>
          <w:rFonts w:ascii="Arial" w:eastAsia="Calibri" w:hAnsi="Arial" w:cs="Arial"/>
          <w:noProof/>
          <w:sz w:val="20"/>
          <w:szCs w:val="20"/>
        </w:rPr>
      </w:pPr>
    </w:p>
    <w:p w14:paraId="3FD26BF6" w14:textId="00C71181" w:rsidR="00436563" w:rsidRPr="00436563" w:rsidRDefault="00436563" w:rsidP="00436563">
      <w:pPr>
        <w:pStyle w:val="Odsekzoznamu"/>
        <w:ind w:left="2232"/>
        <w:jc w:val="both"/>
        <w:rPr>
          <w:rFonts w:ascii="Arial" w:hAnsi="Arial" w:cs="Arial"/>
          <w:sz w:val="20"/>
          <w:szCs w:val="20"/>
        </w:rPr>
      </w:pPr>
      <w:r w:rsidRPr="00436563">
        <w:rPr>
          <w:rFonts w:ascii="Arial" w:hAnsi="Arial" w:cs="Arial"/>
          <w:sz w:val="20"/>
          <w:szCs w:val="20"/>
        </w:rPr>
        <w:t xml:space="preserve">Národná diaľničná spoločnosť, </w:t>
      </w:r>
      <w:proofErr w:type="spellStart"/>
      <w:r w:rsidRPr="00436563">
        <w:rPr>
          <w:rFonts w:ascii="Arial" w:hAnsi="Arial" w:cs="Arial"/>
          <w:sz w:val="20"/>
          <w:szCs w:val="20"/>
        </w:rPr>
        <w:t>a.s</w:t>
      </w:r>
      <w:proofErr w:type="spellEnd"/>
      <w:r w:rsidRPr="00436563">
        <w:rPr>
          <w:rFonts w:ascii="Arial" w:hAnsi="Arial" w:cs="Arial"/>
          <w:sz w:val="20"/>
          <w:szCs w:val="20"/>
        </w:rPr>
        <w:t>.</w:t>
      </w:r>
    </w:p>
    <w:p w14:paraId="5BE251F7" w14:textId="77777777" w:rsidR="00436563" w:rsidRPr="00436563" w:rsidRDefault="00436563" w:rsidP="00436563">
      <w:pPr>
        <w:pStyle w:val="Zkladntext2"/>
        <w:tabs>
          <w:tab w:val="clear" w:pos="1080"/>
          <w:tab w:val="left" w:pos="-540"/>
          <w:tab w:val="left" w:pos="-360"/>
        </w:tabs>
        <w:ind w:left="2694" w:hanging="851"/>
        <w:contextualSpacing/>
        <w:jc w:val="both"/>
        <w:rPr>
          <w:rFonts w:cs="Arial"/>
          <w:szCs w:val="20"/>
        </w:rPr>
      </w:pPr>
      <w:r w:rsidRPr="00436563">
        <w:rPr>
          <w:rFonts w:cs="Arial"/>
          <w:szCs w:val="20"/>
        </w:rPr>
        <w:t xml:space="preserve">       Dúbravská cesta 14, 841 04 Bratislava</w:t>
      </w:r>
    </w:p>
    <w:p w14:paraId="48163AD7" w14:textId="51A57FF5" w:rsidR="00436563" w:rsidRPr="00436563" w:rsidRDefault="00436563" w:rsidP="00436563">
      <w:pPr>
        <w:pStyle w:val="Zkladntext2"/>
        <w:tabs>
          <w:tab w:val="clear" w:pos="1080"/>
          <w:tab w:val="left" w:pos="-540"/>
          <w:tab w:val="left" w:pos="-360"/>
        </w:tabs>
        <w:ind w:left="2268"/>
        <w:contextualSpacing/>
        <w:jc w:val="both"/>
        <w:rPr>
          <w:rFonts w:eastAsiaTheme="minorEastAsia" w:cs="Arial"/>
          <w:szCs w:val="20"/>
        </w:rPr>
      </w:pPr>
      <w:r w:rsidRPr="00436563">
        <w:rPr>
          <w:rFonts w:cs="Arial"/>
          <w:szCs w:val="20"/>
        </w:rPr>
        <w:t>Kontaktné miesto: prízemie - podateľňa v pracovných dňoch pondelok až piatok v čase: 8:00 –15:00 hod.</w:t>
      </w:r>
    </w:p>
    <w:p w14:paraId="736FEBAE" w14:textId="77777777" w:rsidR="00436563" w:rsidRPr="00436563" w:rsidRDefault="00436563" w:rsidP="00436563">
      <w:pPr>
        <w:pStyle w:val="Odsekzoznamu"/>
        <w:ind w:left="2232"/>
        <w:jc w:val="both"/>
        <w:rPr>
          <w:rFonts w:ascii="Arial" w:hAnsi="Arial" w:cs="Arial"/>
          <w:sz w:val="20"/>
          <w:szCs w:val="20"/>
        </w:rPr>
      </w:pPr>
    </w:p>
    <w:p w14:paraId="1B8FD88F" w14:textId="4C999588" w:rsidR="00436563" w:rsidRPr="00436563" w:rsidRDefault="00436563" w:rsidP="00677E87">
      <w:pPr>
        <w:pStyle w:val="Odsekzoznamu"/>
        <w:numPr>
          <w:ilvl w:val="4"/>
          <w:numId w:val="32"/>
        </w:numPr>
        <w:jc w:val="both"/>
        <w:rPr>
          <w:rFonts w:ascii="Arial" w:hAnsi="Arial" w:cs="Arial"/>
          <w:sz w:val="20"/>
          <w:szCs w:val="20"/>
        </w:rPr>
      </w:pPr>
      <w:r w:rsidRPr="00F34557">
        <w:rPr>
          <w:rFonts w:ascii="Arial" w:eastAsia="Calibri" w:hAnsi="Arial" w:cs="Arial"/>
          <w:noProof/>
          <w:sz w:val="20"/>
          <w:szCs w:val="20"/>
        </w:rPr>
        <w:t xml:space="preserve">Obálku s originálom bankovej záruky uchádzač označí </w:t>
      </w:r>
      <w:r w:rsidRPr="00F34557">
        <w:rPr>
          <w:rFonts w:ascii="Arial" w:eastAsia="Calibri" w:hAnsi="Arial" w:cs="Arial"/>
          <w:b/>
          <w:noProof/>
          <w:sz w:val="20"/>
          <w:szCs w:val="20"/>
        </w:rPr>
        <w:t>„Verejná súťaž – neotvárať“</w:t>
      </w:r>
      <w:r w:rsidRPr="00F34557">
        <w:rPr>
          <w:rFonts w:ascii="Arial" w:eastAsia="Calibri" w:hAnsi="Arial" w:cs="Arial"/>
          <w:noProof/>
          <w:sz w:val="20"/>
          <w:szCs w:val="20"/>
        </w:rPr>
        <w:t xml:space="preserve"> a doplní heslom: </w:t>
      </w:r>
      <w:r w:rsidRPr="00F34557">
        <w:rPr>
          <w:rFonts w:ascii="Arial" w:eastAsia="Calibri" w:hAnsi="Arial" w:cs="Arial"/>
          <w:b/>
          <w:noProof/>
          <w:sz w:val="20"/>
          <w:szCs w:val="20"/>
        </w:rPr>
        <w:t>„</w:t>
      </w:r>
      <w:r w:rsidR="00EA518C">
        <w:rPr>
          <w:rFonts w:ascii="Arial" w:eastAsia="Calibri" w:hAnsi="Arial" w:cs="Arial"/>
          <w:b/>
          <w:noProof/>
          <w:sz w:val="20"/>
          <w:szCs w:val="20"/>
        </w:rPr>
        <w:t xml:space="preserve">Banková záruka - </w:t>
      </w:r>
      <w:r w:rsidRPr="00436563">
        <w:rPr>
          <w:rFonts w:ascii="Arial" w:hAnsi="Arial" w:cs="Arial"/>
          <w:b/>
          <w:sz w:val="20"/>
          <w:szCs w:val="20"/>
        </w:rPr>
        <w:t>R2 Križovatka Bánovce – východ</w:t>
      </w:r>
      <w:r w:rsidRPr="00F34557">
        <w:rPr>
          <w:rFonts w:ascii="Arial" w:hAnsi="Arial" w:cs="Arial"/>
          <w:b/>
          <w:sz w:val="20"/>
          <w:szCs w:val="20"/>
        </w:rPr>
        <w:t>“</w:t>
      </w:r>
      <w:r w:rsidRPr="00F34557">
        <w:rPr>
          <w:rFonts w:ascii="Arial" w:hAnsi="Arial" w:cs="Arial"/>
          <w:sz w:val="20"/>
          <w:szCs w:val="20"/>
        </w:rPr>
        <w:t>.</w:t>
      </w:r>
    </w:p>
    <w:p w14:paraId="3D14699B" w14:textId="51E1ECE4" w:rsidR="00436563" w:rsidRDefault="00436563" w:rsidP="00677E87">
      <w:pPr>
        <w:pStyle w:val="Odsekzoznamu"/>
        <w:numPr>
          <w:ilvl w:val="3"/>
          <w:numId w:val="32"/>
        </w:numPr>
        <w:jc w:val="both"/>
        <w:rPr>
          <w:rFonts w:ascii="Arial" w:hAnsi="Arial" w:cs="Arial"/>
          <w:sz w:val="20"/>
          <w:szCs w:val="20"/>
        </w:rPr>
      </w:pPr>
      <w:r w:rsidRPr="00436563">
        <w:rPr>
          <w:rFonts w:ascii="Arial" w:hAnsi="Arial" w:cs="Arial"/>
          <w:sz w:val="20"/>
          <w:szCs w:val="20"/>
        </w:rPr>
        <w:t xml:space="preserve">Ak záručná listina </w:t>
      </w:r>
      <w:r w:rsidRPr="009F18BF">
        <w:rPr>
          <w:rFonts w:ascii="Arial" w:hAnsi="Arial" w:cs="Arial"/>
          <w:sz w:val="20"/>
          <w:szCs w:val="20"/>
        </w:rPr>
        <w:t>nebude súčasťou ponuky podľa bodu 2</w:t>
      </w:r>
      <w:r w:rsidR="00452AFA" w:rsidRPr="009F18BF">
        <w:rPr>
          <w:rFonts w:ascii="Arial" w:hAnsi="Arial" w:cs="Arial"/>
          <w:sz w:val="20"/>
          <w:szCs w:val="20"/>
        </w:rPr>
        <w:t>2</w:t>
      </w:r>
      <w:r w:rsidRPr="009F18BF">
        <w:rPr>
          <w:rFonts w:ascii="Arial" w:hAnsi="Arial" w:cs="Arial"/>
          <w:sz w:val="20"/>
          <w:szCs w:val="20"/>
        </w:rPr>
        <w:t>.4.2.1</w:t>
      </w:r>
      <w:r w:rsidR="00452AFA" w:rsidRPr="009F18BF">
        <w:rPr>
          <w:rFonts w:ascii="Arial" w:hAnsi="Arial" w:cs="Arial"/>
          <w:sz w:val="20"/>
          <w:szCs w:val="20"/>
        </w:rPr>
        <w:t>.</w:t>
      </w:r>
      <w:r w:rsidRPr="009F18BF">
        <w:rPr>
          <w:rFonts w:ascii="Arial" w:hAnsi="Arial" w:cs="Arial"/>
          <w:sz w:val="20"/>
          <w:szCs w:val="20"/>
        </w:rPr>
        <w:t xml:space="preserve"> Časť A.1 Zväzok 1 týchto SP, bude ponuka uchádzača</w:t>
      </w:r>
      <w:r w:rsidRPr="00436563">
        <w:rPr>
          <w:rFonts w:ascii="Arial" w:hAnsi="Arial" w:cs="Arial"/>
          <w:sz w:val="20"/>
          <w:szCs w:val="20"/>
        </w:rPr>
        <w:t xml:space="preserve"> z verejnej súťaže vylúčená.</w:t>
      </w:r>
    </w:p>
    <w:p w14:paraId="3B64B2BC" w14:textId="79256CED" w:rsidR="00EA518C" w:rsidRDefault="00EA518C" w:rsidP="00677E87">
      <w:pPr>
        <w:pStyle w:val="Odsekzoznamu"/>
        <w:numPr>
          <w:ilvl w:val="3"/>
          <w:numId w:val="32"/>
        </w:numPr>
        <w:jc w:val="both"/>
        <w:rPr>
          <w:rFonts w:ascii="Arial" w:hAnsi="Arial" w:cs="Arial"/>
          <w:sz w:val="20"/>
          <w:szCs w:val="20"/>
        </w:rPr>
      </w:pPr>
      <w:r w:rsidRPr="00EA518C">
        <w:rPr>
          <w:rFonts w:ascii="Arial" w:hAnsi="Arial" w:cs="Arial"/>
          <w:sz w:val="20"/>
          <w:szCs w:val="20"/>
        </w:rPr>
        <w:t>V záručnej listine musí banka písomne vyhlásiť, že uspokojí verejného obstarávateľa (veriteľa) pre tento predmet zákazky za uchádzača do výšky finančných prostriedkov, ktoré veriteľ požaduje ako zábezpeku viazanosti ponuky uchádzača.</w:t>
      </w:r>
    </w:p>
    <w:p w14:paraId="7EB98665" w14:textId="22E40ED8" w:rsidR="00EA518C" w:rsidRDefault="00EA518C" w:rsidP="00677E87">
      <w:pPr>
        <w:pStyle w:val="Odsekzoznamu"/>
        <w:numPr>
          <w:ilvl w:val="3"/>
          <w:numId w:val="32"/>
        </w:numPr>
        <w:jc w:val="both"/>
        <w:rPr>
          <w:rFonts w:ascii="Arial" w:hAnsi="Arial" w:cs="Arial"/>
          <w:sz w:val="20"/>
          <w:szCs w:val="20"/>
        </w:rPr>
      </w:pPr>
      <w:r w:rsidRPr="00EA518C">
        <w:rPr>
          <w:rFonts w:ascii="Arial" w:hAnsi="Arial" w:cs="Arial"/>
          <w:sz w:val="20"/>
          <w:szCs w:val="20"/>
        </w:rPr>
        <w:t>Verejný obstarávateľ akceptuje predloženie bankovej záruky v podobe elektronického dokumentu, ktorý bude podpísaný kvalifikovaným elektronickým podpisom banky, resp. osobou/osobami oprávnenou/-</w:t>
      </w:r>
      <w:proofErr w:type="spellStart"/>
      <w:r w:rsidRPr="00EA518C">
        <w:rPr>
          <w:rFonts w:ascii="Arial" w:hAnsi="Arial" w:cs="Arial"/>
          <w:sz w:val="20"/>
          <w:szCs w:val="20"/>
        </w:rPr>
        <w:t>ými</w:t>
      </w:r>
      <w:proofErr w:type="spellEnd"/>
      <w:r w:rsidRPr="00EA518C">
        <w:rPr>
          <w:rFonts w:ascii="Arial" w:hAnsi="Arial" w:cs="Arial"/>
          <w:sz w:val="20"/>
          <w:szCs w:val="20"/>
        </w:rPr>
        <w:t xml:space="preserve"> za banku takýto dokument podpisovať.</w:t>
      </w:r>
    </w:p>
    <w:p w14:paraId="7C273974" w14:textId="77777777" w:rsidR="00436563" w:rsidRDefault="00436563" w:rsidP="00436563">
      <w:pPr>
        <w:ind w:left="284"/>
        <w:jc w:val="both"/>
        <w:rPr>
          <w:rFonts w:ascii="Arial" w:hAnsi="Arial" w:cs="Arial"/>
          <w:sz w:val="20"/>
          <w:szCs w:val="20"/>
        </w:rPr>
      </w:pPr>
    </w:p>
    <w:p w14:paraId="4EEC5244" w14:textId="77777777" w:rsidR="00EA518C" w:rsidRPr="00EA518C" w:rsidRDefault="00EA518C" w:rsidP="00677E87">
      <w:pPr>
        <w:pStyle w:val="Odsekzoznamu"/>
        <w:numPr>
          <w:ilvl w:val="2"/>
          <w:numId w:val="32"/>
        </w:numPr>
        <w:jc w:val="both"/>
        <w:rPr>
          <w:rFonts w:ascii="Arial" w:hAnsi="Arial" w:cs="Arial"/>
          <w:sz w:val="20"/>
          <w:szCs w:val="20"/>
        </w:rPr>
      </w:pPr>
      <w:r w:rsidRPr="00F34557">
        <w:rPr>
          <w:rFonts w:ascii="Arial" w:hAnsi="Arial" w:cs="Arial"/>
          <w:b/>
          <w:sz w:val="20"/>
          <w:szCs w:val="20"/>
        </w:rPr>
        <w:t>Poskytnutie poistenia záruky za uchádzača</w:t>
      </w:r>
    </w:p>
    <w:p w14:paraId="7B0FF5CE" w14:textId="446A9879" w:rsidR="00EA518C" w:rsidRDefault="00EA518C" w:rsidP="00677E87">
      <w:pPr>
        <w:pStyle w:val="Odsekzoznamu"/>
        <w:numPr>
          <w:ilvl w:val="3"/>
          <w:numId w:val="32"/>
        </w:numPr>
        <w:jc w:val="both"/>
        <w:rPr>
          <w:rFonts w:ascii="Arial" w:hAnsi="Arial" w:cs="Arial"/>
          <w:sz w:val="20"/>
          <w:szCs w:val="20"/>
        </w:rPr>
      </w:pPr>
      <w:r w:rsidRPr="00EA518C">
        <w:rPr>
          <w:rFonts w:ascii="Arial" w:hAnsi="Arial" w:cs="Arial"/>
          <w:sz w:val="20"/>
          <w:szCs w:val="20"/>
        </w:rPr>
        <w:t xml:space="preserve">V prípade, že uchádzač použije možnosť poskytnutia poistenia záruky podľa bodu </w:t>
      </w:r>
      <w:r w:rsidRPr="009F18BF">
        <w:rPr>
          <w:rFonts w:ascii="Arial" w:hAnsi="Arial" w:cs="Arial"/>
          <w:sz w:val="20"/>
          <w:szCs w:val="20"/>
        </w:rPr>
        <w:t>2</w:t>
      </w:r>
      <w:r w:rsidR="00452AFA" w:rsidRPr="009F18BF">
        <w:rPr>
          <w:rFonts w:ascii="Arial" w:hAnsi="Arial" w:cs="Arial"/>
          <w:sz w:val="20"/>
          <w:szCs w:val="20"/>
        </w:rPr>
        <w:t>2</w:t>
      </w:r>
      <w:r w:rsidRPr="009F18BF">
        <w:rPr>
          <w:rFonts w:ascii="Arial" w:hAnsi="Arial" w:cs="Arial"/>
          <w:sz w:val="20"/>
          <w:szCs w:val="20"/>
        </w:rPr>
        <w:t>.3.3</w:t>
      </w:r>
      <w:r w:rsidR="00452AFA" w:rsidRPr="009F18BF">
        <w:rPr>
          <w:rFonts w:ascii="Arial" w:hAnsi="Arial" w:cs="Arial"/>
          <w:sz w:val="20"/>
          <w:szCs w:val="20"/>
        </w:rPr>
        <w:t>.</w:t>
      </w:r>
      <w:r w:rsidRPr="009F18BF">
        <w:rPr>
          <w:rFonts w:ascii="Arial" w:hAnsi="Arial" w:cs="Arial"/>
          <w:sz w:val="20"/>
          <w:szCs w:val="20"/>
        </w:rPr>
        <w:t xml:space="preserve"> Časť A.1 Zväzok 1 týchto SP, je</w:t>
      </w:r>
      <w:r w:rsidRPr="00EA518C">
        <w:rPr>
          <w:rFonts w:ascii="Arial" w:hAnsi="Arial" w:cs="Arial"/>
          <w:sz w:val="20"/>
          <w:szCs w:val="20"/>
        </w:rPr>
        <w:t xml:space="preserve"> povinný predložiť v ponuke predloženej prostredníctvom JOSEPHINE kópiu (</w:t>
      </w:r>
      <w:proofErr w:type="spellStart"/>
      <w:r w:rsidRPr="00EA518C">
        <w:rPr>
          <w:rFonts w:ascii="Arial" w:hAnsi="Arial" w:cs="Arial"/>
          <w:sz w:val="20"/>
          <w:szCs w:val="20"/>
        </w:rPr>
        <w:t>sken</w:t>
      </w:r>
      <w:proofErr w:type="spellEnd"/>
      <w:r w:rsidRPr="00EA518C">
        <w:rPr>
          <w:rFonts w:ascii="Arial" w:hAnsi="Arial" w:cs="Arial"/>
          <w:sz w:val="20"/>
          <w:szCs w:val="20"/>
        </w:rPr>
        <w:t xml:space="preserve"> originálu) poistenia záruky.</w:t>
      </w:r>
    </w:p>
    <w:p w14:paraId="47592212" w14:textId="0048804C" w:rsidR="00EA518C" w:rsidRDefault="00EA518C" w:rsidP="00677E87">
      <w:pPr>
        <w:pStyle w:val="Odsekzoznamu"/>
        <w:numPr>
          <w:ilvl w:val="4"/>
          <w:numId w:val="32"/>
        </w:numPr>
        <w:jc w:val="both"/>
        <w:rPr>
          <w:rFonts w:ascii="Arial" w:hAnsi="Arial" w:cs="Arial"/>
          <w:sz w:val="20"/>
          <w:szCs w:val="20"/>
        </w:rPr>
      </w:pPr>
      <w:r w:rsidRPr="00EA518C">
        <w:rPr>
          <w:rFonts w:ascii="Arial" w:hAnsi="Arial" w:cs="Arial"/>
          <w:sz w:val="20"/>
          <w:szCs w:val="20"/>
        </w:rPr>
        <w:t xml:space="preserve">Originál poistenia záruky vystavený poisťovateľom musí uchádzač doručiť verejnému obstarávateľovi v uzatvorenej obálke v lehote na predkladanie ponúk osobne alebo poštou na </w:t>
      </w:r>
      <w:r w:rsidRPr="009F18BF">
        <w:rPr>
          <w:rFonts w:ascii="Arial" w:hAnsi="Arial" w:cs="Arial"/>
          <w:sz w:val="20"/>
          <w:szCs w:val="20"/>
        </w:rPr>
        <w:t>adresu verejného obstarávateľa podľa bodu 2</w:t>
      </w:r>
      <w:r w:rsidR="00452AFA" w:rsidRPr="009F18BF">
        <w:rPr>
          <w:rFonts w:ascii="Arial" w:hAnsi="Arial" w:cs="Arial"/>
          <w:sz w:val="20"/>
          <w:szCs w:val="20"/>
        </w:rPr>
        <w:t>2</w:t>
      </w:r>
      <w:r w:rsidRPr="009F18BF">
        <w:rPr>
          <w:rFonts w:ascii="Arial" w:hAnsi="Arial" w:cs="Arial"/>
          <w:sz w:val="20"/>
          <w:szCs w:val="20"/>
        </w:rPr>
        <w:t>.4.2.1.1</w:t>
      </w:r>
      <w:r w:rsidR="00452AFA" w:rsidRPr="009F18BF">
        <w:rPr>
          <w:rFonts w:ascii="Arial" w:hAnsi="Arial" w:cs="Arial"/>
          <w:sz w:val="20"/>
          <w:szCs w:val="20"/>
        </w:rPr>
        <w:t>.</w:t>
      </w:r>
      <w:r w:rsidRPr="009F18BF">
        <w:rPr>
          <w:rFonts w:ascii="Arial" w:hAnsi="Arial" w:cs="Arial"/>
          <w:sz w:val="20"/>
          <w:szCs w:val="20"/>
        </w:rPr>
        <w:t xml:space="preserve"> Časť A.1 Zväzok 1 týchto SP.</w:t>
      </w:r>
    </w:p>
    <w:p w14:paraId="6322B546" w14:textId="4B888EF2" w:rsidR="00EA518C" w:rsidRPr="00EA518C" w:rsidRDefault="00EA518C" w:rsidP="00677E87">
      <w:pPr>
        <w:pStyle w:val="Odsekzoznamu"/>
        <w:numPr>
          <w:ilvl w:val="4"/>
          <w:numId w:val="32"/>
        </w:numPr>
        <w:jc w:val="both"/>
        <w:rPr>
          <w:rFonts w:ascii="Arial" w:hAnsi="Arial" w:cs="Arial"/>
          <w:sz w:val="20"/>
          <w:szCs w:val="20"/>
        </w:rPr>
      </w:pPr>
      <w:r w:rsidRPr="00F34557">
        <w:rPr>
          <w:rFonts w:ascii="Arial" w:eastAsia="Calibri" w:hAnsi="Arial" w:cs="Arial"/>
          <w:noProof/>
          <w:sz w:val="20"/>
          <w:szCs w:val="20"/>
        </w:rPr>
        <w:t xml:space="preserve">Obálku s originálom poistenia záruky uchádzač označí </w:t>
      </w:r>
      <w:r w:rsidRPr="00F34557">
        <w:rPr>
          <w:rFonts w:ascii="Arial" w:eastAsia="Calibri" w:hAnsi="Arial" w:cs="Arial"/>
          <w:b/>
          <w:noProof/>
          <w:sz w:val="20"/>
          <w:szCs w:val="20"/>
        </w:rPr>
        <w:t>„Verejná súťaž – neotvárať“</w:t>
      </w:r>
      <w:r w:rsidRPr="00F34557">
        <w:rPr>
          <w:rFonts w:ascii="Arial" w:eastAsia="Calibri" w:hAnsi="Arial" w:cs="Arial"/>
          <w:noProof/>
          <w:sz w:val="20"/>
          <w:szCs w:val="20"/>
        </w:rPr>
        <w:t xml:space="preserve"> a doplní heslom: </w:t>
      </w:r>
      <w:r w:rsidRPr="00F34557">
        <w:rPr>
          <w:rFonts w:ascii="Arial" w:eastAsia="Calibri" w:hAnsi="Arial" w:cs="Arial"/>
          <w:b/>
          <w:noProof/>
          <w:sz w:val="20"/>
          <w:szCs w:val="20"/>
        </w:rPr>
        <w:t>„Poistenie záruky</w:t>
      </w:r>
      <w:r w:rsidRPr="00F34557">
        <w:rPr>
          <w:rFonts w:ascii="Arial" w:hAnsi="Arial" w:cs="Arial"/>
          <w:b/>
          <w:sz w:val="20"/>
          <w:szCs w:val="20"/>
        </w:rPr>
        <w:t xml:space="preserve"> –  </w:t>
      </w:r>
      <w:r w:rsidRPr="00EA518C">
        <w:rPr>
          <w:rFonts w:ascii="Arial" w:hAnsi="Arial" w:cs="Arial"/>
          <w:b/>
          <w:sz w:val="20"/>
          <w:szCs w:val="20"/>
        </w:rPr>
        <w:t>R2 Križovatka Bánovce – východ</w:t>
      </w:r>
      <w:r w:rsidRPr="00F34557">
        <w:rPr>
          <w:rFonts w:ascii="Arial" w:hAnsi="Arial" w:cs="Arial"/>
          <w:b/>
          <w:sz w:val="20"/>
          <w:szCs w:val="20"/>
        </w:rPr>
        <w:t>“</w:t>
      </w:r>
      <w:r w:rsidRPr="00F34557">
        <w:rPr>
          <w:rFonts w:ascii="Arial" w:hAnsi="Arial" w:cs="Arial"/>
          <w:sz w:val="20"/>
          <w:szCs w:val="20"/>
        </w:rPr>
        <w:t>.</w:t>
      </w:r>
    </w:p>
    <w:p w14:paraId="7EC126F3" w14:textId="3FC881CE" w:rsidR="00EA518C" w:rsidRPr="009F18BF" w:rsidRDefault="00EA518C" w:rsidP="00677E87">
      <w:pPr>
        <w:pStyle w:val="Odsekzoznamu"/>
        <w:numPr>
          <w:ilvl w:val="3"/>
          <w:numId w:val="32"/>
        </w:numPr>
        <w:jc w:val="both"/>
        <w:rPr>
          <w:rFonts w:ascii="Arial" w:hAnsi="Arial" w:cs="Arial"/>
          <w:sz w:val="20"/>
          <w:szCs w:val="20"/>
        </w:rPr>
      </w:pPr>
      <w:r w:rsidRPr="009F18BF">
        <w:rPr>
          <w:rFonts w:ascii="Arial" w:hAnsi="Arial" w:cs="Arial"/>
          <w:sz w:val="20"/>
          <w:szCs w:val="20"/>
        </w:rPr>
        <w:t>Ak poistná listina nebude súčasťou ponuky podľa bodu 2</w:t>
      </w:r>
      <w:r w:rsidR="00452AFA" w:rsidRPr="009F18BF">
        <w:rPr>
          <w:rFonts w:ascii="Arial" w:hAnsi="Arial" w:cs="Arial"/>
          <w:sz w:val="20"/>
          <w:szCs w:val="20"/>
        </w:rPr>
        <w:t>2</w:t>
      </w:r>
      <w:r w:rsidRPr="009F18BF">
        <w:rPr>
          <w:rFonts w:ascii="Arial" w:hAnsi="Arial" w:cs="Arial"/>
          <w:sz w:val="20"/>
          <w:szCs w:val="20"/>
        </w:rPr>
        <w:t>.4.3.1</w:t>
      </w:r>
      <w:r w:rsidR="00452AFA" w:rsidRPr="009F18BF">
        <w:rPr>
          <w:rFonts w:ascii="Arial" w:hAnsi="Arial" w:cs="Arial"/>
          <w:sz w:val="20"/>
          <w:szCs w:val="20"/>
        </w:rPr>
        <w:t>.</w:t>
      </w:r>
      <w:r w:rsidRPr="009F18BF">
        <w:rPr>
          <w:rFonts w:ascii="Arial" w:hAnsi="Arial" w:cs="Arial"/>
          <w:sz w:val="20"/>
          <w:szCs w:val="20"/>
        </w:rPr>
        <w:t xml:space="preserve"> Časť A.1 Zväzok 1 týchto SP, bude ponuka uchádzača z verejnej súťaže vylúčená.</w:t>
      </w:r>
    </w:p>
    <w:p w14:paraId="2540514E" w14:textId="2C45A11C" w:rsidR="00EA518C" w:rsidRDefault="00EA518C" w:rsidP="00677E87">
      <w:pPr>
        <w:pStyle w:val="Odsekzoznamu"/>
        <w:numPr>
          <w:ilvl w:val="3"/>
          <w:numId w:val="32"/>
        </w:numPr>
        <w:jc w:val="both"/>
        <w:rPr>
          <w:rFonts w:ascii="Arial" w:hAnsi="Arial" w:cs="Arial"/>
          <w:sz w:val="20"/>
          <w:szCs w:val="20"/>
        </w:rPr>
      </w:pPr>
      <w:r w:rsidRPr="00EA518C">
        <w:rPr>
          <w:rFonts w:ascii="Arial" w:hAnsi="Arial" w:cs="Arial"/>
          <w:sz w:val="20"/>
          <w:szCs w:val="20"/>
        </w:rPr>
        <w:t>V poistnej listine musí poisťovateľ písomne vyhlásiť, že uspokojí verejného obstarávateľa (veriteľa) pre tento predmet zákazky za uchádzača do výšky finančných prostriedkov, ktoré veriteľ požaduje ako zábezpeku viazanosti ponuky uchádzača.</w:t>
      </w:r>
    </w:p>
    <w:p w14:paraId="3D72F918" w14:textId="08214F71" w:rsidR="00EA518C" w:rsidRDefault="00EA518C" w:rsidP="00677E87">
      <w:pPr>
        <w:pStyle w:val="Odsekzoznamu"/>
        <w:numPr>
          <w:ilvl w:val="3"/>
          <w:numId w:val="32"/>
        </w:numPr>
        <w:jc w:val="both"/>
        <w:rPr>
          <w:rFonts w:ascii="Arial" w:hAnsi="Arial" w:cs="Arial"/>
          <w:sz w:val="20"/>
          <w:szCs w:val="20"/>
        </w:rPr>
      </w:pPr>
      <w:r w:rsidRPr="00EA518C">
        <w:rPr>
          <w:rFonts w:ascii="Arial" w:hAnsi="Arial" w:cs="Arial"/>
          <w:sz w:val="20"/>
          <w:szCs w:val="20"/>
        </w:rPr>
        <w:t>Verejný obstarávateľ akceptuje predloženie poistenia záruky v podobe elektronického dokumentu, ktorý bude podpísaný kvalifikovaným elektronickým podpisom poisťovateľa, resp. osobou/osobami oprávnenou/-</w:t>
      </w:r>
      <w:proofErr w:type="spellStart"/>
      <w:r w:rsidRPr="00EA518C">
        <w:rPr>
          <w:rFonts w:ascii="Arial" w:hAnsi="Arial" w:cs="Arial"/>
          <w:sz w:val="20"/>
          <w:szCs w:val="20"/>
        </w:rPr>
        <w:t>ými</w:t>
      </w:r>
      <w:proofErr w:type="spellEnd"/>
      <w:r w:rsidRPr="00EA518C">
        <w:rPr>
          <w:rFonts w:ascii="Arial" w:hAnsi="Arial" w:cs="Arial"/>
          <w:sz w:val="20"/>
          <w:szCs w:val="20"/>
        </w:rPr>
        <w:t xml:space="preserve"> za poisťovateľa takýto dokument podpisovať.</w:t>
      </w:r>
    </w:p>
    <w:p w14:paraId="431D48F5" w14:textId="77777777" w:rsidR="00EA518C" w:rsidRDefault="00EA518C" w:rsidP="00EA518C">
      <w:pPr>
        <w:pStyle w:val="Odsekzoznamu"/>
        <w:ind w:left="1728"/>
        <w:jc w:val="both"/>
        <w:rPr>
          <w:rFonts w:ascii="Arial" w:hAnsi="Arial" w:cs="Arial"/>
          <w:sz w:val="20"/>
          <w:szCs w:val="20"/>
        </w:rPr>
      </w:pPr>
    </w:p>
    <w:p w14:paraId="4C49EAC2" w14:textId="40A47016" w:rsidR="00EA518C" w:rsidRDefault="00EA518C" w:rsidP="00677E87">
      <w:pPr>
        <w:pStyle w:val="Odsekzoznamu"/>
        <w:numPr>
          <w:ilvl w:val="1"/>
          <w:numId w:val="32"/>
        </w:numPr>
        <w:jc w:val="both"/>
        <w:rPr>
          <w:rFonts w:ascii="Arial" w:hAnsi="Arial" w:cs="Arial"/>
          <w:b/>
          <w:bCs/>
          <w:sz w:val="20"/>
          <w:szCs w:val="20"/>
        </w:rPr>
      </w:pPr>
      <w:r w:rsidRPr="00EA518C">
        <w:rPr>
          <w:rFonts w:ascii="Arial" w:hAnsi="Arial" w:cs="Arial"/>
          <w:b/>
          <w:bCs/>
          <w:sz w:val="20"/>
          <w:szCs w:val="20"/>
        </w:rPr>
        <w:t>Podmienky uvoľnenia alebo vrátenia zábezpeky</w:t>
      </w:r>
      <w:r>
        <w:rPr>
          <w:rFonts w:ascii="Arial" w:hAnsi="Arial" w:cs="Arial"/>
          <w:b/>
          <w:bCs/>
          <w:sz w:val="20"/>
          <w:szCs w:val="20"/>
        </w:rPr>
        <w:t>:</w:t>
      </w:r>
    </w:p>
    <w:p w14:paraId="5FA3D9C1" w14:textId="7AC67614" w:rsidR="00EA518C" w:rsidRPr="00EA518C" w:rsidRDefault="00EA518C" w:rsidP="00677E87">
      <w:pPr>
        <w:pStyle w:val="Odsekzoznamu"/>
        <w:numPr>
          <w:ilvl w:val="2"/>
          <w:numId w:val="32"/>
        </w:numPr>
        <w:jc w:val="both"/>
        <w:rPr>
          <w:rFonts w:ascii="Arial" w:hAnsi="Arial" w:cs="Arial"/>
          <w:b/>
          <w:bCs/>
          <w:sz w:val="20"/>
          <w:szCs w:val="20"/>
        </w:rPr>
      </w:pPr>
      <w:r w:rsidRPr="00F34557">
        <w:rPr>
          <w:rFonts w:ascii="Arial" w:hAnsi="Arial" w:cs="Arial"/>
          <w:sz w:val="20"/>
          <w:szCs w:val="20"/>
        </w:rPr>
        <w:t>Verejný obstarávateľ uvoľní alebo vráti uchádzačovi zábezpeku do siedmich dní odo dňa:</w:t>
      </w:r>
    </w:p>
    <w:p w14:paraId="38979591" w14:textId="5BA27CB8" w:rsidR="00EA518C" w:rsidRPr="00EA518C" w:rsidRDefault="00EA518C" w:rsidP="00677E87">
      <w:pPr>
        <w:pStyle w:val="Odsekzoznamu"/>
        <w:numPr>
          <w:ilvl w:val="3"/>
          <w:numId w:val="32"/>
        </w:numPr>
        <w:jc w:val="both"/>
        <w:rPr>
          <w:rFonts w:ascii="Arial" w:hAnsi="Arial" w:cs="Arial"/>
          <w:b/>
          <w:bCs/>
          <w:sz w:val="20"/>
          <w:szCs w:val="20"/>
        </w:rPr>
      </w:pPr>
      <w:r w:rsidRPr="00F34557">
        <w:rPr>
          <w:rFonts w:ascii="Arial" w:hAnsi="Arial" w:cs="Arial"/>
          <w:sz w:val="20"/>
          <w:szCs w:val="20"/>
        </w:rPr>
        <w:t>uplynutia lehoty viazanosti ponúk,</w:t>
      </w:r>
    </w:p>
    <w:p w14:paraId="697E4F62" w14:textId="37DD9989" w:rsidR="00EA518C" w:rsidRPr="00EA518C" w:rsidRDefault="00EA518C" w:rsidP="00677E87">
      <w:pPr>
        <w:pStyle w:val="Odsekzoznamu"/>
        <w:numPr>
          <w:ilvl w:val="3"/>
          <w:numId w:val="32"/>
        </w:numPr>
        <w:jc w:val="both"/>
        <w:rPr>
          <w:rFonts w:ascii="Arial" w:hAnsi="Arial" w:cs="Arial"/>
          <w:b/>
          <w:bCs/>
          <w:sz w:val="20"/>
          <w:szCs w:val="20"/>
        </w:rPr>
      </w:pPr>
      <w:r w:rsidRPr="00F34557">
        <w:rPr>
          <w:rFonts w:ascii="Arial" w:hAnsi="Arial" w:cs="Arial"/>
          <w:sz w:val="20"/>
          <w:szCs w:val="20"/>
        </w:rPr>
        <w:t>márneho uplynutia lehoty na doručenie námietky, ak ho verejný obstarávateľ vylúčil z verejného obstarávania, alebo ak verejný obstarávateľ zruší použitý postup zadávania zákazky, alebo</w:t>
      </w:r>
    </w:p>
    <w:p w14:paraId="0A17FF47" w14:textId="33CC74C4" w:rsidR="00EA518C" w:rsidRPr="00EA518C" w:rsidRDefault="00EA518C" w:rsidP="00677E87">
      <w:pPr>
        <w:pStyle w:val="Odsekzoznamu"/>
        <w:numPr>
          <w:ilvl w:val="3"/>
          <w:numId w:val="32"/>
        </w:numPr>
        <w:jc w:val="both"/>
        <w:rPr>
          <w:rFonts w:ascii="Arial" w:hAnsi="Arial" w:cs="Arial"/>
          <w:b/>
          <w:bCs/>
          <w:sz w:val="20"/>
          <w:szCs w:val="20"/>
        </w:rPr>
      </w:pPr>
      <w:r w:rsidRPr="00F34557">
        <w:rPr>
          <w:rFonts w:ascii="Arial" w:hAnsi="Arial" w:cs="Arial"/>
          <w:sz w:val="20"/>
          <w:szCs w:val="20"/>
        </w:rPr>
        <w:t xml:space="preserve">uzavretia </w:t>
      </w:r>
      <w:r>
        <w:rPr>
          <w:rFonts w:ascii="Arial" w:hAnsi="Arial" w:cs="Arial"/>
          <w:sz w:val="20"/>
          <w:szCs w:val="20"/>
        </w:rPr>
        <w:t>z</w:t>
      </w:r>
      <w:r w:rsidRPr="00F34557">
        <w:rPr>
          <w:rFonts w:ascii="Arial" w:hAnsi="Arial" w:cs="Arial"/>
          <w:sz w:val="20"/>
          <w:szCs w:val="20"/>
        </w:rPr>
        <w:t>mluvy.</w:t>
      </w:r>
    </w:p>
    <w:p w14:paraId="45666005" w14:textId="77777777" w:rsidR="00EA518C" w:rsidRPr="00EA518C" w:rsidRDefault="00EA518C" w:rsidP="00EA518C">
      <w:pPr>
        <w:pStyle w:val="Odsekzoznamu"/>
        <w:ind w:left="1728"/>
        <w:jc w:val="both"/>
        <w:rPr>
          <w:rFonts w:ascii="Arial" w:hAnsi="Arial" w:cs="Arial"/>
          <w:b/>
          <w:bCs/>
          <w:sz w:val="20"/>
          <w:szCs w:val="20"/>
        </w:rPr>
      </w:pPr>
    </w:p>
    <w:p w14:paraId="4ED43D68" w14:textId="77777777"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 xml:space="preserve">Zábezpeka prepadne v prospech verejného obstarávateľa, ak uchádzač v lehote viazanosti ponúk odstúpi od svojej ponuky, alebo ak neposkytne súčinnosť alebo odmietne uzavrieť </w:t>
      </w:r>
      <w:r>
        <w:rPr>
          <w:rFonts w:ascii="Arial" w:hAnsi="Arial" w:cs="Arial"/>
          <w:sz w:val="20"/>
          <w:szCs w:val="20"/>
        </w:rPr>
        <w:t>z</w:t>
      </w:r>
      <w:r w:rsidRPr="00F34557">
        <w:rPr>
          <w:rFonts w:ascii="Arial" w:hAnsi="Arial" w:cs="Arial"/>
          <w:sz w:val="20"/>
          <w:szCs w:val="20"/>
        </w:rPr>
        <w:t xml:space="preserve">mluvu podľa § 56 ods. </w:t>
      </w:r>
      <w:r>
        <w:rPr>
          <w:rFonts w:ascii="Arial" w:hAnsi="Arial" w:cs="Arial"/>
          <w:sz w:val="20"/>
          <w:szCs w:val="20"/>
        </w:rPr>
        <w:t>5</w:t>
      </w:r>
      <w:r w:rsidRPr="00F34557">
        <w:rPr>
          <w:rFonts w:ascii="Arial" w:hAnsi="Arial" w:cs="Arial"/>
          <w:sz w:val="20"/>
          <w:szCs w:val="20"/>
        </w:rPr>
        <w:t xml:space="preserve"> až </w:t>
      </w:r>
      <w:r>
        <w:rPr>
          <w:rFonts w:ascii="Arial" w:hAnsi="Arial" w:cs="Arial"/>
          <w:sz w:val="20"/>
          <w:szCs w:val="20"/>
        </w:rPr>
        <w:t>9</w:t>
      </w:r>
      <w:r w:rsidRPr="00F34557">
        <w:rPr>
          <w:rFonts w:ascii="Arial" w:hAnsi="Arial" w:cs="Arial"/>
          <w:sz w:val="20"/>
          <w:szCs w:val="20"/>
        </w:rPr>
        <w:t xml:space="preserve"> zákona.</w:t>
      </w:r>
    </w:p>
    <w:p w14:paraId="26D72AA7" w14:textId="3E75C7C1"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Odstúpenie od svojej ponuky uchádzač bezodkladne oznámi prostredníctvom určeného spôsobu komunikácie verejnému obstarávateľovi.</w:t>
      </w:r>
    </w:p>
    <w:p w14:paraId="22B8810F" w14:textId="084CF792"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V prípade predĺženia lehoty viazanosti ponúk verejný obstarávateľ oznámi uchádzačom cez</w:t>
      </w:r>
      <w:r w:rsidR="007A6C48">
        <w:rPr>
          <w:rFonts w:ascii="Arial" w:hAnsi="Arial" w:cs="Arial"/>
          <w:sz w:val="20"/>
          <w:szCs w:val="20"/>
        </w:rPr>
        <w:t xml:space="preserve"> </w:t>
      </w:r>
      <w:r w:rsidRPr="00F34557">
        <w:rPr>
          <w:rFonts w:ascii="Arial" w:hAnsi="Arial" w:cs="Arial"/>
          <w:sz w:val="20"/>
          <w:szCs w:val="20"/>
        </w:rPr>
        <w:t>JOSEPHINE novú lehotu viazanosti ponúk.</w:t>
      </w:r>
    </w:p>
    <w:p w14:paraId="15BE070E" w14:textId="0A94223E" w:rsidR="00EA518C" w:rsidRPr="00EA518C" w:rsidRDefault="00EA518C" w:rsidP="00677E87">
      <w:pPr>
        <w:pStyle w:val="Odsekzoznamu"/>
        <w:numPr>
          <w:ilvl w:val="2"/>
          <w:numId w:val="32"/>
        </w:numPr>
        <w:jc w:val="both"/>
        <w:rPr>
          <w:rFonts w:ascii="Arial" w:hAnsi="Arial" w:cs="Arial"/>
          <w:b/>
          <w:bCs/>
          <w:sz w:val="20"/>
          <w:szCs w:val="20"/>
        </w:rPr>
      </w:pPr>
      <w:r w:rsidRPr="00F34557">
        <w:rPr>
          <w:rFonts w:ascii="Arial" w:hAnsi="Arial" w:cs="Arial"/>
          <w:sz w:val="20"/>
          <w:szCs w:val="20"/>
        </w:rPr>
        <w:lastRenderedPageBreak/>
        <w:t>Zábezpeka vo forme finančných prostriedkov zložených na bankový účet verejného obstarávateľa v prípade predĺženia lehoty viazanosti ponúk naďalej zabezpečuje viazanosť ponuky až do uplynutia predĺženej lehoty viazanosti ponúk</w:t>
      </w:r>
      <w:r>
        <w:rPr>
          <w:rFonts w:ascii="Arial" w:hAnsi="Arial" w:cs="Arial"/>
          <w:sz w:val="20"/>
          <w:szCs w:val="20"/>
        </w:rPr>
        <w:t>.</w:t>
      </w:r>
    </w:p>
    <w:p w14:paraId="3F7A25EC" w14:textId="13290806" w:rsidR="00EA518C" w:rsidRPr="00EA518C" w:rsidRDefault="00EA518C" w:rsidP="00677E87">
      <w:pPr>
        <w:pStyle w:val="Odsekzoznamu"/>
        <w:numPr>
          <w:ilvl w:val="2"/>
          <w:numId w:val="32"/>
        </w:numPr>
        <w:jc w:val="both"/>
        <w:rPr>
          <w:rFonts w:ascii="Arial" w:hAnsi="Arial" w:cs="Arial"/>
          <w:b/>
          <w:bCs/>
          <w:sz w:val="20"/>
          <w:szCs w:val="20"/>
        </w:rPr>
      </w:pPr>
      <w:r w:rsidRPr="00F34557">
        <w:rPr>
          <w:rFonts w:ascii="Arial" w:hAnsi="Arial" w:cs="Arial"/>
          <w:sz w:val="20"/>
          <w:szCs w:val="20"/>
        </w:rPr>
        <w:t>Platnosť zábezpeky vo forme bankovej záruky alebo poistenia záruky v prípade predĺženia lehoty viazanosti ponúk je uchádzač povinný predĺžiť a doručiť bankov</w:t>
      </w:r>
      <w:r>
        <w:rPr>
          <w:rFonts w:ascii="Arial" w:hAnsi="Arial" w:cs="Arial"/>
          <w:sz w:val="20"/>
          <w:szCs w:val="20"/>
        </w:rPr>
        <w:t xml:space="preserve">ú </w:t>
      </w:r>
      <w:r w:rsidRPr="00F34557">
        <w:rPr>
          <w:rFonts w:ascii="Arial" w:hAnsi="Arial" w:cs="Arial"/>
          <w:sz w:val="20"/>
          <w:szCs w:val="20"/>
        </w:rPr>
        <w:t>záruk</w:t>
      </w:r>
      <w:r>
        <w:rPr>
          <w:rFonts w:ascii="Arial" w:hAnsi="Arial" w:cs="Arial"/>
          <w:sz w:val="20"/>
          <w:szCs w:val="20"/>
        </w:rPr>
        <w:t>u</w:t>
      </w:r>
      <w:r w:rsidRPr="00F34557">
        <w:rPr>
          <w:rFonts w:ascii="Arial" w:hAnsi="Arial" w:cs="Arial"/>
          <w:sz w:val="20"/>
          <w:szCs w:val="20"/>
        </w:rPr>
        <w:t xml:space="preserve"> alebo poisteni</w:t>
      </w:r>
      <w:r>
        <w:rPr>
          <w:rFonts w:ascii="Arial" w:hAnsi="Arial" w:cs="Arial"/>
          <w:sz w:val="20"/>
          <w:szCs w:val="20"/>
        </w:rPr>
        <w:t>e</w:t>
      </w:r>
      <w:r w:rsidRPr="00F34557">
        <w:rPr>
          <w:rFonts w:ascii="Arial" w:hAnsi="Arial" w:cs="Arial"/>
          <w:sz w:val="20"/>
          <w:szCs w:val="20"/>
        </w:rPr>
        <w:t xml:space="preserve"> záruky prípadne ich dodatok</w:t>
      </w:r>
      <w:r>
        <w:rPr>
          <w:rFonts w:ascii="Arial" w:hAnsi="Arial" w:cs="Arial"/>
          <w:sz w:val="20"/>
          <w:szCs w:val="20"/>
        </w:rPr>
        <w:t xml:space="preserve"> podľa </w:t>
      </w:r>
      <w:r w:rsidRPr="009F18BF">
        <w:rPr>
          <w:rFonts w:ascii="Arial" w:hAnsi="Arial" w:cs="Arial"/>
          <w:sz w:val="20"/>
          <w:szCs w:val="20"/>
        </w:rPr>
        <w:t>bodov 2</w:t>
      </w:r>
      <w:r w:rsidR="007A6C48" w:rsidRPr="009F18BF">
        <w:rPr>
          <w:rFonts w:ascii="Arial" w:hAnsi="Arial" w:cs="Arial"/>
          <w:sz w:val="20"/>
          <w:szCs w:val="20"/>
        </w:rPr>
        <w:t>2</w:t>
      </w:r>
      <w:r w:rsidRPr="009F18BF">
        <w:rPr>
          <w:rFonts w:ascii="Arial" w:hAnsi="Arial" w:cs="Arial"/>
          <w:sz w:val="20"/>
          <w:szCs w:val="20"/>
        </w:rPr>
        <w:t>.4.2</w:t>
      </w:r>
      <w:r w:rsidR="007A6C48" w:rsidRPr="009F18BF">
        <w:rPr>
          <w:rFonts w:ascii="Arial" w:hAnsi="Arial" w:cs="Arial"/>
          <w:sz w:val="20"/>
          <w:szCs w:val="20"/>
        </w:rPr>
        <w:t>.</w:t>
      </w:r>
      <w:r w:rsidRPr="009F18BF">
        <w:rPr>
          <w:rFonts w:ascii="Arial" w:hAnsi="Arial" w:cs="Arial"/>
          <w:sz w:val="20"/>
          <w:szCs w:val="20"/>
        </w:rPr>
        <w:t xml:space="preserve"> a 2</w:t>
      </w:r>
      <w:r w:rsidR="007A6C48" w:rsidRPr="009F18BF">
        <w:rPr>
          <w:rFonts w:ascii="Arial" w:hAnsi="Arial" w:cs="Arial"/>
          <w:sz w:val="20"/>
          <w:szCs w:val="20"/>
        </w:rPr>
        <w:t>2</w:t>
      </w:r>
      <w:r w:rsidRPr="009F18BF">
        <w:rPr>
          <w:rFonts w:ascii="Arial" w:hAnsi="Arial" w:cs="Arial"/>
          <w:sz w:val="20"/>
          <w:szCs w:val="20"/>
        </w:rPr>
        <w:t>.4.3</w:t>
      </w:r>
      <w:r w:rsidR="007A6C48" w:rsidRPr="009F18BF">
        <w:rPr>
          <w:rFonts w:ascii="Arial" w:hAnsi="Arial" w:cs="Arial"/>
          <w:sz w:val="20"/>
          <w:szCs w:val="20"/>
        </w:rPr>
        <w:t>.</w:t>
      </w:r>
      <w:r w:rsidRPr="009F18BF">
        <w:rPr>
          <w:rFonts w:ascii="Arial" w:hAnsi="Arial" w:cs="Arial"/>
          <w:sz w:val="20"/>
          <w:szCs w:val="20"/>
        </w:rPr>
        <w:t xml:space="preserve"> Časť A.1 Zväzok 1 týchto SP. Uchádzač môže nahradiť bankovú záruku alebo poistenie</w:t>
      </w:r>
      <w:r w:rsidRPr="00F34557">
        <w:rPr>
          <w:rFonts w:ascii="Arial" w:hAnsi="Arial" w:cs="Arial"/>
          <w:sz w:val="20"/>
          <w:szCs w:val="20"/>
        </w:rPr>
        <w:t xml:space="preserve"> záruky zložením finančných prostriedkov na bankový účet verejného obstarávateľa v požadovanej výške v tejto lehote.</w:t>
      </w:r>
    </w:p>
    <w:p w14:paraId="60D10A8E" w14:textId="77777777" w:rsidR="00EA518C" w:rsidRDefault="00EA518C" w:rsidP="00677E87">
      <w:pPr>
        <w:pStyle w:val="Odsekzoznamu"/>
        <w:numPr>
          <w:ilvl w:val="2"/>
          <w:numId w:val="32"/>
        </w:numPr>
        <w:autoSpaceDE w:val="0"/>
        <w:autoSpaceDN w:val="0"/>
        <w:jc w:val="both"/>
        <w:rPr>
          <w:rFonts w:ascii="Arial" w:hAnsi="Arial" w:cs="Arial"/>
          <w:sz w:val="20"/>
          <w:szCs w:val="20"/>
        </w:rPr>
      </w:pPr>
      <w:r w:rsidRPr="00F34557">
        <w:rPr>
          <w:rFonts w:ascii="Arial" w:hAnsi="Arial" w:cs="Arial"/>
          <w:sz w:val="20"/>
          <w:szCs w:val="20"/>
        </w:rPr>
        <w:t xml:space="preserve">V prípade predĺženia lehoty viazanosti ponúk bude verejný obstarávateľ postupovať v zmysle § 46 ods. 2 zákona. </w:t>
      </w:r>
    </w:p>
    <w:p w14:paraId="6D42F741" w14:textId="77777777" w:rsidR="00436563" w:rsidRPr="00436563" w:rsidRDefault="00436563" w:rsidP="00EA518C">
      <w:pPr>
        <w:jc w:val="both"/>
        <w:rPr>
          <w:rFonts w:ascii="Arial" w:hAnsi="Arial" w:cs="Arial"/>
          <w:sz w:val="20"/>
          <w:szCs w:val="20"/>
        </w:rPr>
      </w:pPr>
    </w:p>
    <w:p w14:paraId="2A6C25DE" w14:textId="1A95A771" w:rsidR="00C35635" w:rsidRDefault="00EA518C" w:rsidP="00677E87">
      <w:pPr>
        <w:pStyle w:val="Odsekzoznamu"/>
        <w:numPr>
          <w:ilvl w:val="0"/>
          <w:numId w:val="32"/>
        </w:numPr>
        <w:jc w:val="both"/>
        <w:rPr>
          <w:rFonts w:ascii="Arial" w:hAnsi="Arial" w:cs="Arial"/>
          <w:b/>
          <w:bCs/>
          <w:sz w:val="20"/>
          <w:szCs w:val="20"/>
        </w:rPr>
      </w:pPr>
      <w:r w:rsidRPr="00EA518C">
        <w:rPr>
          <w:rFonts w:ascii="Arial" w:hAnsi="Arial" w:cs="Arial"/>
          <w:b/>
          <w:bCs/>
          <w:sz w:val="20"/>
          <w:szCs w:val="20"/>
        </w:rPr>
        <w:t>Mena a ceny uvádzané v</w:t>
      </w:r>
      <w:r>
        <w:rPr>
          <w:rFonts w:ascii="Arial" w:hAnsi="Arial" w:cs="Arial"/>
          <w:b/>
          <w:bCs/>
          <w:sz w:val="20"/>
          <w:szCs w:val="20"/>
        </w:rPr>
        <w:t> </w:t>
      </w:r>
      <w:r w:rsidRPr="00EA518C">
        <w:rPr>
          <w:rFonts w:ascii="Arial" w:hAnsi="Arial" w:cs="Arial"/>
          <w:b/>
          <w:bCs/>
          <w:sz w:val="20"/>
          <w:szCs w:val="20"/>
        </w:rPr>
        <w:t>ponuke</w:t>
      </w:r>
    </w:p>
    <w:p w14:paraId="0A1A58A6" w14:textId="2CD48528"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 xml:space="preserve">Uchádzačom navrhovaná zmluvná cena za </w:t>
      </w:r>
      <w:r>
        <w:rPr>
          <w:rFonts w:ascii="Arial" w:hAnsi="Arial" w:cs="Arial"/>
          <w:sz w:val="20"/>
          <w:szCs w:val="20"/>
          <w:lang w:eastAsia="en-US"/>
        </w:rPr>
        <w:t>plne</w:t>
      </w:r>
      <w:r w:rsidRPr="00F34557">
        <w:rPr>
          <w:rFonts w:ascii="Arial" w:hAnsi="Arial" w:cs="Arial"/>
          <w:sz w:val="20"/>
          <w:szCs w:val="20"/>
          <w:lang w:eastAsia="en-US"/>
        </w:rPr>
        <w:t>nie požadovaného predmetu zákazky, uvedená v ponuke uchádzača, bude vyjadrená v eurách (€, alebo EUR).</w:t>
      </w:r>
    </w:p>
    <w:p w14:paraId="116CEF0C" w14:textId="7B63068C"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 xml:space="preserve">Cena za </w:t>
      </w:r>
      <w:r>
        <w:rPr>
          <w:rFonts w:ascii="Arial" w:hAnsi="Arial" w:cs="Arial"/>
          <w:sz w:val="20"/>
          <w:szCs w:val="20"/>
          <w:lang w:eastAsia="en-US"/>
        </w:rPr>
        <w:t>plne</w:t>
      </w:r>
      <w:r w:rsidRPr="00F34557">
        <w:rPr>
          <w:rFonts w:ascii="Arial" w:hAnsi="Arial" w:cs="Arial"/>
          <w:sz w:val="20"/>
          <w:szCs w:val="20"/>
          <w:lang w:eastAsia="en-US"/>
        </w:rPr>
        <w:t>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782798EF" w14:textId="2297D476"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Ak je uchádzač platiteľom DPH, navrhovanú zmluvnú cenu uvedie v zložení:</w:t>
      </w:r>
    </w:p>
    <w:p w14:paraId="6557A4E8" w14:textId="218ADB30" w:rsidR="00EA518C" w:rsidRPr="00EA518C" w:rsidRDefault="00EA518C" w:rsidP="00677E87">
      <w:pPr>
        <w:pStyle w:val="Odsekzoznamu"/>
        <w:numPr>
          <w:ilvl w:val="2"/>
          <w:numId w:val="32"/>
        </w:numPr>
        <w:jc w:val="both"/>
        <w:rPr>
          <w:rFonts w:ascii="Arial" w:hAnsi="Arial" w:cs="Arial"/>
          <w:b/>
          <w:bCs/>
          <w:sz w:val="20"/>
          <w:szCs w:val="20"/>
        </w:rPr>
      </w:pPr>
      <w:r w:rsidRPr="00F34557">
        <w:rPr>
          <w:rFonts w:ascii="Arial" w:hAnsi="Arial" w:cs="Arial"/>
          <w:sz w:val="20"/>
          <w:szCs w:val="20"/>
          <w:lang w:eastAsia="en-US"/>
        </w:rPr>
        <w:t>navrhovaná zmluvná cena bez DPH</w:t>
      </w:r>
    </w:p>
    <w:p w14:paraId="27E4BC6B" w14:textId="28C050B0" w:rsidR="00EA518C" w:rsidRPr="00EA518C" w:rsidRDefault="00EA518C" w:rsidP="00677E87">
      <w:pPr>
        <w:pStyle w:val="Odsekzoznamu"/>
        <w:numPr>
          <w:ilvl w:val="2"/>
          <w:numId w:val="32"/>
        </w:numPr>
        <w:jc w:val="both"/>
        <w:rPr>
          <w:rFonts w:ascii="Arial" w:hAnsi="Arial" w:cs="Arial"/>
          <w:b/>
          <w:bCs/>
          <w:sz w:val="20"/>
          <w:szCs w:val="20"/>
        </w:rPr>
      </w:pPr>
      <w:r w:rsidRPr="00F34557">
        <w:rPr>
          <w:rFonts w:ascii="Arial" w:hAnsi="Arial" w:cs="Arial"/>
          <w:sz w:val="20"/>
          <w:szCs w:val="20"/>
          <w:lang w:eastAsia="en-US"/>
        </w:rPr>
        <w:t>sadzba DPH a výška DPH</w:t>
      </w:r>
    </w:p>
    <w:p w14:paraId="74A46C53" w14:textId="0CF7F6A4" w:rsidR="00EA518C" w:rsidRPr="00EA518C" w:rsidRDefault="00EA518C" w:rsidP="00677E87">
      <w:pPr>
        <w:pStyle w:val="Odsekzoznamu"/>
        <w:numPr>
          <w:ilvl w:val="2"/>
          <w:numId w:val="32"/>
        </w:numPr>
        <w:jc w:val="both"/>
        <w:rPr>
          <w:rFonts w:ascii="Arial" w:hAnsi="Arial" w:cs="Arial"/>
          <w:b/>
          <w:bCs/>
          <w:sz w:val="20"/>
          <w:szCs w:val="20"/>
        </w:rPr>
      </w:pPr>
      <w:r w:rsidRPr="00F34557">
        <w:rPr>
          <w:rFonts w:ascii="Arial" w:hAnsi="Arial" w:cs="Arial"/>
          <w:sz w:val="20"/>
          <w:szCs w:val="20"/>
          <w:lang w:eastAsia="en-US"/>
        </w:rPr>
        <w:t>navrhovaná zmluvná cena vrátane DPH</w:t>
      </w:r>
    </w:p>
    <w:p w14:paraId="15E79B05" w14:textId="77777777" w:rsidR="00EA518C" w:rsidRPr="00EA518C" w:rsidRDefault="00EA518C" w:rsidP="00677E87">
      <w:pPr>
        <w:pStyle w:val="Odsekzoznamu"/>
        <w:numPr>
          <w:ilvl w:val="1"/>
          <w:numId w:val="32"/>
        </w:numPr>
        <w:jc w:val="both"/>
        <w:rPr>
          <w:rFonts w:ascii="Arial" w:hAnsi="Arial" w:cs="Arial"/>
          <w:b/>
          <w:bCs/>
          <w:sz w:val="20"/>
          <w:szCs w:val="20"/>
        </w:rPr>
      </w:pPr>
      <w:bookmarkStart w:id="14" w:name="_Hlk178176720"/>
      <w:r w:rsidRPr="00F34557">
        <w:rPr>
          <w:rFonts w:ascii="Arial" w:hAnsi="Arial" w:cs="Arial"/>
          <w:sz w:val="20"/>
          <w:szCs w:val="20"/>
          <w:lang w:eastAsia="en-US"/>
        </w:rPr>
        <w:t xml:space="preserve">Ak uchádzač nie je platiteľom DPH, uvedie navrhovanú zmluvnú cenu celkom. Skutočnosť či je, alebo nie je platiteľom DPH, upozorní/uvedie v ponuke v príslušnom Návrhu na plnenie </w:t>
      </w:r>
      <w:r w:rsidRPr="00BA579A">
        <w:rPr>
          <w:rFonts w:ascii="Arial" w:hAnsi="Arial" w:cs="Arial"/>
          <w:sz w:val="20"/>
          <w:szCs w:val="20"/>
          <w:lang w:eastAsia="en-US"/>
        </w:rPr>
        <w:t>kritérií (Časť A.3 Zväzok 1 týchto SP).</w:t>
      </w:r>
    </w:p>
    <w:p w14:paraId="4F0EB7C8" w14:textId="77777777" w:rsidR="00EA518C" w:rsidRPr="00F34557" w:rsidRDefault="00EA518C" w:rsidP="00677E87">
      <w:pPr>
        <w:numPr>
          <w:ilvl w:val="1"/>
          <w:numId w:val="32"/>
        </w:numPr>
        <w:autoSpaceDE w:val="0"/>
        <w:autoSpaceDN w:val="0"/>
        <w:jc w:val="both"/>
        <w:rPr>
          <w:rFonts w:ascii="Arial" w:hAnsi="Arial" w:cs="Arial"/>
          <w:sz w:val="20"/>
          <w:szCs w:val="20"/>
          <w:lang w:eastAsia="en-US"/>
        </w:rPr>
      </w:pPr>
      <w:r w:rsidRPr="00F34557">
        <w:rPr>
          <w:rFonts w:ascii="Arial" w:hAnsi="Arial" w:cs="Arial"/>
          <w:sz w:val="20"/>
          <w:szCs w:val="20"/>
          <w:lang w:eastAsia="en-US"/>
        </w:rPr>
        <w:t xml:space="preserve">V prípade, ak je uchádzač v postavení zahraničnej osoby, riadi sa zákonom č. 222/2004 </w:t>
      </w:r>
      <w:proofErr w:type="spellStart"/>
      <w:r w:rsidRPr="00F34557">
        <w:rPr>
          <w:rFonts w:ascii="Arial" w:hAnsi="Arial" w:cs="Arial"/>
          <w:sz w:val="20"/>
          <w:szCs w:val="20"/>
          <w:lang w:eastAsia="en-US"/>
        </w:rPr>
        <w:t>Z.z</w:t>
      </w:r>
      <w:proofErr w:type="spellEnd"/>
      <w:r w:rsidRPr="00F34557">
        <w:rPr>
          <w:rFonts w:ascii="Arial" w:hAnsi="Arial" w:cs="Arial"/>
          <w:sz w:val="20"/>
          <w:szCs w:val="20"/>
          <w:lang w:eastAsia="en-US"/>
        </w:rPr>
        <w:t>. o dani z pridanej hodnoty v znení neskorších predpisov.</w:t>
      </w:r>
    </w:p>
    <w:p w14:paraId="2FDFBD58" w14:textId="428E42C0" w:rsidR="001D176C" w:rsidRPr="00F34557" w:rsidRDefault="001D176C" w:rsidP="00EA518C">
      <w:pPr>
        <w:pStyle w:val="Nadpis6"/>
        <w:rPr>
          <w:rFonts w:ascii="Arial" w:hAnsi="Arial" w:cs="Arial"/>
          <w:sz w:val="20"/>
          <w:szCs w:val="20"/>
          <w:lang w:eastAsia="en-US"/>
        </w:rPr>
      </w:pPr>
      <w:bookmarkStart w:id="15" w:name="_Hlk178176785"/>
      <w:bookmarkEnd w:id="14"/>
    </w:p>
    <w:bookmarkEnd w:id="15"/>
    <w:p w14:paraId="5275A86C" w14:textId="77777777" w:rsidR="00C37E13" w:rsidRDefault="00C37E13" w:rsidP="00F34557">
      <w:pPr>
        <w:jc w:val="center"/>
        <w:rPr>
          <w:rFonts w:ascii="Arial" w:hAnsi="Arial" w:cs="Arial"/>
          <w:b/>
          <w:sz w:val="20"/>
          <w:szCs w:val="20"/>
        </w:rPr>
      </w:pPr>
    </w:p>
    <w:p w14:paraId="6CECBA72" w14:textId="592F7FBF" w:rsidR="00B538C0" w:rsidRPr="00F34557" w:rsidRDefault="00C2303E" w:rsidP="00F34557">
      <w:pPr>
        <w:jc w:val="center"/>
        <w:rPr>
          <w:rFonts w:ascii="Arial" w:hAnsi="Arial" w:cs="Arial"/>
          <w:b/>
          <w:sz w:val="20"/>
          <w:szCs w:val="20"/>
        </w:rPr>
      </w:pPr>
      <w:r w:rsidRPr="00F34557">
        <w:rPr>
          <w:rFonts w:ascii="Arial" w:hAnsi="Arial" w:cs="Arial"/>
          <w:b/>
          <w:sz w:val="20"/>
          <w:szCs w:val="20"/>
        </w:rPr>
        <w:t>Č</w:t>
      </w:r>
      <w:r w:rsidR="00B538C0" w:rsidRPr="00F34557">
        <w:rPr>
          <w:rFonts w:ascii="Arial" w:hAnsi="Arial" w:cs="Arial"/>
          <w:b/>
          <w:sz w:val="20"/>
          <w:szCs w:val="20"/>
        </w:rPr>
        <w:t>asť IV.</w:t>
      </w:r>
    </w:p>
    <w:p w14:paraId="50B9A97D" w14:textId="290DD7DC" w:rsidR="00A762C7" w:rsidRPr="00F34557" w:rsidRDefault="00B538C0" w:rsidP="00F34557">
      <w:pPr>
        <w:pStyle w:val="Nadpis5"/>
        <w:rPr>
          <w:rFonts w:ascii="Arial" w:hAnsi="Arial" w:cs="Arial"/>
          <w:sz w:val="20"/>
          <w:szCs w:val="20"/>
        </w:rPr>
      </w:pPr>
      <w:r w:rsidRPr="00F34557">
        <w:rPr>
          <w:rFonts w:ascii="Arial" w:hAnsi="Arial" w:cs="Arial"/>
          <w:sz w:val="20"/>
          <w:szCs w:val="20"/>
        </w:rPr>
        <w:t>Predkladanie ponúk</w:t>
      </w:r>
    </w:p>
    <w:p w14:paraId="11E07DFA" w14:textId="77777777" w:rsidR="00EA518C" w:rsidRDefault="00EA518C"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Predloženie ponuky</w:t>
      </w:r>
    </w:p>
    <w:p w14:paraId="3B53C77D" w14:textId="3C8C378E"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Uchádzač predloží svoju ponuku </w:t>
      </w:r>
      <w:r w:rsidRPr="00F34557">
        <w:rPr>
          <w:rFonts w:ascii="Arial" w:hAnsi="Arial" w:cs="Arial"/>
          <w:b/>
          <w:color w:val="000000" w:themeColor="text1"/>
          <w:sz w:val="20"/>
          <w:szCs w:val="20"/>
          <w:lang w:eastAsia="en-US"/>
        </w:rPr>
        <w:t>v elektronickej podobe</w:t>
      </w:r>
      <w:r w:rsidRPr="00F34557">
        <w:rPr>
          <w:rFonts w:ascii="Arial" w:hAnsi="Arial" w:cs="Arial"/>
          <w:color w:val="000000" w:themeColor="text1"/>
          <w:sz w:val="20"/>
          <w:szCs w:val="20"/>
          <w:lang w:eastAsia="en-US"/>
        </w:rPr>
        <w:t xml:space="preserve"> do JOSEPHINE, umiestnenom na webovej adrese: </w:t>
      </w:r>
      <w:hyperlink r:id="rId18" w:history="1">
        <w:r w:rsidRPr="00F34557">
          <w:rPr>
            <w:rFonts w:ascii="Arial" w:eastAsia="Calibri" w:hAnsi="Arial" w:cs="Arial"/>
            <w:color w:val="0000FF"/>
            <w:sz w:val="20"/>
            <w:szCs w:val="20"/>
            <w:u w:val="single"/>
            <w:lang w:eastAsia="en-US"/>
          </w:rPr>
          <w:t>https://josephine.proebiz.com</w:t>
        </w:r>
      </w:hyperlink>
      <w:r w:rsidRPr="00F34557">
        <w:rPr>
          <w:rFonts w:ascii="Arial" w:hAnsi="Arial" w:cs="Arial"/>
          <w:color w:val="000000" w:themeColor="text1"/>
          <w:sz w:val="20"/>
          <w:szCs w:val="20"/>
          <w:lang w:eastAsia="en-US"/>
        </w:rPr>
        <w:t xml:space="preserve"> podľa </w:t>
      </w:r>
      <w:r w:rsidRPr="00BA579A">
        <w:rPr>
          <w:rFonts w:ascii="Arial" w:hAnsi="Arial" w:cs="Arial"/>
          <w:color w:val="000000" w:themeColor="text1"/>
          <w:sz w:val="20"/>
          <w:szCs w:val="20"/>
          <w:lang w:eastAsia="en-US"/>
        </w:rPr>
        <w:t xml:space="preserve">bodu </w:t>
      </w:r>
      <w:r w:rsidR="007A6C48" w:rsidRPr="00BA579A">
        <w:rPr>
          <w:rFonts w:ascii="Arial" w:hAnsi="Arial" w:cs="Arial"/>
          <w:color w:val="000000" w:themeColor="text1"/>
          <w:sz w:val="20"/>
          <w:szCs w:val="20"/>
          <w:lang w:eastAsia="en-US"/>
        </w:rPr>
        <w:t>21</w:t>
      </w:r>
      <w:r w:rsidRPr="00BA579A">
        <w:rPr>
          <w:rFonts w:ascii="Arial" w:hAnsi="Arial" w:cs="Arial"/>
          <w:color w:val="000000" w:themeColor="text1"/>
          <w:sz w:val="20"/>
          <w:szCs w:val="20"/>
          <w:lang w:eastAsia="en-US"/>
        </w:rPr>
        <w:t>.2</w:t>
      </w:r>
      <w:r w:rsidR="007A6C48" w:rsidRPr="00BA579A">
        <w:rPr>
          <w:rFonts w:ascii="Arial" w:hAnsi="Arial" w:cs="Arial"/>
          <w:color w:val="000000" w:themeColor="text1"/>
          <w:sz w:val="20"/>
          <w:szCs w:val="20"/>
          <w:lang w:eastAsia="en-US"/>
        </w:rPr>
        <w:t>.</w:t>
      </w:r>
      <w:r w:rsidRPr="00BA579A">
        <w:rPr>
          <w:rFonts w:ascii="Arial" w:hAnsi="Arial" w:cs="Arial"/>
          <w:color w:val="000000" w:themeColor="text1"/>
          <w:sz w:val="20"/>
          <w:szCs w:val="20"/>
          <w:lang w:eastAsia="en-US"/>
        </w:rPr>
        <w:t xml:space="preserve"> Časť A.1 Zväzok.1 týchto SP.</w:t>
      </w:r>
      <w:r w:rsidRPr="00F34557">
        <w:rPr>
          <w:rFonts w:ascii="Arial" w:hAnsi="Arial" w:cs="Arial"/>
          <w:color w:val="000000" w:themeColor="text1"/>
          <w:sz w:val="20"/>
          <w:szCs w:val="20"/>
          <w:lang w:eastAsia="en-US"/>
        </w:rPr>
        <w:t xml:space="preserve"> Doručenie ponuky je zaznamenávané s presnosťou na sekundy. JOSEPHINE považuje za čas vloženia ponuky okamih uloženia posledného súboru (dát) – nie čas začatia nahrávania ponuky, preto je potrebné predložiť ponuku (začať s nahrávaním) </w:t>
      </w:r>
      <w:r w:rsidRPr="00F34557">
        <w:rPr>
          <w:rFonts w:ascii="Arial" w:hAnsi="Arial" w:cs="Arial"/>
          <w:b/>
          <w:color w:val="000000" w:themeColor="text1"/>
          <w:sz w:val="20"/>
          <w:szCs w:val="20"/>
          <w:lang w:eastAsia="en-US"/>
        </w:rPr>
        <w:t>v dostatočnom časovom predstihu</w:t>
      </w:r>
      <w:r w:rsidRPr="00F34557">
        <w:rPr>
          <w:rFonts w:ascii="Arial" w:hAnsi="Arial" w:cs="Arial"/>
          <w:color w:val="000000" w:themeColor="text1"/>
          <w:sz w:val="20"/>
          <w:szCs w:val="20"/>
          <w:lang w:eastAsia="en-US"/>
        </w:rPr>
        <w:t xml:space="preserve"> najmä s ohľadom na veľkosť ukladaných dát.</w:t>
      </w:r>
    </w:p>
    <w:p w14:paraId="60ADEA90" w14:textId="019AC832"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w:t>
      </w:r>
    </w:p>
    <w:p w14:paraId="2F2A0EB0" w14:textId="037CA39E" w:rsidR="00EA518C"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Ak sa tejto zákazky zúčastní skupina dodávateľov:</w:t>
      </w:r>
    </w:p>
    <w:p w14:paraId="3996780B" w14:textId="1008D525" w:rsidR="004B2BE3" w:rsidRPr="004B2BE3" w:rsidRDefault="004B2BE3" w:rsidP="00677E87">
      <w:pPr>
        <w:pStyle w:val="Odsekzoznamu"/>
        <w:numPr>
          <w:ilvl w:val="2"/>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v jej ponuke musí byť uvedený záväzok, že táto skupina </w:t>
      </w:r>
      <w:r w:rsidRPr="00F34557">
        <w:rPr>
          <w:rFonts w:ascii="Arial" w:hAnsi="Arial" w:cs="Arial"/>
          <w:sz w:val="20"/>
          <w:szCs w:val="20"/>
          <w:lang w:eastAsia="en-US"/>
        </w:rPr>
        <w:t xml:space="preserve">dodávateľov v prípade prijatia jej ponuky verejným obstarávateľom za účelom riadneho plnenia </w:t>
      </w:r>
      <w:r>
        <w:rPr>
          <w:rFonts w:ascii="Arial" w:hAnsi="Arial" w:cs="Arial"/>
          <w:sz w:val="20"/>
          <w:szCs w:val="20"/>
          <w:lang w:eastAsia="en-US"/>
        </w:rPr>
        <w:t>z</w:t>
      </w:r>
      <w:r w:rsidRPr="00F34557">
        <w:rPr>
          <w:rFonts w:ascii="Arial" w:hAnsi="Arial" w:cs="Arial"/>
          <w:sz w:val="20"/>
          <w:szCs w:val="20"/>
          <w:lang w:eastAsia="en-US"/>
        </w:rPr>
        <w:t xml:space="preserve">mluvy vytvorí niektorú z právnych foriem uvedených v </w:t>
      </w:r>
      <w:r w:rsidRPr="00C32920">
        <w:rPr>
          <w:rFonts w:ascii="Arial" w:hAnsi="Arial" w:cs="Arial"/>
          <w:sz w:val="20"/>
          <w:szCs w:val="20"/>
          <w:lang w:eastAsia="en-US"/>
        </w:rPr>
        <w:t>bode 2</w:t>
      </w:r>
      <w:r w:rsidR="007A6C48" w:rsidRPr="00C32920">
        <w:rPr>
          <w:rFonts w:ascii="Arial" w:hAnsi="Arial" w:cs="Arial"/>
          <w:sz w:val="20"/>
          <w:szCs w:val="20"/>
          <w:lang w:eastAsia="en-US"/>
        </w:rPr>
        <w:t>4</w:t>
      </w:r>
      <w:r w:rsidRPr="00C32920">
        <w:rPr>
          <w:rFonts w:ascii="Arial" w:hAnsi="Arial" w:cs="Arial"/>
          <w:sz w:val="20"/>
          <w:szCs w:val="20"/>
          <w:lang w:eastAsia="en-US"/>
        </w:rPr>
        <w:t>.4</w:t>
      </w:r>
      <w:r w:rsidR="007A6C48" w:rsidRPr="00C32920">
        <w:rPr>
          <w:rFonts w:ascii="Arial" w:hAnsi="Arial" w:cs="Arial"/>
          <w:sz w:val="20"/>
          <w:szCs w:val="20"/>
          <w:lang w:eastAsia="en-US"/>
        </w:rPr>
        <w:t>.</w:t>
      </w:r>
      <w:r w:rsidRPr="00C32920">
        <w:rPr>
          <w:rFonts w:ascii="Arial" w:hAnsi="Arial" w:cs="Arial"/>
          <w:sz w:val="20"/>
          <w:szCs w:val="20"/>
          <w:lang w:eastAsia="en-US"/>
        </w:rPr>
        <w:t xml:space="preserve"> Časť A.1 Zväzok 1 týchto SP,</w:t>
      </w:r>
      <w:r w:rsidRPr="00F34557">
        <w:rPr>
          <w:rFonts w:ascii="Arial" w:hAnsi="Arial" w:cs="Arial"/>
          <w:sz w:val="20"/>
          <w:szCs w:val="20"/>
          <w:lang w:eastAsia="en-US"/>
        </w:rPr>
        <w:t xml:space="preserve"> pričom sa odporúča, aby obsahom jej ponuky bola aspoň zmluva o budúcej zmluve o vytvorení príslušnej právnej formy;</w:t>
      </w:r>
    </w:p>
    <w:p w14:paraId="51B1FE13" w14:textId="174AF17F" w:rsidR="004B2BE3" w:rsidRPr="004B2BE3" w:rsidRDefault="004B2BE3" w:rsidP="00677E87">
      <w:pPr>
        <w:pStyle w:val="Odsekzoznamu"/>
        <w:numPr>
          <w:ilvl w:val="2"/>
          <w:numId w:val="32"/>
        </w:numPr>
        <w:jc w:val="both"/>
        <w:rPr>
          <w:rFonts w:ascii="Arial" w:hAnsi="Arial" w:cs="Arial"/>
          <w:b/>
          <w:bCs/>
          <w:sz w:val="20"/>
          <w:szCs w:val="20"/>
        </w:rPr>
      </w:pPr>
      <w:r w:rsidRPr="00F34557">
        <w:rPr>
          <w:rFonts w:ascii="Arial" w:hAnsi="Arial" w:cs="Arial"/>
          <w:sz w:val="20"/>
          <w:szCs w:val="20"/>
          <w:lang w:eastAsia="en-US"/>
        </w:rPr>
        <w:t>ponuka musí byť podpísaná všetkými členmi skupiny dodávateľov spôsobom, ktorý ich právne zaväzuje.</w:t>
      </w:r>
    </w:p>
    <w:p w14:paraId="19D24DF5" w14:textId="2C4FBE61"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 xml:space="preserve">Za účelom riadneho plnenia </w:t>
      </w:r>
      <w:r>
        <w:rPr>
          <w:rFonts w:ascii="Arial" w:hAnsi="Arial" w:cs="Arial"/>
          <w:sz w:val="20"/>
          <w:szCs w:val="20"/>
          <w:lang w:eastAsia="en-US"/>
        </w:rPr>
        <w:t>z</w:t>
      </w:r>
      <w:r w:rsidRPr="00F34557">
        <w:rPr>
          <w:rFonts w:ascii="Arial"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Pr>
          <w:rFonts w:ascii="Arial" w:hAnsi="Arial" w:cs="Arial"/>
          <w:sz w:val="20"/>
          <w:szCs w:val="20"/>
          <w:lang w:eastAsia="en-US"/>
        </w:rPr>
        <w:t>z</w:t>
      </w:r>
      <w:r w:rsidRPr="00F34557">
        <w:rPr>
          <w:rFonts w:ascii="Arial" w:hAnsi="Arial" w:cs="Arial"/>
          <w:sz w:val="20"/>
          <w:szCs w:val="20"/>
          <w:lang w:eastAsia="en-US"/>
        </w:rPr>
        <w:t>mluvy.</w:t>
      </w:r>
    </w:p>
    <w:p w14:paraId="6F3285F9" w14:textId="3DE5A730"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Ak skupina dodávateľov vytvorí v súlade s predchádzajúcim bodom niektorú z právnych foriem tam uvedených, pred uza</w:t>
      </w:r>
      <w:r>
        <w:rPr>
          <w:rFonts w:ascii="Arial" w:hAnsi="Arial" w:cs="Arial"/>
          <w:sz w:val="20"/>
          <w:szCs w:val="20"/>
          <w:lang w:eastAsia="en-US"/>
        </w:rPr>
        <w:t>vretím z</w:t>
      </w:r>
      <w:r w:rsidRPr="00F34557">
        <w:rPr>
          <w:rFonts w:ascii="Arial" w:hAnsi="Arial" w:cs="Arial"/>
          <w:sz w:val="20"/>
          <w:szCs w:val="20"/>
          <w:lang w:eastAsia="en-US"/>
        </w:rPr>
        <w:t xml:space="preserve">mluvy bude povinná preukázať, že táto právna forma má </w:t>
      </w:r>
      <w:r w:rsidRPr="00F34557">
        <w:rPr>
          <w:rFonts w:ascii="Arial"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w:t>
      </w:r>
      <w:r>
        <w:rPr>
          <w:rFonts w:ascii="Arial" w:hAnsi="Arial" w:cs="Arial"/>
          <w:color w:val="000000" w:themeColor="text1"/>
          <w:sz w:val="20"/>
          <w:szCs w:val="20"/>
          <w:lang w:eastAsia="en-US"/>
        </w:rPr>
        <w:t>vretím</w:t>
      </w:r>
      <w:r w:rsidRPr="00F34557">
        <w:rPr>
          <w:rFonts w:ascii="Arial" w:hAnsi="Arial" w:cs="Arial"/>
          <w:color w:val="000000" w:themeColor="text1"/>
          <w:sz w:val="20"/>
          <w:szCs w:val="20"/>
          <w:lang w:eastAsia="en-US"/>
        </w:rPr>
        <w:t xml:space="preserve"> zmluvy o vytvorení zoskupenia bez právnej subjektivity (napr. zmluvy o združení podľa § 829 Občianskeho zákonníka), v prípade obchodných spoločností podľa Obchodného zákonníka výpisom z Obchodného registra atď.</w:t>
      </w:r>
    </w:p>
    <w:p w14:paraId="20F7AF6C" w14:textId="757BBF7D"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lastRenderedPageBreak/>
        <w:t>V prípade zoskupenia bez právnej subjektivity zmluva o vytvorení tohto zoskupenia musí obsahovať:</w:t>
      </w:r>
    </w:p>
    <w:p w14:paraId="468ADF81" w14:textId="5F20E36F" w:rsidR="004B2BE3" w:rsidRPr="004B2BE3" w:rsidRDefault="004B2BE3" w:rsidP="00677E87">
      <w:pPr>
        <w:pStyle w:val="Odsekzoznamu"/>
        <w:numPr>
          <w:ilvl w:val="2"/>
          <w:numId w:val="32"/>
        </w:numPr>
        <w:jc w:val="both"/>
        <w:rPr>
          <w:rFonts w:ascii="Arial" w:hAnsi="Arial" w:cs="Arial"/>
          <w:b/>
          <w:bCs/>
          <w:sz w:val="20"/>
          <w:szCs w:val="20"/>
        </w:rPr>
      </w:pPr>
      <w:r w:rsidRPr="00F34557">
        <w:rPr>
          <w:rFonts w:ascii="Arial"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F34557">
        <w:rPr>
          <w:rFonts w:ascii="Arial" w:hAnsi="Arial" w:cs="Arial"/>
          <w:bCs/>
          <w:sz w:val="20"/>
          <w:szCs w:val="20"/>
          <w:lang w:eastAsia="en-US"/>
        </w:rPr>
        <w:t xml:space="preserve">predložením ponuky, </w:t>
      </w:r>
      <w:r w:rsidRPr="00F34557">
        <w:rPr>
          <w:rFonts w:ascii="Arial" w:hAnsi="Arial" w:cs="Arial"/>
          <w:color w:val="000000" w:themeColor="text1"/>
          <w:sz w:val="20"/>
          <w:szCs w:val="20"/>
          <w:lang w:eastAsia="en-US"/>
        </w:rPr>
        <w:t>pričom táto plná moc musí byť neoddeliteľnou súčasťou tejto</w:t>
      </w:r>
      <w:r>
        <w:rPr>
          <w:rFonts w:ascii="Arial" w:hAnsi="Arial" w:cs="Arial"/>
          <w:color w:val="000000" w:themeColor="text1"/>
          <w:sz w:val="20"/>
          <w:szCs w:val="20"/>
          <w:lang w:eastAsia="en-US"/>
        </w:rPr>
        <w:t xml:space="preserve"> z</w:t>
      </w:r>
      <w:r w:rsidRPr="00F34557">
        <w:rPr>
          <w:rFonts w:ascii="Arial" w:hAnsi="Arial" w:cs="Arial"/>
          <w:color w:val="000000" w:themeColor="text1"/>
          <w:sz w:val="20"/>
          <w:szCs w:val="20"/>
          <w:lang w:eastAsia="en-US"/>
        </w:rPr>
        <w:t>mluvy;</w:t>
      </w:r>
    </w:p>
    <w:p w14:paraId="07A943D8" w14:textId="77777777" w:rsidR="004B2BE3" w:rsidRPr="00F34557" w:rsidRDefault="004B2BE3" w:rsidP="00677E87">
      <w:pPr>
        <w:numPr>
          <w:ilvl w:val="2"/>
          <w:numId w:val="32"/>
        </w:numPr>
        <w:autoSpaceDE w:val="0"/>
        <w:autoSpaceDN w:val="0"/>
        <w:jc w:val="both"/>
        <w:rPr>
          <w:rFonts w:ascii="Arial" w:hAnsi="Arial" w:cs="Arial"/>
          <w:color w:val="000000" w:themeColor="text1"/>
          <w:sz w:val="20"/>
          <w:szCs w:val="20"/>
          <w:lang w:eastAsia="en-US"/>
        </w:rPr>
      </w:pPr>
      <w:r w:rsidRPr="00F34557">
        <w:rPr>
          <w:rFonts w:ascii="Arial"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5CC9A53F" w14:textId="4E6932A4" w:rsidR="00267065" w:rsidRPr="004B2BE3" w:rsidRDefault="004B2BE3" w:rsidP="00677E87">
      <w:pPr>
        <w:pStyle w:val="Odsekzoznamu"/>
        <w:numPr>
          <w:ilvl w:val="2"/>
          <w:numId w:val="32"/>
        </w:numPr>
        <w:jc w:val="both"/>
        <w:rPr>
          <w:rFonts w:ascii="Arial" w:hAnsi="Arial" w:cs="Arial"/>
          <w:b/>
          <w:bCs/>
          <w:sz w:val="20"/>
          <w:szCs w:val="20"/>
        </w:rPr>
      </w:pPr>
      <w:r w:rsidRPr="00F34557">
        <w:rPr>
          <w:rFonts w:ascii="Arial" w:hAnsi="Arial" w:cs="Arial"/>
          <w:color w:val="000000" w:themeColor="text1"/>
          <w:sz w:val="20"/>
          <w:szCs w:val="20"/>
          <w:lang w:eastAsia="en-US"/>
        </w:rPr>
        <w:t>prehlásenie, že účastníci zoskupenia ručia spoločne a nerozdielne za záväzky voči verejnému obstarávateľovi, vzniknuté v súvislosti s </w:t>
      </w:r>
      <w:r w:rsidRPr="00F34557">
        <w:rPr>
          <w:rFonts w:ascii="Arial" w:hAnsi="Arial" w:cs="Arial"/>
          <w:sz w:val="20"/>
          <w:szCs w:val="20"/>
          <w:lang w:eastAsia="en-US"/>
        </w:rPr>
        <w:t xml:space="preserve">plnením </w:t>
      </w:r>
      <w:r>
        <w:rPr>
          <w:rFonts w:ascii="Arial" w:hAnsi="Arial" w:cs="Arial"/>
          <w:sz w:val="20"/>
          <w:szCs w:val="20"/>
          <w:lang w:eastAsia="en-US"/>
        </w:rPr>
        <w:t>z</w:t>
      </w:r>
      <w:r w:rsidRPr="00F34557">
        <w:rPr>
          <w:rFonts w:ascii="Arial" w:hAnsi="Arial" w:cs="Arial"/>
          <w:sz w:val="20"/>
          <w:szCs w:val="20"/>
          <w:lang w:eastAsia="en-US"/>
        </w:rPr>
        <w:t>mluvy.</w:t>
      </w:r>
      <w:bookmarkStart w:id="16" w:name="_Hlk178176905"/>
    </w:p>
    <w:p w14:paraId="6FE908B0" w14:textId="77777777" w:rsidR="004B2BE3" w:rsidRPr="004B2BE3" w:rsidRDefault="004B2BE3" w:rsidP="004B2BE3">
      <w:pPr>
        <w:pStyle w:val="Odsekzoznamu"/>
        <w:ind w:left="1224"/>
        <w:jc w:val="both"/>
        <w:rPr>
          <w:rFonts w:ascii="Arial" w:hAnsi="Arial" w:cs="Arial"/>
          <w:b/>
          <w:bCs/>
          <w:sz w:val="20"/>
          <w:szCs w:val="20"/>
        </w:rPr>
      </w:pPr>
    </w:p>
    <w:p w14:paraId="540C8D8C" w14:textId="77777777" w:rsidR="004B2BE3" w:rsidRPr="004B2BE3" w:rsidRDefault="004B2BE3" w:rsidP="00677E87">
      <w:pPr>
        <w:pStyle w:val="Odsekzoznamu"/>
        <w:numPr>
          <w:ilvl w:val="0"/>
          <w:numId w:val="32"/>
        </w:numPr>
        <w:jc w:val="both"/>
        <w:rPr>
          <w:rFonts w:ascii="Arial" w:hAnsi="Arial" w:cs="Arial"/>
          <w:b/>
          <w:bCs/>
          <w:sz w:val="20"/>
          <w:szCs w:val="20"/>
        </w:rPr>
      </w:pPr>
      <w:r w:rsidRPr="00F34557">
        <w:rPr>
          <w:rFonts w:ascii="Arial" w:eastAsia="Calibri" w:hAnsi="Arial" w:cs="Arial"/>
          <w:b/>
          <w:bCs/>
          <w:sz w:val="20"/>
          <w:szCs w:val="20"/>
        </w:rPr>
        <w:t>Registrácia a autentifikácia uchádzača</w:t>
      </w:r>
    </w:p>
    <w:p w14:paraId="322EC267" w14:textId="13F13CD4"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Uchádzač má možnosť sa registrovať do JOSEPHINE pomocou hesla alebo aj pomocou občianskeho preukazu s elektronickým čipom a bezpečnostným osobnostným kódom (</w:t>
      </w:r>
      <w:proofErr w:type="spellStart"/>
      <w:r w:rsidRPr="00F34557">
        <w:rPr>
          <w:rFonts w:ascii="Arial" w:hAnsi="Arial" w:cs="Arial"/>
          <w:color w:val="000000" w:themeColor="text1"/>
          <w:sz w:val="20"/>
          <w:szCs w:val="20"/>
          <w:lang w:eastAsia="en-US"/>
        </w:rPr>
        <w:t>eID</w:t>
      </w:r>
      <w:proofErr w:type="spellEnd"/>
      <w:r w:rsidRPr="00F34557">
        <w:rPr>
          <w:rFonts w:ascii="Arial" w:hAnsi="Arial" w:cs="Arial"/>
          <w:color w:val="000000" w:themeColor="text1"/>
          <w:sz w:val="20"/>
          <w:szCs w:val="20"/>
          <w:lang w:eastAsia="en-US"/>
        </w:rPr>
        <w:t>).</w:t>
      </w:r>
    </w:p>
    <w:p w14:paraId="24CB0314" w14:textId="77777777"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Predkladanie ponúk je umožnené iba autentifikovaným uchádzačom. Autentifikáciu je možné vykonať týmito spôsobmi:</w:t>
      </w:r>
    </w:p>
    <w:p w14:paraId="169E929C" w14:textId="44D2A626" w:rsidR="004B2BE3" w:rsidRDefault="004B2BE3" w:rsidP="00677E87">
      <w:pPr>
        <w:pStyle w:val="Odsekzoznamu"/>
        <w:numPr>
          <w:ilvl w:val="0"/>
          <w:numId w:val="35"/>
        </w:numPr>
        <w:jc w:val="both"/>
        <w:rPr>
          <w:rFonts w:ascii="Arial" w:hAnsi="Arial" w:cs="Arial"/>
          <w:noProof/>
          <w:sz w:val="20"/>
          <w:szCs w:val="20"/>
          <w:lang w:eastAsia="en-US"/>
        </w:rPr>
      </w:pPr>
      <w:r w:rsidRPr="004B2BE3">
        <w:rPr>
          <w:rFonts w:ascii="Arial" w:hAnsi="Arial" w:cs="Arial"/>
          <w:noProof/>
          <w:color w:val="000000" w:themeColor="text1"/>
          <w:sz w:val="20"/>
          <w:szCs w:val="20"/>
          <w:lang w:eastAsia="en-US"/>
        </w:rPr>
        <w:t xml:space="preserve">v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JOSEPHINE a to v pracovných dňoch v čase 8.00 – 16.00 hod. </w:t>
      </w:r>
      <w:r w:rsidRPr="004B2BE3">
        <w:rPr>
          <w:rFonts w:ascii="Arial" w:hAnsi="Arial" w:cs="Arial"/>
          <w:sz w:val="20"/>
          <w:szCs w:val="20"/>
          <w:lang w:eastAsia="en-US"/>
        </w:rPr>
        <w:t>O dokončení autentifikácie je uchádzač informovaný e-mailom</w:t>
      </w:r>
      <w:r w:rsidRPr="004B2BE3">
        <w:rPr>
          <w:rFonts w:ascii="Arial" w:hAnsi="Arial" w:cs="Arial"/>
          <w:noProof/>
          <w:sz w:val="20"/>
          <w:szCs w:val="20"/>
          <w:lang w:eastAsia="en-US"/>
        </w:rPr>
        <w:t>;</w:t>
      </w:r>
    </w:p>
    <w:p w14:paraId="29422169" w14:textId="4B77DB19" w:rsidR="004B2BE3" w:rsidRDefault="004B2BE3" w:rsidP="00677E87">
      <w:pPr>
        <w:pStyle w:val="Odsekzoznamu"/>
        <w:numPr>
          <w:ilvl w:val="0"/>
          <w:numId w:val="35"/>
        </w:numPr>
        <w:jc w:val="both"/>
        <w:rPr>
          <w:rFonts w:ascii="Arial" w:hAnsi="Arial" w:cs="Arial"/>
          <w:noProof/>
          <w:sz w:val="20"/>
          <w:szCs w:val="20"/>
          <w:lang w:eastAsia="en-US"/>
        </w:rPr>
      </w:pPr>
      <w:r w:rsidRPr="00F34557">
        <w:rPr>
          <w:rFonts w:ascii="Arial" w:hAnsi="Arial" w:cs="Arial"/>
          <w:noProof/>
          <w:sz w:val="20"/>
          <w:szCs w:val="20"/>
          <w:lang w:eastAsia="en-US"/>
        </w:rPr>
        <w:t>nahraním kvalifikovaného elektronického podpisu (napríklad podpisu eID) štatutára danej spoločnosti na kartu užívateľa po registrácii a prihlásení do JOSEPHINE. Autentifikáciu vykoná poskytovateľ JOSEPHINE a to v pracovných dňoch v čase 8.00 – 16.00 hod. O dokončení autentifikácie je uchádzač informovaný e-mailom;</w:t>
      </w:r>
    </w:p>
    <w:p w14:paraId="6EB0C1DE" w14:textId="4CD5CDD7" w:rsidR="004B2BE3" w:rsidRDefault="004B2BE3" w:rsidP="00677E87">
      <w:pPr>
        <w:pStyle w:val="Odsekzoznamu"/>
        <w:numPr>
          <w:ilvl w:val="0"/>
          <w:numId w:val="35"/>
        </w:numPr>
        <w:jc w:val="both"/>
        <w:rPr>
          <w:rFonts w:ascii="Arial" w:hAnsi="Arial" w:cs="Arial"/>
          <w:noProof/>
          <w:sz w:val="20"/>
          <w:szCs w:val="20"/>
          <w:lang w:eastAsia="en-US"/>
        </w:rPr>
      </w:pPr>
      <w:r w:rsidRPr="00F34557">
        <w:rPr>
          <w:rFonts w:ascii="Arial"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JOSEPHINE a to v pracovných dňoch v čase 8.00 – 16.00 hod. O dokončení autentifikácie je uchádzač informovaný e-mailom;</w:t>
      </w:r>
    </w:p>
    <w:p w14:paraId="6363BEDC" w14:textId="0541327D" w:rsidR="004B2BE3" w:rsidRPr="004B2BE3" w:rsidRDefault="004B2BE3" w:rsidP="00677E87">
      <w:pPr>
        <w:pStyle w:val="Odsekzoznamu"/>
        <w:numPr>
          <w:ilvl w:val="0"/>
          <w:numId w:val="35"/>
        </w:numPr>
        <w:jc w:val="both"/>
        <w:rPr>
          <w:rFonts w:ascii="Arial" w:hAnsi="Arial" w:cs="Arial"/>
          <w:b/>
          <w:bCs/>
          <w:sz w:val="20"/>
          <w:szCs w:val="20"/>
        </w:rPr>
      </w:pPr>
      <w:r w:rsidRPr="004B2BE3">
        <w:rPr>
          <w:rFonts w:ascii="Arial"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JOSEPHINE a to v pracovných dňoch v čase 8.00 – 16.00 hod. O dokončení autentifikácie je uchádzač informovaný e-mailom;</w:t>
      </w:r>
    </w:p>
    <w:p w14:paraId="53D9856A" w14:textId="35309BBE"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Autentifikovaný uchádzač si po prihlásení do JOSEPHINE v prehľade - zozname </w:t>
      </w:r>
      <w:r w:rsidR="007A6C48">
        <w:rPr>
          <w:rFonts w:ascii="Arial" w:hAnsi="Arial" w:cs="Arial"/>
          <w:color w:val="000000" w:themeColor="text1"/>
          <w:sz w:val="20"/>
          <w:szCs w:val="20"/>
          <w:lang w:eastAsia="en-US"/>
        </w:rPr>
        <w:t xml:space="preserve">verejných </w:t>
      </w:r>
      <w:r w:rsidRPr="00F34557">
        <w:rPr>
          <w:rFonts w:ascii="Arial" w:hAnsi="Arial" w:cs="Arial"/>
          <w:color w:val="000000" w:themeColor="text1"/>
          <w:sz w:val="20"/>
          <w:szCs w:val="20"/>
          <w:lang w:eastAsia="en-US"/>
        </w:rPr>
        <w:t xml:space="preserve">obstarávaní vyberie predmetné </w:t>
      </w:r>
      <w:r w:rsidR="007A6C48">
        <w:rPr>
          <w:rFonts w:ascii="Arial" w:hAnsi="Arial" w:cs="Arial"/>
          <w:color w:val="000000" w:themeColor="text1"/>
          <w:sz w:val="20"/>
          <w:szCs w:val="20"/>
          <w:lang w:eastAsia="en-US"/>
        </w:rPr>
        <w:t xml:space="preserve">verejné </w:t>
      </w:r>
      <w:r w:rsidRPr="00F34557">
        <w:rPr>
          <w:rFonts w:ascii="Arial" w:hAnsi="Arial" w:cs="Arial"/>
          <w:color w:val="000000" w:themeColor="text1"/>
          <w:sz w:val="20"/>
          <w:szCs w:val="20"/>
          <w:lang w:eastAsia="en-US"/>
        </w:rPr>
        <w:t>obstarávanie a vloží svoju ponuku do určeného formulára na príjem ponúk, ktorý nájde v záložke „Ponuky a žiadosti“.</w:t>
      </w:r>
    </w:p>
    <w:p w14:paraId="4E001297" w14:textId="36E53BA6"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Uchádzač svoju ponuku identifikuje uvedením obchodného mena alebo názvu, sídla, miesta podnikania alebo obvyklého pobytu uchádzača a heslom súťaže</w:t>
      </w:r>
      <w:r w:rsidRPr="00F34557">
        <w:rPr>
          <w:rFonts w:ascii="Arial" w:hAnsi="Arial" w:cs="Arial"/>
          <w:sz w:val="20"/>
          <w:szCs w:val="20"/>
          <w:lang w:eastAsia="en-US"/>
        </w:rPr>
        <w:t xml:space="preserve">: </w:t>
      </w:r>
      <w:r w:rsidRPr="00F34557">
        <w:rPr>
          <w:rFonts w:ascii="Arial" w:hAnsi="Arial" w:cs="Arial"/>
          <w:b/>
          <w:sz w:val="20"/>
          <w:szCs w:val="20"/>
        </w:rPr>
        <w:t>„</w:t>
      </w:r>
      <w:r w:rsidRPr="004B2BE3">
        <w:rPr>
          <w:rFonts w:ascii="Arial" w:hAnsi="Arial" w:cs="Arial"/>
          <w:b/>
          <w:sz w:val="20"/>
          <w:szCs w:val="20"/>
        </w:rPr>
        <w:t>R2 Križovatka Bánovce – východ</w:t>
      </w:r>
      <w:r w:rsidRPr="00F34557">
        <w:rPr>
          <w:rFonts w:ascii="Arial" w:hAnsi="Arial" w:cs="Arial"/>
          <w:b/>
          <w:sz w:val="20"/>
          <w:szCs w:val="20"/>
        </w:rPr>
        <w:t>“.</w:t>
      </w:r>
    </w:p>
    <w:p w14:paraId="71479034" w14:textId="77777777" w:rsidR="004B2BE3" w:rsidRDefault="004B2BE3" w:rsidP="004B2BE3">
      <w:pPr>
        <w:pStyle w:val="Odsekzoznamu"/>
        <w:ind w:left="792"/>
        <w:jc w:val="both"/>
        <w:rPr>
          <w:rFonts w:ascii="Arial" w:hAnsi="Arial" w:cs="Arial"/>
          <w:b/>
          <w:bCs/>
          <w:sz w:val="20"/>
          <w:szCs w:val="20"/>
        </w:rPr>
      </w:pPr>
    </w:p>
    <w:p w14:paraId="7D10AABD" w14:textId="77777777" w:rsidR="004B2BE3" w:rsidRDefault="004B2BE3"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Doplnenie, zmena a odvolanie ponuky</w:t>
      </w:r>
    </w:p>
    <w:p w14:paraId="3D8561F2" w14:textId="6D90F9AB"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07595C0C" w14:textId="4BBD88D0"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Uchádzači sú svojou ponukou viazaní do uplynutia lehoty oznámenej verejným obstarávateľom, resp. predĺženej lehoty viazanosti ponúk podľa rozhodnutia verejného obstarávateľa.  Prípadné predĺženie lehoty </w:t>
      </w:r>
      <w:r w:rsidR="000B348E">
        <w:rPr>
          <w:rFonts w:ascii="Arial" w:hAnsi="Arial" w:cs="Arial"/>
          <w:color w:val="000000" w:themeColor="text1"/>
          <w:sz w:val="20"/>
          <w:szCs w:val="20"/>
          <w:lang w:eastAsia="en-US"/>
        </w:rPr>
        <w:t xml:space="preserve">viazanosti ponúk </w:t>
      </w:r>
      <w:r w:rsidRPr="00F34557">
        <w:rPr>
          <w:rFonts w:ascii="Arial" w:hAnsi="Arial" w:cs="Arial"/>
          <w:color w:val="000000" w:themeColor="text1"/>
          <w:sz w:val="20"/>
          <w:szCs w:val="20"/>
          <w:lang w:eastAsia="en-US"/>
        </w:rPr>
        <w:t>bude uchádzačom dostatočne vopred oznámené formou elektronickej komunikácie v JOSEPHINE.</w:t>
      </w:r>
    </w:p>
    <w:p w14:paraId="0D7D056D" w14:textId="77777777" w:rsidR="006E3C04" w:rsidRDefault="006E3C04" w:rsidP="004B2BE3">
      <w:pPr>
        <w:rPr>
          <w:rFonts w:ascii="Arial" w:hAnsi="Arial" w:cs="Arial"/>
          <w:bCs/>
          <w:smallCaps/>
          <w:color w:val="000000"/>
          <w:sz w:val="20"/>
          <w:szCs w:val="20"/>
        </w:rPr>
      </w:pPr>
      <w:bookmarkStart w:id="17" w:name="_Hlk178176921"/>
      <w:bookmarkEnd w:id="16"/>
    </w:p>
    <w:p w14:paraId="238BE679" w14:textId="77777777" w:rsidR="004B2BE3" w:rsidRDefault="004B2BE3" w:rsidP="004B2BE3">
      <w:pPr>
        <w:rPr>
          <w:rFonts w:ascii="Arial" w:hAnsi="Arial" w:cs="Arial"/>
          <w:b/>
          <w:sz w:val="20"/>
          <w:szCs w:val="20"/>
        </w:rPr>
      </w:pPr>
    </w:p>
    <w:bookmarkEnd w:id="17"/>
    <w:p w14:paraId="04013089" w14:textId="2A760A7C" w:rsidR="00BE7A69" w:rsidRPr="00F34557" w:rsidRDefault="00BE7A69" w:rsidP="00F34557">
      <w:pPr>
        <w:jc w:val="center"/>
        <w:rPr>
          <w:rFonts w:ascii="Arial" w:hAnsi="Arial" w:cs="Arial"/>
          <w:b/>
          <w:sz w:val="20"/>
          <w:szCs w:val="20"/>
        </w:rPr>
      </w:pPr>
      <w:r w:rsidRPr="00F34557">
        <w:rPr>
          <w:rFonts w:ascii="Arial" w:hAnsi="Arial" w:cs="Arial"/>
          <w:b/>
          <w:sz w:val="20"/>
          <w:szCs w:val="20"/>
        </w:rPr>
        <w:t>Časť V.</w:t>
      </w:r>
    </w:p>
    <w:p w14:paraId="3CAFA793" w14:textId="4F0FDAA9" w:rsidR="00BE7A69" w:rsidRPr="00F34557" w:rsidRDefault="00BE7A69" w:rsidP="00F34557">
      <w:pPr>
        <w:pStyle w:val="Nadpis5"/>
        <w:rPr>
          <w:rFonts w:ascii="Arial" w:hAnsi="Arial" w:cs="Arial"/>
          <w:bCs w:val="0"/>
          <w:sz w:val="20"/>
          <w:szCs w:val="20"/>
        </w:rPr>
      </w:pPr>
      <w:r w:rsidRPr="00F34557">
        <w:rPr>
          <w:rFonts w:ascii="Arial" w:hAnsi="Arial" w:cs="Arial"/>
          <w:bCs w:val="0"/>
          <w:sz w:val="20"/>
          <w:szCs w:val="20"/>
        </w:rPr>
        <w:t>Otváranie a vyhodnotenie ponúk</w:t>
      </w:r>
    </w:p>
    <w:p w14:paraId="5BF5DC9B" w14:textId="77777777" w:rsidR="004B2BE3" w:rsidRDefault="004B2BE3" w:rsidP="00677E87">
      <w:pPr>
        <w:pStyle w:val="Odsekzoznamu"/>
        <w:numPr>
          <w:ilvl w:val="0"/>
          <w:numId w:val="32"/>
        </w:numPr>
        <w:jc w:val="both"/>
        <w:rPr>
          <w:rFonts w:ascii="Arial" w:hAnsi="Arial" w:cs="Arial"/>
          <w:b/>
          <w:bCs/>
          <w:sz w:val="20"/>
          <w:szCs w:val="20"/>
        </w:rPr>
      </w:pPr>
      <w:r w:rsidRPr="004B2BE3">
        <w:rPr>
          <w:rFonts w:ascii="Arial" w:hAnsi="Arial" w:cs="Arial"/>
          <w:b/>
          <w:bCs/>
          <w:sz w:val="20"/>
          <w:szCs w:val="20"/>
        </w:rPr>
        <w:t>Otváranie ponúk (on-line sprístupnenie)</w:t>
      </w:r>
    </w:p>
    <w:p w14:paraId="32612C84" w14:textId="32454520"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b/>
          <w:sz w:val="20"/>
          <w:szCs w:val="20"/>
        </w:rPr>
        <w:t>Dátum a hodina otvárania ponúk</w:t>
      </w:r>
      <w:r w:rsidRPr="00F34557">
        <w:rPr>
          <w:rFonts w:ascii="Arial" w:hAnsi="Arial" w:cs="Arial"/>
          <w:sz w:val="20"/>
          <w:szCs w:val="20"/>
        </w:rPr>
        <w:t xml:space="preserve"> je uvedená v</w:t>
      </w:r>
      <w:r>
        <w:rPr>
          <w:rFonts w:ascii="Arial" w:hAnsi="Arial" w:cs="Arial"/>
          <w:sz w:val="20"/>
          <w:szCs w:val="20"/>
        </w:rPr>
        <w:t> </w:t>
      </w:r>
      <w:r w:rsidRPr="00F34557">
        <w:rPr>
          <w:rFonts w:ascii="Arial" w:hAnsi="Arial" w:cs="Arial"/>
          <w:sz w:val="20"/>
          <w:szCs w:val="20"/>
        </w:rPr>
        <w:t>Oznámen</w:t>
      </w:r>
      <w:r>
        <w:rPr>
          <w:rFonts w:ascii="Arial" w:hAnsi="Arial" w:cs="Arial"/>
          <w:sz w:val="20"/>
          <w:szCs w:val="20"/>
        </w:rPr>
        <w:t>í.</w:t>
      </w:r>
    </w:p>
    <w:p w14:paraId="2448DCB3" w14:textId="106B2E64"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Otváranie ponúk sa uskutoční elektronicky.</w:t>
      </w:r>
    </w:p>
    <w:p w14:paraId="687C540E" w14:textId="434DB990" w:rsidR="004B2BE3" w:rsidRPr="00BA579A"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JOSEPHINE všetkým uchádzačom, ktorí predložili ponuku spôsobom podľa bodu </w:t>
      </w:r>
      <w:r w:rsidRPr="00BA579A">
        <w:rPr>
          <w:rFonts w:ascii="Arial" w:hAnsi="Arial" w:cs="Arial"/>
          <w:color w:val="000000" w:themeColor="text1"/>
          <w:sz w:val="20"/>
          <w:szCs w:val="20"/>
        </w:rPr>
        <w:t>2</w:t>
      </w:r>
      <w:r w:rsidR="000B348E" w:rsidRPr="00BA579A">
        <w:rPr>
          <w:rFonts w:ascii="Arial" w:hAnsi="Arial" w:cs="Arial"/>
          <w:color w:val="000000" w:themeColor="text1"/>
          <w:sz w:val="20"/>
          <w:szCs w:val="20"/>
        </w:rPr>
        <w:t>4.</w:t>
      </w:r>
      <w:r w:rsidRPr="00BA579A">
        <w:rPr>
          <w:rFonts w:ascii="Arial" w:hAnsi="Arial" w:cs="Arial"/>
          <w:color w:val="000000" w:themeColor="text1"/>
          <w:sz w:val="20"/>
          <w:szCs w:val="20"/>
        </w:rPr>
        <w:t xml:space="preserve"> Časť A.1 Zväzok 1 týchto SP.</w:t>
      </w:r>
    </w:p>
    <w:p w14:paraId="30B71E4A" w14:textId="55DA7B33" w:rsidR="00267065" w:rsidRPr="000B348E" w:rsidRDefault="004B2BE3" w:rsidP="00677E87">
      <w:pPr>
        <w:pStyle w:val="Odsekzoznamu"/>
        <w:numPr>
          <w:ilvl w:val="1"/>
          <w:numId w:val="32"/>
        </w:numPr>
        <w:jc w:val="both"/>
        <w:rPr>
          <w:rFonts w:ascii="Arial" w:hAnsi="Arial" w:cs="Arial"/>
          <w:b/>
          <w:bCs/>
          <w:sz w:val="20"/>
          <w:szCs w:val="20"/>
        </w:rPr>
      </w:pPr>
      <w:r w:rsidRPr="00F34557">
        <w:rPr>
          <w:rFonts w:ascii="Arial" w:eastAsia="Calibri" w:hAnsi="Arial" w:cs="Arial"/>
          <w:sz w:val="20"/>
          <w:szCs w:val="20"/>
        </w:rPr>
        <w:t xml:space="preserve">Verejný obstarávateľ najneskôr do piatich pracovných dní odo dňa otvárania ponúk pošle prostredníctvom elektronickej komunikácie v JOSEPHINE všetkým uchádzačom, ktorí predložili </w:t>
      </w:r>
      <w:r w:rsidRPr="00F34557">
        <w:rPr>
          <w:rFonts w:ascii="Arial" w:eastAsia="Calibri" w:hAnsi="Arial" w:cs="Arial"/>
          <w:sz w:val="20"/>
          <w:szCs w:val="20"/>
        </w:rPr>
        <w:lastRenderedPageBreak/>
        <w:t>ponuky v lehote na predkladanie ponúk zápisnicu z otvárania ponúk, ktorá obsahuje údaje podľa § 52 ods. 2 zákona.</w:t>
      </w:r>
      <w:bookmarkStart w:id="18" w:name="_Hlk178176939"/>
    </w:p>
    <w:p w14:paraId="78DEE6B1" w14:textId="77777777" w:rsidR="000B348E" w:rsidRPr="000B348E" w:rsidRDefault="000B348E" w:rsidP="000B348E">
      <w:pPr>
        <w:pStyle w:val="Odsekzoznamu"/>
        <w:ind w:left="792"/>
        <w:jc w:val="both"/>
        <w:rPr>
          <w:rFonts w:ascii="Arial" w:hAnsi="Arial" w:cs="Arial"/>
          <w:b/>
          <w:bCs/>
          <w:sz w:val="20"/>
          <w:szCs w:val="20"/>
        </w:rPr>
      </w:pPr>
    </w:p>
    <w:p w14:paraId="4C32A57C" w14:textId="193BA488" w:rsidR="0031071E" w:rsidRDefault="0031071E"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Preskúmanie a vyhodnotenie ponúk</w:t>
      </w:r>
    </w:p>
    <w:p w14:paraId="12777EC3" w14:textId="39F2B5FD" w:rsidR="0031071E" w:rsidRPr="00CE0E7F" w:rsidRDefault="0031071E"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Verejný obstarávateľ zriadi, v súlade s § 51 zákona, za účelom preskúmania a vyhodnotenia ponúk najmenej trojčlennú komisiu, ktorá začne svoju činnosť otváraním ponúk.</w:t>
      </w:r>
    </w:p>
    <w:p w14:paraId="14D67B25" w14:textId="04015B2E" w:rsidR="00CE0E7F" w:rsidRPr="00CE0E7F" w:rsidRDefault="00CE0E7F"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Komisia v úvode svojej činnosti posúdi zloženie zábezpeky – ak bola požadovaná. Verejný obstarávateľ vylúči ponuku</w:t>
      </w:r>
      <w:r>
        <w:rPr>
          <w:rFonts w:ascii="Arial" w:hAnsi="Arial" w:cs="Arial"/>
          <w:sz w:val="20"/>
          <w:szCs w:val="20"/>
        </w:rPr>
        <w:t xml:space="preserve"> uchádzača</w:t>
      </w:r>
      <w:r w:rsidRPr="00F34557">
        <w:rPr>
          <w:rFonts w:ascii="Arial" w:hAnsi="Arial" w:cs="Arial"/>
          <w:sz w:val="20"/>
          <w:szCs w:val="20"/>
        </w:rPr>
        <w:t>, ak uchádzač nezložil zábezpeku podľa určených podmienok.</w:t>
      </w:r>
    </w:p>
    <w:p w14:paraId="3BA98A46" w14:textId="3E203B88" w:rsidR="00CE0E7F" w:rsidRPr="0031071E" w:rsidRDefault="00CE0E7F"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F34557">
        <w:rPr>
          <w:rFonts w:ascii="Arial" w:eastAsia="Calibri" w:hAnsi="Arial" w:cs="Arial"/>
          <w:sz w:val="20"/>
          <w:szCs w:val="20"/>
        </w:rPr>
        <w:t xml:space="preserve">V súlade s § 55 ods. 1 zákona verejný obstarávateľ vyhodnotí splnenie </w:t>
      </w:r>
      <w:r>
        <w:rPr>
          <w:rFonts w:ascii="Arial" w:eastAsia="Calibri" w:hAnsi="Arial" w:cs="Arial"/>
          <w:sz w:val="20"/>
          <w:szCs w:val="20"/>
        </w:rPr>
        <w:t>podmienok účasti</w:t>
      </w:r>
      <w:r w:rsidRPr="00F34557">
        <w:rPr>
          <w:rFonts w:ascii="Arial" w:eastAsia="Calibri" w:hAnsi="Arial" w:cs="Arial"/>
          <w:sz w:val="20"/>
          <w:szCs w:val="20"/>
        </w:rPr>
        <w:t xml:space="preserve"> u uchádzača, ktorý sa umiestnil na prvom mieste v poradí. </w:t>
      </w:r>
      <w:r w:rsidRPr="00E32833">
        <w:rPr>
          <w:rFonts w:ascii="Arial" w:eastAsia="Calibri" w:hAnsi="Arial" w:cs="Arial"/>
          <w:sz w:val="20"/>
          <w:szCs w:val="20"/>
        </w:rPr>
        <w:t>Verejný obstarávateľ môže, v súlade s § 55 ods. 1 druhá veta zákona, vyhodnotiť splnenie podmienok účasti aj u ďalších uchádzačov v poradí.</w:t>
      </w:r>
    </w:p>
    <w:p w14:paraId="3F47B0B9" w14:textId="27DD5DA2" w:rsidR="0031071E" w:rsidRPr="0031071E" w:rsidRDefault="0031071E"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Preskúmanie a vyhodnocovanie ponúk komisiou je neverejné.</w:t>
      </w:r>
    </w:p>
    <w:p w14:paraId="36AFBB2E" w14:textId="0B956DFA" w:rsidR="0031071E" w:rsidRPr="0031071E" w:rsidRDefault="0031071E"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Do procesu vyhodnocovania ponúk budú zaradené tie ponuky, ktoré:</w:t>
      </w:r>
    </w:p>
    <w:p w14:paraId="094F67F4" w14:textId="2D7F79A4" w:rsidR="0031071E" w:rsidRDefault="0031071E" w:rsidP="00677E87">
      <w:pPr>
        <w:pStyle w:val="Odsekzoznamu"/>
        <w:numPr>
          <w:ilvl w:val="0"/>
          <w:numId w:val="36"/>
        </w:numPr>
        <w:jc w:val="both"/>
        <w:rPr>
          <w:rFonts w:ascii="Arial" w:hAnsi="Arial" w:cs="Arial"/>
          <w:sz w:val="20"/>
          <w:szCs w:val="20"/>
        </w:rPr>
      </w:pPr>
      <w:r w:rsidRPr="00F34557">
        <w:rPr>
          <w:rFonts w:ascii="Arial" w:hAnsi="Arial" w:cs="Arial"/>
          <w:sz w:val="20"/>
          <w:szCs w:val="20"/>
        </w:rPr>
        <w:t>boli doručené elektronicky prostredníctvom</w:t>
      </w:r>
      <w:r w:rsidR="00A93FF7">
        <w:rPr>
          <w:rFonts w:ascii="Arial" w:hAnsi="Arial" w:cs="Arial"/>
          <w:sz w:val="20"/>
          <w:szCs w:val="20"/>
        </w:rPr>
        <w:t xml:space="preserve"> </w:t>
      </w:r>
      <w:r w:rsidRPr="00F34557">
        <w:rPr>
          <w:rFonts w:ascii="Arial" w:hAnsi="Arial" w:cs="Arial"/>
          <w:sz w:val="20"/>
          <w:szCs w:val="20"/>
        </w:rPr>
        <w:t>JOSEPHINE v lehote predkladania ponúk,</w:t>
      </w:r>
    </w:p>
    <w:p w14:paraId="28FCB411" w14:textId="736C11C9" w:rsidR="0031071E" w:rsidRDefault="0031071E" w:rsidP="00677E87">
      <w:pPr>
        <w:pStyle w:val="Odsekzoznamu"/>
        <w:numPr>
          <w:ilvl w:val="0"/>
          <w:numId w:val="36"/>
        </w:numPr>
        <w:jc w:val="both"/>
        <w:rPr>
          <w:rFonts w:ascii="Arial" w:hAnsi="Arial" w:cs="Arial"/>
          <w:sz w:val="20"/>
          <w:szCs w:val="20"/>
        </w:rPr>
      </w:pPr>
      <w:r w:rsidRPr="00F34557">
        <w:rPr>
          <w:rFonts w:ascii="Arial" w:hAnsi="Arial" w:cs="Arial"/>
          <w:sz w:val="20"/>
          <w:szCs w:val="20"/>
        </w:rPr>
        <w:t xml:space="preserve">obsahujú náležitosti uvedené v </w:t>
      </w:r>
      <w:r w:rsidRPr="00BA579A">
        <w:rPr>
          <w:rFonts w:ascii="Arial" w:hAnsi="Arial" w:cs="Arial"/>
          <w:sz w:val="20"/>
          <w:szCs w:val="20"/>
        </w:rPr>
        <w:t xml:space="preserve">bode </w:t>
      </w:r>
      <w:r w:rsidR="00A93FF7" w:rsidRPr="00BA579A">
        <w:rPr>
          <w:rFonts w:ascii="Arial" w:hAnsi="Arial" w:cs="Arial"/>
          <w:sz w:val="20"/>
          <w:szCs w:val="20"/>
        </w:rPr>
        <w:t>20.</w:t>
      </w:r>
      <w:r w:rsidRPr="00BA579A">
        <w:rPr>
          <w:rFonts w:ascii="Arial" w:hAnsi="Arial" w:cs="Arial"/>
          <w:sz w:val="20"/>
          <w:szCs w:val="20"/>
        </w:rPr>
        <w:t xml:space="preserve"> Časť A.1 Zväzok 1 týchto SP,</w:t>
      </w:r>
    </w:p>
    <w:p w14:paraId="0C1E76D2" w14:textId="74438B2F" w:rsidR="0031071E" w:rsidRPr="0031071E" w:rsidRDefault="0031071E" w:rsidP="00677E87">
      <w:pPr>
        <w:pStyle w:val="Odsekzoznamu"/>
        <w:numPr>
          <w:ilvl w:val="0"/>
          <w:numId w:val="36"/>
        </w:numPr>
        <w:jc w:val="both"/>
        <w:rPr>
          <w:rFonts w:ascii="Arial" w:hAnsi="Arial" w:cs="Arial"/>
          <w:b/>
          <w:bCs/>
          <w:sz w:val="20"/>
          <w:szCs w:val="20"/>
        </w:rPr>
      </w:pPr>
      <w:r w:rsidRPr="00F34557">
        <w:rPr>
          <w:rFonts w:ascii="Arial" w:hAnsi="Arial" w:cs="Arial"/>
          <w:sz w:val="20"/>
          <w:szCs w:val="20"/>
        </w:rPr>
        <w:t>zodpovedajú požiadavkám a podmienkam uvedeným v Oznámení a v týchto SP.</w:t>
      </w:r>
    </w:p>
    <w:p w14:paraId="0D339F04" w14:textId="691FAEC3" w:rsidR="0031071E" w:rsidRPr="00CE0E7F" w:rsidRDefault="0031071E"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 xml:space="preserve">Ponuka uchádzača, ktorá nebude spĺňať stanovené požiadavky bude z verejného obstarávania vylúčená. </w:t>
      </w:r>
      <w:r w:rsidR="00CE0E7F" w:rsidRPr="00E32833">
        <w:rPr>
          <w:rFonts w:ascii="Arial" w:hAnsi="Arial" w:cs="Arial"/>
          <w:sz w:val="20"/>
          <w:szCs w:val="20"/>
          <w:lang w:eastAsia="en-US"/>
        </w:rPr>
        <w:t xml:space="preserve">Verejný obstarávateľ vylúči </w:t>
      </w:r>
      <w:r w:rsidR="00CE0E7F">
        <w:rPr>
          <w:rFonts w:ascii="Arial" w:hAnsi="Arial" w:cs="Arial"/>
          <w:sz w:val="20"/>
          <w:szCs w:val="20"/>
          <w:lang w:eastAsia="en-US"/>
        </w:rPr>
        <w:t xml:space="preserve">ponuku </w:t>
      </w:r>
      <w:r w:rsidR="00CE0E7F" w:rsidRPr="00E32833">
        <w:rPr>
          <w:rFonts w:ascii="Arial" w:hAnsi="Arial" w:cs="Arial"/>
          <w:sz w:val="20"/>
          <w:szCs w:val="20"/>
          <w:lang w:eastAsia="en-US"/>
        </w:rPr>
        <w:t>uchádzača</w:t>
      </w:r>
      <w:r w:rsidR="00CE0E7F">
        <w:rPr>
          <w:rFonts w:ascii="Arial" w:hAnsi="Arial" w:cs="Arial"/>
          <w:sz w:val="20"/>
          <w:szCs w:val="20"/>
          <w:lang w:eastAsia="en-US"/>
        </w:rPr>
        <w:t xml:space="preserve"> </w:t>
      </w:r>
      <w:r w:rsidR="00CE0E7F" w:rsidRPr="00E32833">
        <w:rPr>
          <w:rFonts w:ascii="Arial" w:hAnsi="Arial" w:cs="Arial"/>
          <w:sz w:val="20"/>
          <w:szCs w:val="20"/>
          <w:lang w:eastAsia="en-US"/>
        </w:rPr>
        <w:t xml:space="preserve">v prípadoch podľa § </w:t>
      </w:r>
      <w:r w:rsidR="00CE0E7F">
        <w:rPr>
          <w:rFonts w:ascii="Arial" w:hAnsi="Arial" w:cs="Arial"/>
          <w:sz w:val="20"/>
          <w:szCs w:val="20"/>
          <w:lang w:eastAsia="en-US"/>
        </w:rPr>
        <w:t>53</w:t>
      </w:r>
      <w:r w:rsidR="00CE0E7F" w:rsidRPr="00E32833">
        <w:rPr>
          <w:rFonts w:ascii="Arial" w:hAnsi="Arial" w:cs="Arial"/>
          <w:sz w:val="20"/>
          <w:szCs w:val="20"/>
          <w:lang w:eastAsia="en-US"/>
        </w:rPr>
        <w:t xml:space="preserve"> ods. </w:t>
      </w:r>
      <w:r w:rsidR="00CE0E7F">
        <w:rPr>
          <w:rFonts w:ascii="Arial" w:hAnsi="Arial" w:cs="Arial"/>
          <w:sz w:val="20"/>
          <w:szCs w:val="20"/>
          <w:lang w:eastAsia="en-US"/>
        </w:rPr>
        <w:t>4</w:t>
      </w:r>
      <w:r w:rsidR="00CE0E7F" w:rsidRPr="00E32833">
        <w:rPr>
          <w:rFonts w:ascii="Arial" w:hAnsi="Arial" w:cs="Arial"/>
          <w:sz w:val="20"/>
          <w:szCs w:val="20"/>
          <w:lang w:eastAsia="en-US"/>
        </w:rPr>
        <w:t xml:space="preserve"> zákona</w:t>
      </w:r>
      <w:r w:rsidR="00CE0E7F">
        <w:rPr>
          <w:rFonts w:ascii="Arial" w:hAnsi="Arial" w:cs="Arial"/>
          <w:sz w:val="20"/>
          <w:szCs w:val="20"/>
        </w:rPr>
        <w:t xml:space="preserve">. </w:t>
      </w:r>
      <w:r w:rsidRPr="00F34557">
        <w:rPr>
          <w:rFonts w:ascii="Arial" w:hAnsi="Arial" w:cs="Arial"/>
          <w:sz w:val="20"/>
          <w:szCs w:val="20"/>
        </w:rPr>
        <w:t>Uchádzačovi bude oznámené vylúčenie jeho ponuky s uvedením dôvodu vylúčenia  a lehoty, v ktorej môže byť doručená námietka podľa § 170 ods. 4 písm. d) zákona.</w:t>
      </w:r>
    </w:p>
    <w:p w14:paraId="4A399E23" w14:textId="77777777" w:rsidR="0031071E" w:rsidRPr="0031071E" w:rsidRDefault="0031071E" w:rsidP="0031071E">
      <w:pPr>
        <w:pStyle w:val="Odsekzoznamu"/>
        <w:ind w:left="792"/>
        <w:jc w:val="both"/>
        <w:rPr>
          <w:rFonts w:ascii="Arial" w:hAnsi="Arial" w:cs="Arial"/>
          <w:b/>
          <w:bCs/>
          <w:sz w:val="20"/>
          <w:szCs w:val="20"/>
        </w:rPr>
      </w:pPr>
    </w:p>
    <w:p w14:paraId="55603C8A" w14:textId="77777777" w:rsidR="0031071E" w:rsidRPr="0031071E" w:rsidRDefault="0031071E" w:rsidP="00677E87">
      <w:pPr>
        <w:pStyle w:val="Odsekzoznamu"/>
        <w:numPr>
          <w:ilvl w:val="0"/>
          <w:numId w:val="32"/>
        </w:numPr>
        <w:jc w:val="both"/>
        <w:rPr>
          <w:rFonts w:ascii="Arial" w:hAnsi="Arial" w:cs="Arial"/>
          <w:b/>
          <w:bCs/>
          <w:sz w:val="20"/>
          <w:szCs w:val="20"/>
        </w:rPr>
      </w:pPr>
      <w:r w:rsidRPr="00F34557">
        <w:rPr>
          <w:rFonts w:ascii="Arial" w:hAnsi="Arial" w:cs="Arial"/>
          <w:b/>
          <w:sz w:val="20"/>
          <w:szCs w:val="20"/>
        </w:rPr>
        <w:t>Vyhodnotenie splnenia podmienok účasti uchádzačov</w:t>
      </w:r>
    </w:p>
    <w:p w14:paraId="54C91ECD" w14:textId="0420DDB3" w:rsidR="00CE0E7F" w:rsidRPr="00CE0E7F" w:rsidRDefault="00CE0E7F"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 xml:space="preserve">Verejný obstarávateľ </w:t>
      </w:r>
      <w:r w:rsidRPr="00CE0E7F">
        <w:rPr>
          <w:rFonts w:ascii="Arial" w:hAnsi="Arial" w:cs="Arial"/>
          <w:sz w:val="20"/>
          <w:szCs w:val="20"/>
        </w:rPr>
        <w:t>zriadi na vyhodnotenie splnenia podmienok účasti uchádzačov alebo záujemcov komisiu; na jej zriadenie sa použije § 51</w:t>
      </w:r>
      <w:r>
        <w:rPr>
          <w:rFonts w:ascii="Arial" w:hAnsi="Arial" w:cs="Arial"/>
          <w:sz w:val="20"/>
          <w:szCs w:val="20"/>
        </w:rPr>
        <w:t xml:space="preserve"> zákona</w:t>
      </w:r>
      <w:r w:rsidRPr="00F34557">
        <w:rPr>
          <w:rFonts w:ascii="Arial" w:hAnsi="Arial" w:cs="Arial"/>
          <w:sz w:val="20"/>
          <w:szCs w:val="20"/>
        </w:rPr>
        <w:t>.</w:t>
      </w:r>
    </w:p>
    <w:p w14:paraId="2A03762D" w14:textId="38D16980" w:rsidR="0031071E" w:rsidRPr="0031071E" w:rsidRDefault="0031071E"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Komisia vyhodnotí splnenie podmienok účasti uchádzačov podľa § 40</w:t>
      </w:r>
      <w:r>
        <w:rPr>
          <w:rFonts w:ascii="Arial" w:hAnsi="Arial" w:cs="Arial"/>
          <w:sz w:val="20"/>
          <w:szCs w:val="20"/>
          <w:lang w:eastAsia="en-US"/>
        </w:rPr>
        <w:t xml:space="preserve"> </w:t>
      </w:r>
      <w:r w:rsidRPr="00F34557">
        <w:rPr>
          <w:rFonts w:ascii="Arial" w:hAnsi="Arial" w:cs="Arial"/>
          <w:sz w:val="20"/>
          <w:szCs w:val="20"/>
          <w:lang w:eastAsia="en-US"/>
        </w:rPr>
        <w:t xml:space="preserve">s použitím ustanovenia § 66 ods. 7 písm. b) zákona: „ ... vyhodnotenie ponúk z hľadiska splnenia požiadaviek na predmet zákazky a vyhodnotenie splnenia podmienok účasti </w:t>
      </w:r>
      <w:bookmarkStart w:id="19" w:name="_Hlk100584835"/>
      <w:r w:rsidRPr="00F34557">
        <w:rPr>
          <w:rFonts w:ascii="Arial" w:hAnsi="Arial" w:cs="Arial"/>
          <w:sz w:val="20"/>
          <w:szCs w:val="20"/>
          <w:lang w:eastAsia="en-US"/>
        </w:rPr>
        <w:t>sa uskutoční po vyhodnotení ponúk na základe kritérií na vyhodnotenie ponúk</w:t>
      </w:r>
      <w:bookmarkEnd w:id="19"/>
      <w:r w:rsidRPr="00F34557">
        <w:rPr>
          <w:rFonts w:ascii="Arial" w:hAnsi="Arial" w:cs="Arial"/>
          <w:sz w:val="20"/>
          <w:szCs w:val="20"/>
          <w:lang w:eastAsia="en-US"/>
        </w:rPr>
        <w:t xml:space="preserve">“. </w:t>
      </w:r>
      <w:r w:rsidRPr="00F34557">
        <w:rPr>
          <w:rFonts w:ascii="Arial" w:eastAsia="Calibri" w:hAnsi="Arial" w:cs="Arial"/>
          <w:sz w:val="20"/>
          <w:szCs w:val="20"/>
        </w:rPr>
        <w:t>V súlade s § 55 ods. 1 zákona verejný obstarávateľ vyhodnotí splnenie podmienok účasti u uchádzača, ktorý sa umiestnil na prvom mieste v</w:t>
      </w:r>
      <w:r>
        <w:rPr>
          <w:rFonts w:ascii="Arial" w:eastAsia="Calibri" w:hAnsi="Arial" w:cs="Arial"/>
          <w:sz w:val="20"/>
          <w:szCs w:val="20"/>
        </w:rPr>
        <w:t> </w:t>
      </w:r>
      <w:r w:rsidRPr="00F34557">
        <w:rPr>
          <w:rFonts w:ascii="Arial" w:eastAsia="Calibri" w:hAnsi="Arial" w:cs="Arial"/>
          <w:sz w:val="20"/>
          <w:szCs w:val="20"/>
        </w:rPr>
        <w:t>poradí</w:t>
      </w:r>
      <w:r>
        <w:rPr>
          <w:rFonts w:ascii="Arial" w:eastAsia="Calibri" w:hAnsi="Arial" w:cs="Arial"/>
          <w:sz w:val="20"/>
          <w:szCs w:val="20"/>
        </w:rPr>
        <w:t xml:space="preserve">. </w:t>
      </w:r>
      <w:r w:rsidRPr="00E32833">
        <w:rPr>
          <w:rFonts w:ascii="Arial" w:eastAsia="Calibri" w:hAnsi="Arial" w:cs="Arial"/>
          <w:sz w:val="20"/>
          <w:szCs w:val="20"/>
        </w:rPr>
        <w:t>Verejný obstarávateľ môže, v súlade s § 55 ods. 1 druhá veta zákona, vyhodnotiť splnenie podmienok účasti aj u ďalších uchádzačov v poradí.</w:t>
      </w:r>
    </w:p>
    <w:p w14:paraId="1DC9D813" w14:textId="5B0CC56D" w:rsidR="0031071E" w:rsidRPr="00A93FF7" w:rsidRDefault="00A93FF7" w:rsidP="00677E87">
      <w:pPr>
        <w:pStyle w:val="Odsekzoznamu"/>
        <w:numPr>
          <w:ilvl w:val="1"/>
          <w:numId w:val="32"/>
        </w:numPr>
        <w:jc w:val="both"/>
        <w:rPr>
          <w:rFonts w:ascii="Arial" w:hAnsi="Arial" w:cs="Arial"/>
          <w:b/>
          <w:bCs/>
          <w:sz w:val="20"/>
          <w:szCs w:val="20"/>
        </w:rPr>
      </w:pPr>
      <w:r w:rsidRPr="00A93FF7">
        <w:rPr>
          <w:rFonts w:ascii="Arial" w:eastAsia="Calibri" w:hAnsi="Arial" w:cs="Arial"/>
          <w:sz w:val="20"/>
          <w:szCs w:val="20"/>
        </w:rPr>
        <w:t>Verejný obstarávateľ alebo obstarávateľ môže obmedziť záujemcovi, uchádzačovi alebo skupine dodávateľov účasť vo verejnom obstarávaní, najmä ich vylúčiť alebo vylúčiť ich ponuku, ak má tento záujemca, uchádzač alebo člen skupiny dodávateľov sídlo v treťom štáte, ktorý nie je zmluvnou stranou Dohody o vládnom obstarávaní</w:t>
      </w:r>
      <w:r>
        <w:rPr>
          <w:rFonts w:ascii="Arial" w:eastAsia="Calibri" w:hAnsi="Arial" w:cs="Arial"/>
          <w:sz w:val="20"/>
          <w:szCs w:val="20"/>
        </w:rPr>
        <w:t xml:space="preserve"> </w:t>
      </w:r>
      <w:r w:rsidRPr="00A93FF7">
        <w:rPr>
          <w:rFonts w:ascii="Arial" w:eastAsia="Calibri" w:hAnsi="Arial" w:cs="Arial"/>
          <w:sz w:val="20"/>
          <w:szCs w:val="20"/>
        </w:rPr>
        <w:t>alebo inej medzinárodnej zmluvy, ktorou je Európska únia viazaná a ktorá zaručuje rovnaký a účinný prístup k verejnému obstarávaniu v tomto treťom štáte pre hospodárske subjekty so sídlom v Slovenskej republike.</w:t>
      </w:r>
    </w:p>
    <w:p w14:paraId="2F90D5B4" w14:textId="5ED90D7D" w:rsidR="00A93FF7" w:rsidRPr="00A93FF7" w:rsidRDefault="00A93FF7" w:rsidP="00677E87">
      <w:pPr>
        <w:pStyle w:val="Odsekzoznamu"/>
        <w:numPr>
          <w:ilvl w:val="1"/>
          <w:numId w:val="32"/>
        </w:numPr>
        <w:jc w:val="both"/>
        <w:rPr>
          <w:rFonts w:ascii="Arial" w:hAnsi="Arial" w:cs="Arial"/>
          <w:sz w:val="20"/>
          <w:szCs w:val="20"/>
        </w:rPr>
      </w:pPr>
      <w:r w:rsidRPr="00A93FF7">
        <w:rPr>
          <w:rFonts w:ascii="Arial" w:hAnsi="Arial" w:cs="Arial"/>
          <w:sz w:val="20"/>
          <w:szCs w:val="20"/>
        </w:rPr>
        <w:t>Verejný obstarávateľ alebo obstarávateľ môže požiadať záujemcu alebo uchádzača, aby nahradil subdodávateľa alebo inú osobu, ktorej prostredníctvom preukazuje splnenie podmienok účasti, ak má subdodávateľ alebo táto iná osoba sídlo v treťom štáte, ktorý nie je zmluvnou stranou Dohody o vládnom obstarávan</w:t>
      </w:r>
      <w:r>
        <w:rPr>
          <w:rFonts w:ascii="Arial" w:hAnsi="Arial" w:cs="Arial"/>
          <w:sz w:val="20"/>
          <w:szCs w:val="20"/>
        </w:rPr>
        <w:t xml:space="preserve">í </w:t>
      </w:r>
      <w:r w:rsidRPr="00A93FF7">
        <w:rPr>
          <w:rFonts w:ascii="Arial" w:hAnsi="Arial" w:cs="Arial"/>
          <w:sz w:val="20"/>
          <w:szCs w:val="20"/>
        </w:rPr>
        <w:t>alebo inej medzinárodnej zmluvy, ktorou je Európska únia viazaná a ktorá zaručuje rovnaký a účinný prístup k verejnému obstarávaniu v tomto treťom štáte pre hospodárske subjekty so sídlom v Slovenskej republike.</w:t>
      </w:r>
    </w:p>
    <w:p w14:paraId="4AC22DD6" w14:textId="01B8FA70" w:rsidR="00E9291A" w:rsidRPr="0031071E" w:rsidRDefault="0031071E" w:rsidP="00677E87">
      <w:pPr>
        <w:pStyle w:val="Odsekzoznamu"/>
        <w:numPr>
          <w:ilvl w:val="1"/>
          <w:numId w:val="32"/>
        </w:numPr>
        <w:jc w:val="both"/>
        <w:rPr>
          <w:rFonts w:ascii="Arial" w:hAnsi="Arial" w:cs="Arial"/>
          <w:b/>
          <w:bCs/>
          <w:sz w:val="20"/>
          <w:szCs w:val="20"/>
        </w:rPr>
      </w:pPr>
      <w:r w:rsidRPr="00E32833">
        <w:rPr>
          <w:rFonts w:ascii="Arial" w:hAnsi="Arial" w:cs="Arial"/>
          <w:sz w:val="20"/>
          <w:szCs w:val="20"/>
          <w:lang w:eastAsia="en-US"/>
        </w:rPr>
        <w:t>Verejný obstarávateľ vylúči uchádzača z verejného obstarávania v prípadoch podľa § 40 ods. 6 a 7 zákona. Verejný obstarávateľ môže vylúčiť kedykoľvek počas verejného obstarávania uchádzača v prípadoch podľa § 40 ods. 8 zákona.</w:t>
      </w:r>
      <w:bookmarkStart w:id="20" w:name="_Hlk178177013"/>
      <w:bookmarkStart w:id="21" w:name="_Toc461981384"/>
      <w:bookmarkEnd w:id="18"/>
      <w:r w:rsidR="00CE0E7F">
        <w:rPr>
          <w:rFonts w:ascii="Arial" w:hAnsi="Arial" w:cs="Arial"/>
          <w:sz w:val="20"/>
          <w:szCs w:val="20"/>
          <w:lang w:eastAsia="en-US"/>
        </w:rPr>
        <w:t xml:space="preserve"> </w:t>
      </w:r>
      <w:r w:rsidR="00CE0E7F" w:rsidRPr="00F34557">
        <w:rPr>
          <w:rFonts w:ascii="Arial" w:hAnsi="Arial" w:cs="Arial"/>
          <w:sz w:val="20"/>
          <w:szCs w:val="20"/>
        </w:rPr>
        <w:t xml:space="preserve">Uchádzačovi bude oznámené </w:t>
      </w:r>
      <w:r w:rsidR="00CE0E7F">
        <w:rPr>
          <w:rFonts w:ascii="Arial" w:hAnsi="Arial" w:cs="Arial"/>
          <w:sz w:val="20"/>
          <w:szCs w:val="20"/>
        </w:rPr>
        <w:t xml:space="preserve">jeho </w:t>
      </w:r>
      <w:r w:rsidR="00CE0E7F" w:rsidRPr="00F34557">
        <w:rPr>
          <w:rFonts w:ascii="Arial" w:hAnsi="Arial" w:cs="Arial"/>
          <w:sz w:val="20"/>
          <w:szCs w:val="20"/>
        </w:rPr>
        <w:t>vylúčenie</w:t>
      </w:r>
      <w:r w:rsidR="00CE0E7F">
        <w:rPr>
          <w:rFonts w:ascii="Arial" w:hAnsi="Arial" w:cs="Arial"/>
          <w:sz w:val="20"/>
          <w:szCs w:val="20"/>
        </w:rPr>
        <w:t xml:space="preserve"> </w:t>
      </w:r>
      <w:r w:rsidR="00CE0E7F" w:rsidRPr="00F34557">
        <w:rPr>
          <w:rFonts w:ascii="Arial" w:hAnsi="Arial" w:cs="Arial"/>
          <w:sz w:val="20"/>
          <w:szCs w:val="20"/>
        </w:rPr>
        <w:t>s uvedením dôvodu vylúčenia  a lehoty, v ktorej môže byť doručená námietka podľa § 170 ods. 4 písm. d) zákona.</w:t>
      </w:r>
    </w:p>
    <w:p w14:paraId="54F9B591" w14:textId="77777777" w:rsidR="006E3C04" w:rsidRDefault="006E3C04" w:rsidP="00F34557">
      <w:pPr>
        <w:ind w:left="1134"/>
        <w:jc w:val="both"/>
        <w:rPr>
          <w:rFonts w:ascii="Arial" w:hAnsi="Arial" w:cs="Arial"/>
          <w:sz w:val="20"/>
          <w:szCs w:val="20"/>
        </w:rPr>
      </w:pPr>
      <w:bookmarkStart w:id="22" w:name="_Hlk178177027"/>
      <w:bookmarkEnd w:id="20"/>
    </w:p>
    <w:p w14:paraId="66D6B499" w14:textId="77777777" w:rsidR="0031071E" w:rsidRPr="0092495F" w:rsidRDefault="0031071E" w:rsidP="00677E87">
      <w:pPr>
        <w:pStyle w:val="Odsekzoznamu"/>
        <w:numPr>
          <w:ilvl w:val="0"/>
          <w:numId w:val="32"/>
        </w:numPr>
        <w:jc w:val="both"/>
        <w:rPr>
          <w:rFonts w:ascii="Arial" w:hAnsi="Arial" w:cs="Arial"/>
          <w:b/>
          <w:bCs/>
          <w:sz w:val="20"/>
          <w:szCs w:val="20"/>
        </w:rPr>
      </w:pPr>
      <w:r w:rsidRPr="00F34557">
        <w:rPr>
          <w:rFonts w:ascii="Arial" w:hAnsi="Arial" w:cs="Arial"/>
          <w:b/>
          <w:sz w:val="20"/>
          <w:szCs w:val="20"/>
        </w:rPr>
        <w:t>Využitie subdodávateľov</w:t>
      </w:r>
    </w:p>
    <w:p w14:paraId="3BC47B31" w14:textId="66DCBDBE" w:rsidR="0031071E" w:rsidRDefault="0031071E" w:rsidP="00677E87">
      <w:pPr>
        <w:pStyle w:val="Odsekzoznamu"/>
        <w:numPr>
          <w:ilvl w:val="1"/>
          <w:numId w:val="32"/>
        </w:numPr>
        <w:jc w:val="both"/>
        <w:rPr>
          <w:rFonts w:ascii="Arial" w:hAnsi="Arial" w:cs="Arial"/>
          <w:sz w:val="20"/>
          <w:szCs w:val="20"/>
        </w:rPr>
      </w:pPr>
      <w:bookmarkStart w:id="23" w:name="_Hlk163138094"/>
      <w:r w:rsidRPr="0031071E">
        <w:rPr>
          <w:rFonts w:ascii="Arial" w:hAnsi="Arial" w:cs="Arial"/>
          <w:sz w:val="20"/>
          <w:szCs w:val="20"/>
        </w:rPr>
        <w:t xml:space="preserve">Uchádzač pri využití subdodávateľov pre účely predkladania ponuky postupuje podľa bodu </w:t>
      </w:r>
      <w:r w:rsidR="0024747E" w:rsidRPr="00BA579A">
        <w:rPr>
          <w:rFonts w:ascii="Arial" w:hAnsi="Arial" w:cs="Arial"/>
          <w:sz w:val="20"/>
          <w:szCs w:val="20"/>
        </w:rPr>
        <w:t>20</w:t>
      </w:r>
      <w:r w:rsidRPr="00BA579A">
        <w:rPr>
          <w:rFonts w:ascii="Arial" w:hAnsi="Arial" w:cs="Arial"/>
          <w:sz w:val="20"/>
          <w:szCs w:val="20"/>
        </w:rPr>
        <w:t>.1.9</w:t>
      </w:r>
      <w:r w:rsidR="0024747E" w:rsidRPr="00BA579A">
        <w:rPr>
          <w:rFonts w:ascii="Arial" w:hAnsi="Arial" w:cs="Arial"/>
          <w:sz w:val="20"/>
          <w:szCs w:val="20"/>
        </w:rPr>
        <w:t>.</w:t>
      </w:r>
      <w:r w:rsidRPr="00BA579A">
        <w:rPr>
          <w:rFonts w:ascii="Arial" w:hAnsi="Arial" w:cs="Arial"/>
          <w:sz w:val="20"/>
          <w:szCs w:val="20"/>
        </w:rPr>
        <w:t xml:space="preserve"> Časť A.1 Zväzok 1 týchto SP v súlade</w:t>
      </w:r>
      <w:r w:rsidRPr="0031071E">
        <w:rPr>
          <w:rFonts w:ascii="Arial" w:hAnsi="Arial" w:cs="Arial"/>
          <w:sz w:val="20"/>
          <w:szCs w:val="20"/>
        </w:rPr>
        <w:t xml:space="preserve"> s § 41 ods. 1 písm. a) a b) zákona.</w:t>
      </w:r>
    </w:p>
    <w:p w14:paraId="762C9FDE" w14:textId="7CD78F5E" w:rsidR="0024747E" w:rsidRPr="0031071E" w:rsidRDefault="0024747E" w:rsidP="00677E87">
      <w:pPr>
        <w:pStyle w:val="Odsekzoznamu"/>
        <w:numPr>
          <w:ilvl w:val="1"/>
          <w:numId w:val="32"/>
        </w:numPr>
        <w:jc w:val="both"/>
        <w:rPr>
          <w:rFonts w:ascii="Arial" w:hAnsi="Arial" w:cs="Arial"/>
          <w:sz w:val="20"/>
          <w:szCs w:val="20"/>
        </w:rPr>
      </w:pPr>
      <w:r>
        <w:rPr>
          <w:rFonts w:ascii="Arial" w:hAnsi="Arial" w:cs="Arial"/>
          <w:sz w:val="20"/>
          <w:szCs w:val="20"/>
        </w:rPr>
        <w:t>Nakoľko verejný obstarávateľ</w:t>
      </w:r>
      <w:r w:rsidRPr="0024747E">
        <w:rPr>
          <w:rFonts w:ascii="Arial" w:hAnsi="Arial" w:cs="Arial"/>
          <w:sz w:val="20"/>
          <w:szCs w:val="20"/>
        </w:rPr>
        <w:t xml:space="preserve"> vyžaduje aj informácie podľa § 41 ods. 1 písm. b) zákona, uchádzač uvedie v ponuke informácie len o tých subdodávateľoch, ktorých zdroje alebo kapacity nevyužíva na preukázanie splnenia podmienok účasti, keďže pri osobe, ktorej zdroje alebo kapacity majú byť použité na plnenie zmluvy a ktorá je zároveň v pozícii subdodávateľa, sa podmienky účasti preukazujú podľa § 33 ods. 2, resp. § 34 ods. 3 zákona, teda v rámci podmienok účasti</w:t>
      </w:r>
      <w:r>
        <w:rPr>
          <w:rFonts w:ascii="Arial" w:hAnsi="Arial" w:cs="Arial"/>
          <w:sz w:val="20"/>
          <w:szCs w:val="20"/>
        </w:rPr>
        <w:t>.</w:t>
      </w:r>
    </w:p>
    <w:p w14:paraId="56C40162" w14:textId="622DB520" w:rsidR="0031071E" w:rsidRPr="00BA579A" w:rsidRDefault="0031071E" w:rsidP="00677E87">
      <w:pPr>
        <w:pStyle w:val="Odsekzoznamu"/>
        <w:numPr>
          <w:ilvl w:val="1"/>
          <w:numId w:val="32"/>
        </w:numPr>
        <w:jc w:val="both"/>
        <w:rPr>
          <w:rFonts w:ascii="Arial" w:hAnsi="Arial" w:cs="Arial"/>
          <w:sz w:val="20"/>
          <w:szCs w:val="20"/>
        </w:rPr>
      </w:pPr>
      <w:r w:rsidRPr="0031071E">
        <w:rPr>
          <w:rFonts w:ascii="Arial" w:hAnsi="Arial" w:cs="Arial"/>
          <w:sz w:val="20"/>
          <w:szCs w:val="20"/>
        </w:rPr>
        <w:lastRenderedPageBreak/>
        <w:t xml:space="preserve">Uchádzač pri využití </w:t>
      </w:r>
      <w:r w:rsidRPr="00BA579A">
        <w:rPr>
          <w:rFonts w:ascii="Arial" w:hAnsi="Arial" w:cs="Arial"/>
          <w:sz w:val="20"/>
          <w:szCs w:val="20"/>
        </w:rPr>
        <w:t>subdodávateľov pre účely predkladania zmluvy v rámci poskytnutia riadnej súčinnosti postupuje podľa bodu 3</w:t>
      </w:r>
      <w:r w:rsidR="0024747E" w:rsidRPr="00BA579A">
        <w:rPr>
          <w:rFonts w:ascii="Arial" w:hAnsi="Arial" w:cs="Arial"/>
          <w:sz w:val="20"/>
          <w:szCs w:val="20"/>
        </w:rPr>
        <w:t>4</w:t>
      </w:r>
      <w:r w:rsidRPr="00BA579A">
        <w:rPr>
          <w:rFonts w:ascii="Arial" w:hAnsi="Arial" w:cs="Arial"/>
          <w:sz w:val="20"/>
          <w:szCs w:val="20"/>
        </w:rPr>
        <w:t>.10</w:t>
      </w:r>
      <w:r w:rsidR="0024747E" w:rsidRPr="00BA579A">
        <w:rPr>
          <w:rFonts w:ascii="Arial" w:hAnsi="Arial" w:cs="Arial"/>
          <w:sz w:val="20"/>
          <w:szCs w:val="20"/>
        </w:rPr>
        <w:t>.</w:t>
      </w:r>
      <w:r w:rsidRPr="00BA579A">
        <w:rPr>
          <w:rFonts w:ascii="Arial" w:hAnsi="Arial" w:cs="Arial"/>
          <w:sz w:val="20"/>
          <w:szCs w:val="20"/>
        </w:rPr>
        <w:t xml:space="preserve"> Časť A.1 Zväzok 1 týchto SP v súlade s § 41 ods. 3 zákona.</w:t>
      </w:r>
      <w:bookmarkEnd w:id="23"/>
    </w:p>
    <w:p w14:paraId="1C399D28" w14:textId="77777777" w:rsidR="0092495F" w:rsidRPr="0092495F" w:rsidRDefault="0092495F" w:rsidP="0092495F">
      <w:pPr>
        <w:pStyle w:val="Odsekzoznamu"/>
        <w:ind w:left="792"/>
        <w:jc w:val="both"/>
        <w:rPr>
          <w:rFonts w:ascii="Arial" w:hAnsi="Arial" w:cs="Arial"/>
          <w:sz w:val="20"/>
          <w:szCs w:val="20"/>
        </w:rPr>
      </w:pPr>
    </w:p>
    <w:p w14:paraId="1C5E261D" w14:textId="77777777" w:rsidR="0092495F" w:rsidRDefault="0092495F"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Oprava chýb</w:t>
      </w:r>
    </w:p>
    <w:p w14:paraId="5F4E611F" w14:textId="17C726F0" w:rsidR="0092495F" w:rsidRPr="0092495F" w:rsidRDefault="0092495F"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r w:rsidRPr="0092495F">
        <w:t xml:space="preserve"> </w:t>
      </w:r>
      <w:r w:rsidRPr="0092495F">
        <w:rPr>
          <w:rFonts w:ascii="Arial" w:hAnsi="Arial" w:cs="Arial"/>
          <w:sz w:val="20"/>
          <w:szCs w:val="20"/>
          <w:lang w:eastAsia="en-US"/>
        </w:rPr>
        <w:t xml:space="preserve">alebo oprava </w:t>
      </w:r>
      <w:proofErr w:type="spellStart"/>
      <w:r w:rsidRPr="0092495F">
        <w:rPr>
          <w:rFonts w:ascii="Arial" w:hAnsi="Arial" w:cs="Arial"/>
          <w:sz w:val="20"/>
          <w:szCs w:val="20"/>
          <w:lang w:eastAsia="en-US"/>
        </w:rPr>
        <w:t>položkového</w:t>
      </w:r>
      <w:proofErr w:type="spellEnd"/>
      <w:r w:rsidRPr="0092495F">
        <w:rPr>
          <w:rFonts w:ascii="Arial" w:hAnsi="Arial" w:cs="Arial"/>
          <w:sz w:val="20"/>
          <w:szCs w:val="20"/>
          <w:lang w:eastAsia="en-US"/>
        </w:rPr>
        <w:t xml:space="preserve"> rozpočtu, ak celková cena ponuky zostane zachovaná a ak oprava </w:t>
      </w:r>
      <w:proofErr w:type="spellStart"/>
      <w:r w:rsidRPr="0092495F">
        <w:rPr>
          <w:rFonts w:ascii="Arial" w:hAnsi="Arial" w:cs="Arial"/>
          <w:sz w:val="20"/>
          <w:szCs w:val="20"/>
          <w:lang w:eastAsia="en-US"/>
        </w:rPr>
        <w:t>položkového</w:t>
      </w:r>
      <w:proofErr w:type="spellEnd"/>
      <w:r w:rsidRPr="0092495F">
        <w:rPr>
          <w:rFonts w:ascii="Arial" w:hAnsi="Arial" w:cs="Arial"/>
          <w:sz w:val="20"/>
          <w:szCs w:val="20"/>
          <w:lang w:eastAsia="en-US"/>
        </w:rPr>
        <w:t xml:space="preserve"> rozpočtu nemá vplyv na iné kritérium na vyhodnotenie ponúk.</w:t>
      </w:r>
      <w:r w:rsidRPr="00F34557">
        <w:rPr>
          <w:rFonts w:ascii="Arial" w:hAnsi="Arial" w:cs="Arial"/>
          <w:sz w:val="20"/>
          <w:szCs w:val="20"/>
          <w:lang w:eastAsia="en-US"/>
        </w:rPr>
        <w:t>.</w:t>
      </w:r>
    </w:p>
    <w:p w14:paraId="05C4417C" w14:textId="6B95AE2B" w:rsidR="0092495F" w:rsidRPr="0092495F" w:rsidRDefault="0092495F"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Zrejmé matematické chyby, zistené pri vyhodnocovaní ponúk, budú opravené v prípade:</w:t>
      </w:r>
    </w:p>
    <w:p w14:paraId="1EF88718" w14:textId="680DA861" w:rsidR="0092495F" w:rsidRPr="0092495F" w:rsidRDefault="0092495F" w:rsidP="00677E87">
      <w:pPr>
        <w:pStyle w:val="Odsekzoznamu"/>
        <w:numPr>
          <w:ilvl w:val="2"/>
          <w:numId w:val="32"/>
        </w:numPr>
        <w:jc w:val="both"/>
        <w:rPr>
          <w:rFonts w:ascii="Arial" w:hAnsi="Arial" w:cs="Arial"/>
          <w:b/>
          <w:bCs/>
          <w:sz w:val="20"/>
          <w:szCs w:val="20"/>
        </w:rPr>
      </w:pPr>
      <w:r w:rsidRPr="00F34557">
        <w:rPr>
          <w:rFonts w:ascii="Arial" w:hAnsi="Arial" w:cs="Arial"/>
          <w:bCs/>
          <w:color w:val="000000" w:themeColor="text1"/>
          <w:sz w:val="20"/>
          <w:szCs w:val="20"/>
          <w:lang w:eastAsia="en-US"/>
        </w:rPr>
        <w:t>rozdielu medzi sumou uvedenou číslom a sumou uvedenou slovom; platiť bude suma uvedená správne,</w:t>
      </w:r>
    </w:p>
    <w:p w14:paraId="35106843" w14:textId="517CB339" w:rsidR="0092495F" w:rsidRPr="0092495F" w:rsidRDefault="0092495F" w:rsidP="00677E87">
      <w:pPr>
        <w:pStyle w:val="Odsekzoznamu"/>
        <w:numPr>
          <w:ilvl w:val="2"/>
          <w:numId w:val="32"/>
        </w:numPr>
        <w:jc w:val="both"/>
        <w:rPr>
          <w:rFonts w:ascii="Arial" w:hAnsi="Arial" w:cs="Arial"/>
          <w:b/>
          <w:bCs/>
          <w:sz w:val="20"/>
          <w:szCs w:val="20"/>
        </w:rPr>
      </w:pPr>
      <w:r w:rsidRPr="00F34557">
        <w:rPr>
          <w:rFonts w:ascii="Arial" w:hAnsi="Arial" w:cs="Arial"/>
          <w:bCs/>
          <w:color w:val="000000" w:themeColor="text1"/>
          <w:sz w:val="20"/>
          <w:szCs w:val="20"/>
          <w:lang w:eastAsia="en-US"/>
        </w:rPr>
        <w:t>rozdielu medzi jednotkovou cenou a celkovou cenou, ak uvedená chyba vznikla dôsledkom nesprávneho násobenia jednotkovej ceny množstvom; platiť bude správny súčin jednotkovej ceny a množstva,</w:t>
      </w:r>
    </w:p>
    <w:p w14:paraId="2C3276F1" w14:textId="2709B4CC" w:rsidR="0092495F" w:rsidRPr="0092495F" w:rsidRDefault="0092495F" w:rsidP="00677E87">
      <w:pPr>
        <w:pStyle w:val="Odsekzoznamu"/>
        <w:numPr>
          <w:ilvl w:val="2"/>
          <w:numId w:val="32"/>
        </w:numPr>
        <w:jc w:val="both"/>
        <w:rPr>
          <w:rFonts w:ascii="Arial" w:hAnsi="Arial" w:cs="Arial"/>
          <w:b/>
          <w:bCs/>
          <w:sz w:val="20"/>
          <w:szCs w:val="20"/>
        </w:rPr>
      </w:pPr>
      <w:r w:rsidRPr="00F34557">
        <w:rPr>
          <w:rFonts w:ascii="Arial" w:hAnsi="Arial" w:cs="Arial"/>
          <w:bCs/>
          <w:color w:val="000000" w:themeColor="text1"/>
          <w:sz w:val="20"/>
          <w:szCs w:val="20"/>
          <w:lang w:eastAsia="en-US"/>
        </w:rPr>
        <w:t>preukázateľne hrubej chyby pri jednotkovej cene v desatinnej čiarke; platiť bude jednotková cena s opravenou desatinnou čiarkou, celková cena položky bude odvodená od takto opravenej jednotkovej ceny,</w:t>
      </w:r>
    </w:p>
    <w:p w14:paraId="6F68CBD3" w14:textId="1B764827" w:rsidR="0092495F" w:rsidRPr="0092495F" w:rsidRDefault="0092495F" w:rsidP="00677E87">
      <w:pPr>
        <w:pStyle w:val="Odsekzoznamu"/>
        <w:numPr>
          <w:ilvl w:val="2"/>
          <w:numId w:val="32"/>
        </w:numPr>
        <w:jc w:val="both"/>
        <w:rPr>
          <w:rFonts w:ascii="Arial" w:hAnsi="Arial" w:cs="Arial"/>
          <w:b/>
          <w:bCs/>
          <w:sz w:val="20"/>
          <w:szCs w:val="20"/>
        </w:rPr>
      </w:pPr>
      <w:r w:rsidRPr="00F34557">
        <w:rPr>
          <w:rFonts w:ascii="Arial" w:hAnsi="Arial" w:cs="Arial"/>
          <w:bCs/>
          <w:color w:val="000000" w:themeColor="text1"/>
          <w:sz w:val="20"/>
          <w:szCs w:val="20"/>
          <w:lang w:eastAsia="en-US"/>
        </w:rPr>
        <w:t>nesprávne spočítanej sumy vo vzájomnom súčte alebo medzisúčte jednotlivých položiek; platiť bude správny súčet, resp. medzisúčet jednotlivých položiek a</w:t>
      </w:r>
      <w:r>
        <w:rPr>
          <w:rFonts w:ascii="Arial" w:hAnsi="Arial" w:cs="Arial"/>
          <w:bCs/>
          <w:color w:val="000000" w:themeColor="text1"/>
          <w:sz w:val="20"/>
          <w:szCs w:val="20"/>
          <w:lang w:eastAsia="en-US"/>
        </w:rPr>
        <w:t> </w:t>
      </w:r>
      <w:r w:rsidRPr="00F34557">
        <w:rPr>
          <w:rFonts w:ascii="Arial" w:hAnsi="Arial" w:cs="Arial"/>
          <w:bCs/>
          <w:color w:val="000000" w:themeColor="text1"/>
          <w:sz w:val="20"/>
          <w:szCs w:val="20"/>
          <w:lang w:eastAsia="en-US"/>
        </w:rPr>
        <w:t>pod</w:t>
      </w:r>
      <w:r>
        <w:rPr>
          <w:rFonts w:ascii="Arial" w:hAnsi="Arial" w:cs="Arial"/>
          <w:bCs/>
          <w:color w:val="000000" w:themeColor="text1"/>
          <w:sz w:val="20"/>
          <w:szCs w:val="20"/>
          <w:lang w:eastAsia="en-US"/>
        </w:rPr>
        <w:t>.</w:t>
      </w:r>
    </w:p>
    <w:p w14:paraId="4EFA568D" w14:textId="370D2359" w:rsidR="0092495F" w:rsidRPr="0092495F" w:rsidRDefault="0092495F" w:rsidP="00677E87">
      <w:pPr>
        <w:pStyle w:val="Odsekzoznamu"/>
        <w:numPr>
          <w:ilvl w:val="1"/>
          <w:numId w:val="32"/>
        </w:numPr>
        <w:jc w:val="both"/>
        <w:rPr>
          <w:rFonts w:ascii="Arial" w:hAnsi="Arial" w:cs="Arial"/>
          <w:b/>
          <w:bCs/>
          <w:sz w:val="20"/>
          <w:szCs w:val="20"/>
        </w:rPr>
      </w:pPr>
      <w:r w:rsidRPr="00F34557">
        <w:rPr>
          <w:rFonts w:ascii="Arial" w:eastAsia="Calibri" w:hAnsi="Arial" w:cs="Arial"/>
          <w:b/>
          <w:bCs/>
          <w:color w:val="000000" w:themeColor="text1"/>
          <w:sz w:val="20"/>
          <w:szCs w:val="20"/>
        </w:rPr>
        <w:t>O každej vykonanej oprave bude uchádzač bezodkladne upovedomený. Uchádzač bude v takom prípade požiadaný o vysvetlenie ponuky podľa § 53 ods. 1 zákona a o predloženie súhlasu s vykonanou opravou.</w:t>
      </w:r>
    </w:p>
    <w:p w14:paraId="65DF1DD2" w14:textId="5ED2363B" w:rsidR="00ED67F9" w:rsidRPr="0092495F" w:rsidRDefault="0092495F" w:rsidP="00677E87">
      <w:pPr>
        <w:pStyle w:val="Odsekzoznamu"/>
        <w:numPr>
          <w:ilvl w:val="1"/>
          <w:numId w:val="32"/>
        </w:numPr>
        <w:jc w:val="both"/>
        <w:rPr>
          <w:rFonts w:ascii="Arial" w:hAnsi="Arial" w:cs="Arial"/>
          <w:b/>
          <w:bCs/>
          <w:sz w:val="20"/>
          <w:szCs w:val="20"/>
        </w:rPr>
      </w:pPr>
      <w:r w:rsidRPr="00ED67F9">
        <w:rPr>
          <w:rFonts w:ascii="Arial" w:hAnsi="Arial" w:cs="Arial"/>
          <w:noProof/>
          <w:color w:val="000000"/>
          <w:sz w:val="20"/>
          <w:szCs w:val="20"/>
          <w:shd w:val="clear" w:color="auto" w:fill="FFFFFF"/>
          <w:lang w:eastAsia="en-US"/>
        </w:rPr>
        <w:t xml:space="preserve">Je potrebné, aby komisia v rámci inštitútu vysvetlenia ponuky v súlade s § 53 ods. 1 </w:t>
      </w:r>
      <w:r>
        <w:rPr>
          <w:rFonts w:ascii="Arial" w:hAnsi="Arial" w:cs="Arial"/>
          <w:noProof/>
          <w:color w:val="000000"/>
          <w:sz w:val="20"/>
          <w:szCs w:val="20"/>
          <w:shd w:val="clear" w:color="auto" w:fill="FFFFFF"/>
          <w:lang w:eastAsia="en-US"/>
        </w:rPr>
        <w:t>z</w:t>
      </w:r>
      <w:r w:rsidRPr="00ED67F9">
        <w:rPr>
          <w:rFonts w:ascii="Arial" w:hAnsi="Arial" w:cs="Arial"/>
          <w:noProof/>
          <w:color w:val="000000"/>
          <w:sz w:val="20"/>
          <w:szCs w:val="20"/>
          <w:shd w:val="clear" w:color="auto" w:fill="FFFFFF"/>
          <w:lang w:eastAsia="en-US"/>
        </w:rPr>
        <w:t>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Pr="00ED67F9">
        <w:rPr>
          <w:rFonts w:ascii="Arial" w:hAnsi="Arial" w:cs="Arial"/>
          <w:noProof/>
          <w:sz w:val="20"/>
          <w:szCs w:val="20"/>
          <w:lang w:eastAsia="en-US"/>
        </w:rPr>
        <w:t xml:space="preserve"> </w:t>
      </w:r>
      <w:r w:rsidRPr="00ED67F9">
        <w:rPr>
          <w:rFonts w:ascii="Arial" w:hAnsi="Arial" w:cs="Arial"/>
          <w:noProof/>
          <w:color w:val="000000"/>
          <w:sz w:val="20"/>
          <w:szCs w:val="20"/>
          <w:shd w:val="clear" w:color="auto" w:fill="FFFFFF"/>
          <w:lang w:eastAsia="en-US"/>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bookmarkEnd w:id="22"/>
    <w:p w14:paraId="4888391A" w14:textId="224D5ABD" w:rsidR="00ED67F9" w:rsidRDefault="00ED67F9" w:rsidP="00F34557">
      <w:pPr>
        <w:autoSpaceDE w:val="0"/>
        <w:autoSpaceDN w:val="0"/>
        <w:ind w:left="1134" w:hanging="567"/>
        <w:jc w:val="both"/>
        <w:outlineLvl w:val="2"/>
        <w:rPr>
          <w:rFonts w:ascii="Arial" w:eastAsia="Calibri" w:hAnsi="Arial" w:cs="Arial"/>
          <w:b/>
          <w:bCs/>
          <w:color w:val="000000" w:themeColor="text1"/>
          <w:sz w:val="20"/>
          <w:szCs w:val="20"/>
        </w:rPr>
      </w:pPr>
    </w:p>
    <w:p w14:paraId="0AC161E2" w14:textId="77777777" w:rsidR="00E32833" w:rsidRDefault="00E32833" w:rsidP="00513FA2">
      <w:pPr>
        <w:rPr>
          <w:rFonts w:ascii="Arial" w:hAnsi="Arial" w:cs="Arial"/>
          <w:b/>
          <w:sz w:val="20"/>
          <w:szCs w:val="20"/>
        </w:rPr>
      </w:pPr>
    </w:p>
    <w:p w14:paraId="3D06DF3E" w14:textId="68AE88C2" w:rsidR="00C073D0" w:rsidRPr="00F34557" w:rsidRDefault="00C073D0" w:rsidP="00F34557">
      <w:pPr>
        <w:jc w:val="center"/>
        <w:rPr>
          <w:rFonts w:ascii="Arial" w:hAnsi="Arial" w:cs="Arial"/>
          <w:b/>
          <w:sz w:val="20"/>
          <w:szCs w:val="20"/>
        </w:rPr>
      </w:pPr>
      <w:r w:rsidRPr="00F34557">
        <w:rPr>
          <w:rFonts w:ascii="Arial" w:hAnsi="Arial" w:cs="Arial"/>
          <w:b/>
          <w:sz w:val="20"/>
          <w:szCs w:val="20"/>
        </w:rPr>
        <w:t>Časť VI.</w:t>
      </w:r>
    </w:p>
    <w:p w14:paraId="4BAF32FA" w14:textId="310B10E3" w:rsidR="00C073D0" w:rsidRDefault="00C073D0" w:rsidP="00F34557">
      <w:pPr>
        <w:jc w:val="center"/>
        <w:rPr>
          <w:rFonts w:ascii="Arial" w:hAnsi="Arial" w:cs="Arial"/>
          <w:b/>
          <w:sz w:val="20"/>
          <w:szCs w:val="20"/>
        </w:rPr>
      </w:pPr>
      <w:r w:rsidRPr="00F34557">
        <w:rPr>
          <w:rFonts w:ascii="Arial" w:hAnsi="Arial" w:cs="Arial"/>
          <w:b/>
          <w:sz w:val="20"/>
          <w:szCs w:val="20"/>
        </w:rPr>
        <w:t>Dôvernosť a  etika vo verejnom obstarávaní</w:t>
      </w:r>
    </w:p>
    <w:p w14:paraId="3BEECE4F" w14:textId="77777777" w:rsidR="00513FA2" w:rsidRDefault="00513FA2"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Dôvernosť procesu verejného obstarávania</w:t>
      </w:r>
    </w:p>
    <w:p w14:paraId="2D1F7EAD" w14:textId="159D3E13" w:rsidR="00513FA2" w:rsidRPr="00513FA2" w:rsidRDefault="00513FA2"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Členovia komisie, ktorí vyhodnocujú ponuky sú povinní zachovávať mlčanlivosť a nesmú poskytovať počas vyhodnocovania ponúk informácie o obsahu ponúk. Na členov komisie, ktorí vyhodnocujú ponuky, sa vzťahuj</w:t>
      </w:r>
      <w:r w:rsidR="007F6783">
        <w:rPr>
          <w:rFonts w:ascii="Arial" w:hAnsi="Arial" w:cs="Arial"/>
          <w:sz w:val="20"/>
          <w:szCs w:val="20"/>
          <w:lang w:eastAsia="en-US"/>
        </w:rPr>
        <w:t>e</w:t>
      </w:r>
      <w:r w:rsidRPr="00F34557">
        <w:rPr>
          <w:rFonts w:ascii="Arial" w:hAnsi="Arial" w:cs="Arial"/>
          <w:sz w:val="20"/>
          <w:szCs w:val="20"/>
          <w:lang w:eastAsia="en-US"/>
        </w:rPr>
        <w:t xml:space="preserve"> </w:t>
      </w:r>
      <w:r w:rsidR="007F6783">
        <w:rPr>
          <w:rFonts w:ascii="Arial" w:hAnsi="Arial" w:cs="Arial"/>
          <w:sz w:val="20"/>
          <w:szCs w:val="20"/>
          <w:lang w:eastAsia="en-US"/>
        </w:rPr>
        <w:t xml:space="preserve">povinnosť </w:t>
      </w:r>
      <w:r w:rsidRPr="00F34557">
        <w:rPr>
          <w:rFonts w:ascii="Arial" w:hAnsi="Arial" w:cs="Arial"/>
          <w:sz w:val="20"/>
          <w:szCs w:val="20"/>
          <w:lang w:eastAsia="en-US"/>
        </w:rPr>
        <w:t>podľa § 22 zákona.</w:t>
      </w:r>
    </w:p>
    <w:p w14:paraId="6DDFD7A2" w14:textId="09700DDF" w:rsidR="00513FA2" w:rsidRDefault="00513FA2"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 xml:space="preserve">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w:t>
      </w:r>
      <w:r w:rsidR="007F6783" w:rsidRPr="007F6783">
        <w:rPr>
          <w:rFonts w:ascii="Arial" w:hAnsi="Arial" w:cs="Arial"/>
          <w:sz w:val="20"/>
          <w:szCs w:val="20"/>
          <w:lang w:eastAsia="en-US"/>
        </w:rPr>
        <w:t xml:space="preserve">ukladajúce povinnosť verejného obstarávateľa </w:t>
      </w:r>
      <w:r w:rsidR="007F6783">
        <w:rPr>
          <w:rFonts w:ascii="Arial" w:hAnsi="Arial" w:cs="Arial"/>
          <w:sz w:val="20"/>
          <w:szCs w:val="20"/>
          <w:lang w:eastAsia="en-US"/>
        </w:rPr>
        <w:t>o</w:t>
      </w:r>
      <w:r w:rsidR="007F6783" w:rsidRPr="007F6783">
        <w:rPr>
          <w:rFonts w:ascii="Arial" w:hAnsi="Arial" w:cs="Arial"/>
          <w:sz w:val="20"/>
          <w:szCs w:val="20"/>
          <w:lang w:eastAsia="en-US"/>
        </w:rPr>
        <w:t xml:space="preserve">znamovať či zasielať </w:t>
      </w:r>
      <w:r w:rsidR="007F6783">
        <w:rPr>
          <w:rFonts w:ascii="Arial" w:hAnsi="Arial" w:cs="Arial"/>
          <w:sz w:val="20"/>
          <w:szCs w:val="20"/>
          <w:lang w:eastAsia="en-US"/>
        </w:rPr>
        <w:t>Ú</w:t>
      </w:r>
      <w:r w:rsidR="007F6783" w:rsidRPr="007F6783">
        <w:rPr>
          <w:rFonts w:ascii="Arial" w:hAnsi="Arial" w:cs="Arial"/>
          <w:sz w:val="20"/>
          <w:szCs w:val="20"/>
          <w:lang w:eastAsia="en-US"/>
        </w:rPr>
        <w:t>radu dokumenty a iné oznámenia, ako ani ustanovenia ukladajúce verejnému obstarávateľovi</w:t>
      </w:r>
      <w:r w:rsidR="007F6783">
        <w:rPr>
          <w:rFonts w:ascii="Arial" w:hAnsi="Arial" w:cs="Arial"/>
          <w:sz w:val="20"/>
          <w:szCs w:val="20"/>
          <w:lang w:eastAsia="en-US"/>
        </w:rPr>
        <w:t xml:space="preserve"> </w:t>
      </w:r>
      <w:r w:rsidR="007F6783" w:rsidRPr="007F6783">
        <w:rPr>
          <w:rFonts w:ascii="Arial" w:hAnsi="Arial" w:cs="Arial"/>
          <w:sz w:val="20"/>
          <w:szCs w:val="20"/>
          <w:lang w:eastAsia="en-US"/>
        </w:rPr>
        <w:t xml:space="preserve">a </w:t>
      </w:r>
      <w:r w:rsidR="007F6783">
        <w:rPr>
          <w:rFonts w:ascii="Arial" w:hAnsi="Arial" w:cs="Arial"/>
          <w:sz w:val="20"/>
          <w:szCs w:val="20"/>
          <w:lang w:eastAsia="en-US"/>
        </w:rPr>
        <w:t>Ú</w:t>
      </w:r>
      <w:r w:rsidR="007F6783" w:rsidRPr="007F6783">
        <w:rPr>
          <w:rFonts w:ascii="Arial" w:hAnsi="Arial" w:cs="Arial"/>
          <w:sz w:val="20"/>
          <w:szCs w:val="20"/>
          <w:lang w:eastAsia="en-US"/>
        </w:rPr>
        <w:t xml:space="preserve">radu zverejňovať dokumenty a iné oznámenia podľa zákona  </w:t>
      </w:r>
      <w:r w:rsidRPr="00F34557">
        <w:rPr>
          <w:rFonts w:ascii="Arial" w:hAnsi="Arial" w:cs="Arial"/>
          <w:sz w:val="20"/>
          <w:szCs w:val="20"/>
          <w:lang w:eastAsia="en-US"/>
        </w:rPr>
        <w:t>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7F8C0F27" w14:textId="77777777" w:rsidR="00ED67F9" w:rsidRDefault="00ED67F9" w:rsidP="00513FA2">
      <w:pPr>
        <w:autoSpaceDE w:val="0"/>
        <w:autoSpaceDN w:val="0"/>
        <w:jc w:val="both"/>
        <w:rPr>
          <w:rFonts w:ascii="Arial" w:hAnsi="Arial" w:cs="Arial"/>
          <w:b/>
          <w:sz w:val="20"/>
          <w:szCs w:val="20"/>
        </w:rPr>
      </w:pPr>
      <w:bookmarkStart w:id="24" w:name="_Hlk178176983"/>
    </w:p>
    <w:p w14:paraId="670A6157" w14:textId="77777777" w:rsidR="00513FA2" w:rsidRPr="00F34557" w:rsidRDefault="00513FA2" w:rsidP="00513FA2">
      <w:pPr>
        <w:autoSpaceDE w:val="0"/>
        <w:autoSpaceDN w:val="0"/>
        <w:jc w:val="both"/>
        <w:rPr>
          <w:rFonts w:ascii="Arial" w:hAnsi="Arial" w:cs="Arial"/>
          <w:sz w:val="20"/>
          <w:szCs w:val="20"/>
          <w:lang w:eastAsia="en-US"/>
        </w:rPr>
      </w:pPr>
    </w:p>
    <w:bookmarkEnd w:id="21"/>
    <w:bookmarkEnd w:id="24"/>
    <w:p w14:paraId="350465A1" w14:textId="77777777" w:rsidR="00BE7A69" w:rsidRPr="00F34557" w:rsidRDefault="00BE7A69" w:rsidP="00F34557">
      <w:pPr>
        <w:jc w:val="center"/>
        <w:rPr>
          <w:rFonts w:ascii="Arial" w:hAnsi="Arial" w:cs="Arial"/>
          <w:b/>
          <w:sz w:val="20"/>
          <w:szCs w:val="20"/>
        </w:rPr>
      </w:pPr>
      <w:r w:rsidRPr="00F34557">
        <w:rPr>
          <w:rFonts w:ascii="Arial" w:hAnsi="Arial" w:cs="Arial"/>
          <w:b/>
          <w:sz w:val="20"/>
          <w:szCs w:val="20"/>
        </w:rPr>
        <w:t>Časť VII.</w:t>
      </w:r>
    </w:p>
    <w:p w14:paraId="04BB9FA4" w14:textId="77307053" w:rsidR="00BE7A69" w:rsidRDefault="00BE7A69" w:rsidP="00F34557">
      <w:pPr>
        <w:jc w:val="center"/>
        <w:rPr>
          <w:rFonts w:ascii="Arial" w:hAnsi="Arial" w:cs="Arial"/>
          <w:b/>
          <w:sz w:val="20"/>
          <w:szCs w:val="20"/>
        </w:rPr>
      </w:pPr>
      <w:r w:rsidRPr="00F34557">
        <w:rPr>
          <w:rFonts w:ascii="Arial" w:hAnsi="Arial" w:cs="Arial"/>
          <w:b/>
          <w:sz w:val="20"/>
          <w:szCs w:val="20"/>
        </w:rPr>
        <w:t>Prijatie ponuky a uza</w:t>
      </w:r>
      <w:r w:rsidR="00EE08E7" w:rsidRPr="00F34557">
        <w:rPr>
          <w:rFonts w:ascii="Arial" w:hAnsi="Arial" w:cs="Arial"/>
          <w:b/>
          <w:sz w:val="20"/>
          <w:szCs w:val="20"/>
        </w:rPr>
        <w:t>vret</w:t>
      </w:r>
      <w:r w:rsidRPr="00F34557">
        <w:rPr>
          <w:rFonts w:ascii="Arial" w:hAnsi="Arial" w:cs="Arial"/>
          <w:b/>
          <w:sz w:val="20"/>
          <w:szCs w:val="20"/>
        </w:rPr>
        <w:t xml:space="preserve">ie </w:t>
      </w:r>
      <w:r w:rsidR="00F6158C">
        <w:rPr>
          <w:rFonts w:ascii="Arial" w:hAnsi="Arial" w:cs="Arial"/>
          <w:b/>
          <w:sz w:val="20"/>
          <w:szCs w:val="20"/>
        </w:rPr>
        <w:t>z</w:t>
      </w:r>
      <w:r w:rsidRPr="00F34557">
        <w:rPr>
          <w:rFonts w:ascii="Arial" w:hAnsi="Arial" w:cs="Arial"/>
          <w:b/>
          <w:sz w:val="20"/>
          <w:szCs w:val="20"/>
        </w:rPr>
        <w:t>mluvy</w:t>
      </w:r>
    </w:p>
    <w:p w14:paraId="5D3C561C" w14:textId="7DFA594E" w:rsidR="002A00E9" w:rsidRDefault="0051151F"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Informácia o výsledku vyhodnotenia ponúk</w:t>
      </w:r>
      <w:bookmarkStart w:id="25" w:name="_Hlk178177049"/>
    </w:p>
    <w:p w14:paraId="05E8F6F0" w14:textId="62734B2B" w:rsidR="00ED3F0E" w:rsidRPr="0051151F" w:rsidRDefault="0051151F" w:rsidP="00677E87">
      <w:pPr>
        <w:pStyle w:val="Odsekzoznamu"/>
        <w:numPr>
          <w:ilvl w:val="1"/>
          <w:numId w:val="32"/>
        </w:numPr>
        <w:jc w:val="both"/>
        <w:rPr>
          <w:rFonts w:ascii="Arial" w:hAnsi="Arial" w:cs="Arial"/>
          <w:b/>
          <w:bCs/>
          <w:sz w:val="20"/>
          <w:szCs w:val="20"/>
        </w:rPr>
      </w:pPr>
      <w:r w:rsidRPr="002D05DC">
        <w:rPr>
          <w:rFonts w:ascii="Arial" w:hAnsi="Arial" w:cs="Arial"/>
          <w:color w:val="000000" w:themeColor="text1"/>
          <w:sz w:val="20"/>
          <w:szCs w:val="20"/>
        </w:rPr>
        <w:t>Verejný obstarávateľ po vyhodnotení ponúk</w:t>
      </w:r>
      <w:r w:rsidR="00946321">
        <w:rPr>
          <w:rFonts w:ascii="Arial" w:hAnsi="Arial" w:cs="Arial"/>
          <w:color w:val="000000" w:themeColor="text1"/>
          <w:sz w:val="20"/>
          <w:szCs w:val="20"/>
        </w:rPr>
        <w:t>, po skončení postupu podľa § 55 ods. 1 zákona</w:t>
      </w:r>
      <w:r w:rsidRPr="002D05DC">
        <w:rPr>
          <w:rFonts w:ascii="Arial" w:hAnsi="Arial" w:cs="Arial"/>
          <w:color w:val="000000" w:themeColor="text1"/>
          <w:sz w:val="20"/>
          <w:szCs w:val="20"/>
        </w:rPr>
        <w:t xml:space="preserve"> a po odoslaní všetkých oznámení o vylúčení uchádzača, bezodkladne </w:t>
      </w:r>
      <w:r w:rsidR="00946321">
        <w:rPr>
          <w:rFonts w:ascii="Arial" w:hAnsi="Arial" w:cs="Arial"/>
          <w:color w:val="000000" w:themeColor="text1"/>
          <w:sz w:val="20"/>
          <w:szCs w:val="20"/>
        </w:rPr>
        <w:t xml:space="preserve">písomne </w:t>
      </w:r>
      <w:r w:rsidRPr="002D05DC">
        <w:rPr>
          <w:rFonts w:ascii="Arial" w:hAnsi="Arial" w:cs="Arial"/>
          <w:color w:val="000000" w:themeColor="text1"/>
          <w:sz w:val="20"/>
          <w:szCs w:val="20"/>
        </w:rPr>
        <w:t xml:space="preserve">oznámi všetkým </w:t>
      </w:r>
      <w:r w:rsidRPr="002D05DC">
        <w:rPr>
          <w:rFonts w:ascii="Arial" w:hAnsi="Arial" w:cs="Arial"/>
          <w:color w:val="000000" w:themeColor="text1"/>
          <w:sz w:val="20"/>
          <w:szCs w:val="20"/>
        </w:rPr>
        <w:lastRenderedPageBreak/>
        <w:t>dotknutým uchádzačom, výsledok vyhodnotenia ponúk, vrátane poradia uchádzačov a súčasne uverejní informáciu o výsledku vyhodnotenia ponúk a poradie uchádzačov</w:t>
      </w:r>
      <w:r w:rsidR="00946321">
        <w:rPr>
          <w:rFonts w:ascii="Arial" w:hAnsi="Arial" w:cs="Arial"/>
          <w:color w:val="000000" w:themeColor="text1"/>
          <w:sz w:val="20"/>
          <w:szCs w:val="20"/>
        </w:rPr>
        <w:t xml:space="preserve"> </w:t>
      </w:r>
      <w:r w:rsidRPr="002D05DC">
        <w:rPr>
          <w:rFonts w:ascii="Arial" w:hAnsi="Arial" w:cs="Arial"/>
          <w:color w:val="000000" w:themeColor="text1"/>
          <w:sz w:val="20"/>
          <w:szCs w:val="20"/>
        </w:rPr>
        <w:t>v</w:t>
      </w:r>
      <w:r w:rsidR="00946321">
        <w:rPr>
          <w:rFonts w:ascii="Arial" w:hAnsi="Arial" w:cs="Arial"/>
          <w:color w:val="000000" w:themeColor="text1"/>
          <w:sz w:val="20"/>
          <w:szCs w:val="20"/>
        </w:rPr>
        <w:t xml:space="preserve"> </w:t>
      </w:r>
      <w:r w:rsidRPr="002D05DC">
        <w:rPr>
          <w:rFonts w:ascii="Arial" w:hAnsi="Arial" w:cs="Arial"/>
          <w:color w:val="000000" w:themeColor="text1"/>
          <w:sz w:val="20"/>
          <w:szCs w:val="20"/>
        </w:rPr>
        <w:t>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oznámi, že jeho ponuku prijíma. Neúspešnému uchádzačovi oznámi, že neuspel a dôvody neprijatia jeho ponuky.</w:t>
      </w:r>
      <w:r w:rsidRPr="002D05DC">
        <w:rPr>
          <w:rFonts w:ascii="Arial" w:hAnsi="Arial" w:cs="Arial"/>
          <w:color w:val="FF0000"/>
          <w:sz w:val="20"/>
          <w:szCs w:val="20"/>
        </w:rPr>
        <w:t xml:space="preserve"> </w:t>
      </w:r>
      <w:r w:rsidRPr="002D05DC">
        <w:rPr>
          <w:rFonts w:ascii="Arial" w:hAnsi="Arial" w:cs="Arial"/>
          <w:color w:val="000000" w:themeColor="text1"/>
          <w:sz w:val="20"/>
          <w:szCs w:val="20"/>
        </w:rPr>
        <w:t>V informácii o výsledku vyhodnotenia ponúk uvedie najmä identifikáciu úspešného uchádzača, informáciu</w:t>
      </w:r>
      <w:r>
        <w:rPr>
          <w:rFonts w:ascii="Arial" w:hAnsi="Arial" w:cs="Arial"/>
          <w:color w:val="000000" w:themeColor="text1"/>
          <w:sz w:val="20"/>
          <w:szCs w:val="20"/>
        </w:rPr>
        <w:t xml:space="preserve"> </w:t>
      </w:r>
      <w:r w:rsidRPr="002D05DC">
        <w:rPr>
          <w:rFonts w:ascii="Arial" w:hAnsi="Arial" w:cs="Arial"/>
          <w:color w:val="000000" w:themeColor="text1"/>
          <w:sz w:val="20"/>
          <w:szCs w:val="20"/>
        </w:rPr>
        <w:t>o charakteristikách a výhodách prijatej ponuky, výsledok vyhodnotenia splnenia podmienok účasti u úspešného uchádzača</w:t>
      </w:r>
      <w:r w:rsidR="00946321">
        <w:rPr>
          <w:rFonts w:ascii="Arial" w:hAnsi="Arial" w:cs="Arial"/>
          <w:color w:val="000000" w:themeColor="text1"/>
          <w:sz w:val="20"/>
          <w:szCs w:val="20"/>
        </w:rPr>
        <w:t>,</w:t>
      </w:r>
      <w:r w:rsidRPr="002D05DC">
        <w:rPr>
          <w:rFonts w:ascii="Arial" w:hAnsi="Arial" w:cs="Arial"/>
          <w:color w:val="000000" w:themeColor="text1"/>
          <w:sz w:val="20"/>
          <w:szCs w:val="20"/>
        </w:rPr>
        <w:t xml:space="preserve"> ktorý obsahuje informácie preukazujúce splnenie podmienok účasti týkajúcich sa finančného a ekonomického postavenia a technickej spôsobilosti alebo odbornej spôsobilosti vrátane identifikácie osoby poskytujúcej finančné zdroje podľa § 33 ods. 2 </w:t>
      </w:r>
      <w:r>
        <w:rPr>
          <w:rFonts w:ascii="Arial" w:hAnsi="Arial" w:cs="Arial"/>
          <w:color w:val="000000" w:themeColor="text1"/>
          <w:sz w:val="20"/>
          <w:szCs w:val="20"/>
        </w:rPr>
        <w:t xml:space="preserve">zákona </w:t>
      </w:r>
      <w:r w:rsidRPr="002D05DC">
        <w:rPr>
          <w:rFonts w:ascii="Arial" w:hAnsi="Arial" w:cs="Arial"/>
          <w:color w:val="000000" w:themeColor="text1"/>
          <w:sz w:val="20"/>
          <w:szCs w:val="20"/>
        </w:rPr>
        <w:t>a osoby poskytujúcej technické a odborné kapacity podľa § 34 ods. 3 zákona a lehotu, v ktorej môže byť doručená námietka.</w:t>
      </w:r>
    </w:p>
    <w:p w14:paraId="0B224D0C" w14:textId="77777777" w:rsidR="0051151F" w:rsidRPr="0051151F" w:rsidRDefault="0051151F" w:rsidP="0051151F">
      <w:pPr>
        <w:pStyle w:val="Odsekzoznamu"/>
        <w:ind w:left="792"/>
        <w:jc w:val="both"/>
        <w:rPr>
          <w:rFonts w:ascii="Arial" w:hAnsi="Arial" w:cs="Arial"/>
          <w:b/>
          <w:bCs/>
          <w:sz w:val="20"/>
          <w:szCs w:val="20"/>
        </w:rPr>
      </w:pPr>
    </w:p>
    <w:bookmarkEnd w:id="25"/>
    <w:p w14:paraId="4D60B6EA" w14:textId="77777777" w:rsidR="0051151F" w:rsidRDefault="0051151F"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 xml:space="preserve">Uzavretie </w:t>
      </w:r>
      <w:r>
        <w:rPr>
          <w:rFonts w:ascii="Arial" w:hAnsi="Arial" w:cs="Arial"/>
          <w:b/>
          <w:bCs/>
          <w:sz w:val="20"/>
          <w:szCs w:val="20"/>
        </w:rPr>
        <w:t>z</w:t>
      </w:r>
      <w:r w:rsidRPr="00F34557">
        <w:rPr>
          <w:rFonts w:ascii="Arial" w:hAnsi="Arial" w:cs="Arial"/>
          <w:b/>
          <w:bCs/>
          <w:sz w:val="20"/>
          <w:szCs w:val="20"/>
        </w:rPr>
        <w:t>mluvy</w:t>
      </w:r>
    </w:p>
    <w:p w14:paraId="4A188A4A" w14:textId="3DBE478C"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Uzavretá </w:t>
      </w:r>
      <w:r>
        <w:rPr>
          <w:rFonts w:ascii="Arial" w:hAnsi="Arial" w:cs="Arial"/>
          <w:sz w:val="20"/>
          <w:szCs w:val="20"/>
          <w:lang w:eastAsia="en-US"/>
        </w:rPr>
        <w:t>z</w:t>
      </w:r>
      <w:r w:rsidRPr="00F34557">
        <w:rPr>
          <w:rFonts w:ascii="Arial" w:hAnsi="Arial" w:cs="Arial"/>
          <w:sz w:val="20"/>
          <w:szCs w:val="20"/>
          <w:lang w:eastAsia="en-US"/>
        </w:rPr>
        <w:t>mluva nesmie byť v rozpore s týmito SP a s ponukou predloženou úspešným uchádzačom.</w:t>
      </w:r>
    </w:p>
    <w:p w14:paraId="673F2447" w14:textId="1784B627" w:rsidR="0051151F" w:rsidRPr="0051151F" w:rsidRDefault="0051151F" w:rsidP="00677E87">
      <w:pPr>
        <w:pStyle w:val="Odsekzoznamu"/>
        <w:numPr>
          <w:ilvl w:val="1"/>
          <w:numId w:val="32"/>
        </w:numPr>
        <w:jc w:val="both"/>
        <w:rPr>
          <w:rFonts w:ascii="Arial" w:hAnsi="Arial" w:cs="Arial"/>
          <w:b/>
          <w:bCs/>
          <w:sz w:val="20"/>
          <w:szCs w:val="20"/>
        </w:rPr>
      </w:pPr>
      <w:r w:rsidRPr="00ED67F9">
        <w:rPr>
          <w:rFonts w:ascii="Arial" w:hAnsi="Arial" w:cs="Arial"/>
          <w:sz w:val="20"/>
          <w:szCs w:val="20"/>
          <w:lang w:eastAsia="en-US"/>
        </w:rPr>
        <w:t xml:space="preserve">Verejný obstarávateľ nesmie uzavrieť </w:t>
      </w:r>
      <w:r>
        <w:rPr>
          <w:rFonts w:ascii="Arial" w:hAnsi="Arial" w:cs="Arial"/>
          <w:sz w:val="20"/>
          <w:szCs w:val="20"/>
          <w:lang w:eastAsia="en-US"/>
        </w:rPr>
        <w:t>zmluvu</w:t>
      </w:r>
      <w:r w:rsidRPr="00ED67F9">
        <w:rPr>
          <w:rFonts w:ascii="Arial" w:hAnsi="Arial" w:cs="Arial"/>
          <w:sz w:val="20"/>
          <w:szCs w:val="20"/>
          <w:lang w:eastAsia="en-US"/>
        </w:rPr>
        <w:t xml:space="preserve"> s uchádzačom, ktorý má povinnosť zapisovať sa do registra partnerov verejného sektora</w:t>
      </w:r>
      <w:r w:rsidRPr="00ED67F9">
        <w:rPr>
          <w:rFonts w:ascii="Arial" w:hAnsi="Arial" w:cs="Arial"/>
          <w:sz w:val="20"/>
          <w:szCs w:val="20"/>
          <w:vertAlign w:val="superscript"/>
          <w:lang w:eastAsia="en-US"/>
        </w:rPr>
        <w:footnoteReference w:id="1"/>
      </w:r>
      <w:r w:rsidRPr="00ED67F9">
        <w:rPr>
          <w:rFonts w:ascii="Arial" w:hAnsi="Arial" w:cs="Arial"/>
          <w:sz w:val="20"/>
          <w:szCs w:val="20"/>
          <w:lang w:eastAsia="en-US"/>
        </w:rPr>
        <w:t> podľa zákona č. 315/2016 Z. z. o registri partnerov verejného sektora a o zmene a doplnení niektorých zákonov v znení neskorších predpisov (ďalej len „register partnerov verejného sektora“) a nie je zapísaný v registri partnerov verejného sektora</w:t>
      </w:r>
      <w:r w:rsidRPr="00ED67F9">
        <w:rPr>
          <w:rFonts w:ascii="Arial" w:hAnsi="Arial" w:cs="Arial"/>
          <w:sz w:val="20"/>
          <w:szCs w:val="20"/>
          <w:vertAlign w:val="superscript"/>
          <w:lang w:eastAsia="en-US"/>
        </w:rPr>
        <w:footnoteReference w:id="2"/>
      </w:r>
      <w:r w:rsidRPr="00ED67F9">
        <w:rPr>
          <w:rFonts w:ascii="Arial" w:hAnsi="Arial" w:cs="Arial"/>
          <w:sz w:val="20"/>
          <w:szCs w:val="20"/>
          <w:lang w:eastAsia="en-US"/>
        </w:rPr>
        <w:t> </w:t>
      </w:r>
      <w:r w:rsidRPr="006A77D4">
        <w:rPr>
          <w:rFonts w:ascii="Arial" w:hAnsi="Arial" w:cs="Arial"/>
          <w:sz w:val="20"/>
          <w:szCs w:val="20"/>
          <w:lang w:eastAsia="en-US"/>
        </w:rPr>
        <w:t>alebo uchádzačom, ktorého subdodávateľ a subdodávateľ podľa osobitného predpisu</w:t>
      </w:r>
      <w:hyperlink r:id="rId19" w:anchor="f4439932" w:history="1">
        <w:r w:rsidRPr="006A77D4">
          <w:rPr>
            <w:rStyle w:val="Hypertextovprepojenie"/>
            <w:rFonts w:ascii="Arial" w:hAnsi="Arial" w:cs="Arial"/>
            <w:bCs/>
            <w:sz w:val="20"/>
            <w:szCs w:val="20"/>
            <w:vertAlign w:val="superscript"/>
            <w:lang w:eastAsia="en-US"/>
          </w:rPr>
          <w:t>1</w:t>
        </w:r>
      </w:hyperlink>
      <w:r w:rsidRPr="006A77D4">
        <w:rPr>
          <w:rFonts w:ascii="Arial" w:hAnsi="Arial" w:cs="Arial"/>
          <w:sz w:val="20"/>
          <w:szCs w:val="20"/>
          <w:vertAlign w:val="superscript"/>
          <w:lang w:eastAsia="en-US"/>
        </w:rPr>
        <w:t xml:space="preserve"> </w:t>
      </w:r>
      <w:r w:rsidRPr="006A77D4">
        <w:rPr>
          <w:rFonts w:ascii="Arial" w:hAnsi="Arial" w:cs="Arial"/>
          <w:sz w:val="20"/>
          <w:szCs w:val="20"/>
          <w:lang w:eastAsia="en-US"/>
        </w:rPr>
        <w:t>majú povinnosť zapisovať sa do registra partnerov verejného sektora</w:t>
      </w:r>
      <w:hyperlink r:id="rId20" w:anchor="f4439932" w:history="1">
        <w:r w:rsidRPr="006A77D4">
          <w:rPr>
            <w:rStyle w:val="Hypertextovprepojenie"/>
            <w:rFonts w:ascii="Arial" w:hAnsi="Arial" w:cs="Arial"/>
            <w:bCs/>
            <w:sz w:val="20"/>
            <w:szCs w:val="20"/>
            <w:vertAlign w:val="superscript"/>
            <w:lang w:eastAsia="en-US"/>
          </w:rPr>
          <w:t>1</w:t>
        </w:r>
      </w:hyperlink>
      <w:r w:rsidRPr="006A77D4">
        <w:rPr>
          <w:rFonts w:ascii="Arial" w:hAnsi="Arial" w:cs="Arial"/>
          <w:sz w:val="20"/>
          <w:szCs w:val="20"/>
          <w:lang w:eastAsia="en-US"/>
        </w:rPr>
        <w:t xml:space="preserve"> a nie je zapísaný v registri partnerov verejného sektora </w:t>
      </w:r>
      <w:hyperlink r:id="rId21" w:anchor="f4439933" w:history="1">
        <w:r w:rsidRPr="006A77D4">
          <w:rPr>
            <w:rStyle w:val="Hypertextovprepojenie"/>
            <w:rFonts w:ascii="Arial" w:hAnsi="Arial" w:cs="Arial"/>
            <w:bCs/>
            <w:sz w:val="20"/>
            <w:szCs w:val="20"/>
            <w:vertAlign w:val="superscript"/>
            <w:lang w:eastAsia="en-US"/>
          </w:rPr>
          <w:t>2</w:t>
        </w:r>
      </w:hyperlink>
      <w:r w:rsidRPr="006A77D4">
        <w:rPr>
          <w:rFonts w:ascii="Arial" w:hAnsi="Arial" w:cs="Arial"/>
          <w:sz w:val="20"/>
          <w:szCs w:val="20"/>
          <w:lang w:eastAsia="en-US"/>
        </w:rPr>
        <w:t>, alebo uchádzačom, ktorý má povinnosť zapisovať sa do registra partnerov verejného sektora a ktorého konečným užívateľom výhod zapísaným v registri partnerov verejného sektora je osoba podľa § 11 ods. 1 písm. c) zákona alebo uchádzačom, ktorého subdodávateľ a subdodávateľ podľa osobitného predpisu, ktorí majú povinnosť zapisovať sa do registra partnerov</w:t>
      </w:r>
      <w:r w:rsidRPr="00ED67F9">
        <w:rPr>
          <w:rFonts w:ascii="Arial" w:hAnsi="Arial" w:cs="Arial"/>
          <w:sz w:val="20"/>
          <w:szCs w:val="20"/>
          <w:lang w:eastAsia="en-US"/>
        </w:rPr>
        <w:t xml:space="preserve"> verejného sektora majú v registri partnerov verejného sektora zapísaného konečného užívateľa výhod, ktorým je osoba podľa § 11 ods. 1 písm. c) </w:t>
      </w:r>
      <w:r>
        <w:rPr>
          <w:rFonts w:ascii="Arial" w:hAnsi="Arial" w:cs="Arial"/>
          <w:sz w:val="20"/>
          <w:szCs w:val="20"/>
          <w:lang w:eastAsia="en-US"/>
        </w:rPr>
        <w:t>z</w:t>
      </w:r>
      <w:r w:rsidRPr="00ED67F9">
        <w:rPr>
          <w:rFonts w:ascii="Arial" w:hAnsi="Arial" w:cs="Arial"/>
          <w:sz w:val="20"/>
          <w:szCs w:val="20"/>
          <w:lang w:eastAsia="en-US"/>
        </w:rPr>
        <w:t>ákona.</w:t>
      </w:r>
    </w:p>
    <w:p w14:paraId="4392178C" w14:textId="4BA7A159"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Zmluva s úspešným uchádzačom, ktorého ponuka bola prijatá, bude uzavretá najskôr jedenásty</w:t>
      </w:r>
      <w:r w:rsidR="000D42F0">
        <w:rPr>
          <w:rFonts w:ascii="Arial" w:hAnsi="Arial" w:cs="Arial"/>
          <w:sz w:val="20"/>
          <w:szCs w:val="20"/>
          <w:lang w:eastAsia="en-US"/>
        </w:rPr>
        <w:t xml:space="preserve"> </w:t>
      </w:r>
      <w:r w:rsidRPr="00F34557">
        <w:rPr>
          <w:rFonts w:ascii="Arial" w:hAnsi="Arial" w:cs="Arial"/>
          <w:sz w:val="20"/>
          <w:szCs w:val="20"/>
          <w:lang w:eastAsia="en-US"/>
        </w:rPr>
        <w:t>deň odo dňa odoslania informácie o výsledku vyhodnotenia ponúk podľa § 55 zákona, ak nebudú uplatnené revízne postupy, pri dodržaní postupu stanoveného v ustanovení § 56 zákona.</w:t>
      </w:r>
    </w:p>
    <w:p w14:paraId="3ED11966" w14:textId="3F939282" w:rsidR="0051151F" w:rsidRPr="00F34557" w:rsidRDefault="0051151F" w:rsidP="00677E87">
      <w:pPr>
        <w:numPr>
          <w:ilvl w:val="1"/>
          <w:numId w:val="32"/>
        </w:numPr>
        <w:autoSpaceDE w:val="0"/>
        <w:autoSpaceDN w:val="0"/>
        <w:jc w:val="both"/>
        <w:rPr>
          <w:rFonts w:ascii="Arial" w:hAnsi="Arial" w:cs="Arial"/>
          <w:color w:val="000000" w:themeColor="text1"/>
          <w:sz w:val="20"/>
          <w:szCs w:val="20"/>
          <w:lang w:eastAsia="en-US"/>
        </w:rPr>
      </w:pPr>
      <w:r w:rsidRPr="00F34557">
        <w:rPr>
          <w:rFonts w:ascii="Arial" w:hAnsi="Arial" w:cs="Arial"/>
          <w:color w:val="000000" w:themeColor="text1"/>
          <w:sz w:val="20"/>
          <w:szCs w:val="20"/>
          <w:lang w:eastAsia="en-US"/>
        </w:rPr>
        <w:t xml:space="preserve">Úspešný uchádzač </w:t>
      </w:r>
      <w:r>
        <w:rPr>
          <w:rFonts w:ascii="Arial" w:hAnsi="Arial" w:cs="Arial"/>
          <w:color w:val="000000" w:themeColor="text1"/>
          <w:sz w:val="20"/>
          <w:szCs w:val="20"/>
          <w:lang w:eastAsia="en-US"/>
        </w:rPr>
        <w:t>je</w:t>
      </w:r>
      <w:r w:rsidRPr="00F34557">
        <w:rPr>
          <w:rFonts w:ascii="Arial" w:hAnsi="Arial" w:cs="Arial"/>
          <w:color w:val="000000" w:themeColor="text1"/>
          <w:sz w:val="20"/>
          <w:szCs w:val="20"/>
          <w:lang w:eastAsia="en-US"/>
        </w:rPr>
        <w:t xml:space="preserve"> povinn</w:t>
      </w:r>
      <w:r>
        <w:rPr>
          <w:rFonts w:ascii="Arial" w:hAnsi="Arial" w:cs="Arial"/>
          <w:color w:val="000000" w:themeColor="text1"/>
          <w:sz w:val="20"/>
          <w:szCs w:val="20"/>
          <w:lang w:eastAsia="en-US"/>
        </w:rPr>
        <w:t>ý</w:t>
      </w:r>
      <w:r w:rsidRPr="00F34557">
        <w:rPr>
          <w:rFonts w:ascii="Arial" w:hAnsi="Arial" w:cs="Arial"/>
          <w:color w:val="000000" w:themeColor="text1"/>
          <w:sz w:val="20"/>
          <w:szCs w:val="20"/>
          <w:lang w:eastAsia="en-US"/>
        </w:rPr>
        <w:t xml:space="preserve"> poskytnúť verejnému obstarávateľovi riadnu súčinnosť potrebnú na </w:t>
      </w:r>
      <w:r w:rsidRPr="00F34557">
        <w:rPr>
          <w:rFonts w:ascii="Arial" w:hAnsi="Arial" w:cs="Arial"/>
          <w:sz w:val="20"/>
          <w:szCs w:val="20"/>
          <w:lang w:eastAsia="en-US"/>
        </w:rPr>
        <w:t xml:space="preserve">uzavretie </w:t>
      </w:r>
      <w:r>
        <w:rPr>
          <w:rFonts w:ascii="Arial" w:hAnsi="Arial" w:cs="Arial"/>
          <w:sz w:val="20"/>
          <w:szCs w:val="20"/>
          <w:lang w:eastAsia="en-US"/>
        </w:rPr>
        <w:t>z</w:t>
      </w:r>
      <w:r w:rsidRPr="00F34557">
        <w:rPr>
          <w:rFonts w:ascii="Arial" w:hAnsi="Arial" w:cs="Arial"/>
          <w:sz w:val="20"/>
          <w:szCs w:val="20"/>
          <w:lang w:eastAsia="en-US"/>
        </w:rPr>
        <w:t xml:space="preserve">mluvy tak, aby mohla byť uzavretá do 10 pracovných dní odo dňa uplynutia lehoty podľa § 56 ods. </w:t>
      </w:r>
      <w:r>
        <w:rPr>
          <w:rFonts w:ascii="Arial" w:hAnsi="Arial" w:cs="Arial"/>
          <w:sz w:val="20"/>
          <w:szCs w:val="20"/>
          <w:lang w:eastAsia="en-US"/>
        </w:rPr>
        <w:t>2</w:t>
      </w:r>
      <w:r w:rsidRPr="00F34557">
        <w:rPr>
          <w:rFonts w:ascii="Arial" w:hAnsi="Arial" w:cs="Arial"/>
          <w:sz w:val="20"/>
          <w:szCs w:val="20"/>
          <w:lang w:eastAsia="en-US"/>
        </w:rPr>
        <w:t xml:space="preserve"> a</w:t>
      </w:r>
      <w:r>
        <w:rPr>
          <w:rFonts w:ascii="Arial" w:hAnsi="Arial" w:cs="Arial"/>
          <w:sz w:val="20"/>
          <w:szCs w:val="20"/>
          <w:lang w:eastAsia="en-US"/>
        </w:rPr>
        <w:t>ž 4</w:t>
      </w:r>
      <w:r w:rsidRPr="00F34557">
        <w:rPr>
          <w:rFonts w:ascii="Arial" w:hAnsi="Arial" w:cs="Arial"/>
          <w:sz w:val="20"/>
          <w:szCs w:val="20"/>
          <w:lang w:eastAsia="en-US"/>
        </w:rPr>
        <w:t xml:space="preserve"> zákona, ak bol na jej uzavretie písomne vyzvan</w:t>
      </w:r>
      <w:r>
        <w:rPr>
          <w:rFonts w:ascii="Arial" w:hAnsi="Arial" w:cs="Arial"/>
          <w:sz w:val="20"/>
          <w:szCs w:val="20"/>
          <w:lang w:eastAsia="en-US"/>
        </w:rPr>
        <w:t xml:space="preserve">ý </w:t>
      </w:r>
      <w:r w:rsidRPr="00F34557">
        <w:rPr>
          <w:rFonts w:ascii="Arial" w:hAnsi="Arial" w:cs="Arial"/>
          <w:sz w:val="20"/>
          <w:szCs w:val="20"/>
          <w:lang w:eastAsia="en-US"/>
        </w:rPr>
        <w:t>prostredníctvom komunikačného rozhrania  JOSEPHINE. Úspešný uchádzač,</w:t>
      </w:r>
      <w:r>
        <w:rPr>
          <w:rFonts w:ascii="Arial" w:hAnsi="Arial" w:cs="Arial"/>
          <w:sz w:val="20"/>
          <w:szCs w:val="20"/>
          <w:lang w:eastAsia="en-US"/>
        </w:rPr>
        <w:t xml:space="preserve"> </w:t>
      </w:r>
      <w:r w:rsidRPr="00F34557">
        <w:rPr>
          <w:rFonts w:ascii="Arial" w:hAnsi="Arial" w:cs="Arial"/>
          <w:sz w:val="20"/>
          <w:szCs w:val="20"/>
          <w:lang w:eastAsia="en-US"/>
        </w:rPr>
        <w:t>ktor</w:t>
      </w:r>
      <w:r>
        <w:rPr>
          <w:rFonts w:ascii="Arial" w:hAnsi="Arial" w:cs="Arial"/>
          <w:sz w:val="20"/>
          <w:szCs w:val="20"/>
          <w:lang w:eastAsia="en-US"/>
        </w:rPr>
        <w:t xml:space="preserve">ý </w:t>
      </w:r>
      <w:r w:rsidRPr="00F34557">
        <w:rPr>
          <w:rFonts w:ascii="Arial" w:hAnsi="Arial" w:cs="Arial"/>
          <w:sz w:val="20"/>
          <w:szCs w:val="20"/>
          <w:lang w:eastAsia="en-US"/>
        </w:rPr>
        <w:t>m</w:t>
      </w:r>
      <w:r>
        <w:rPr>
          <w:rFonts w:ascii="Arial" w:hAnsi="Arial" w:cs="Arial"/>
          <w:sz w:val="20"/>
          <w:szCs w:val="20"/>
          <w:lang w:eastAsia="en-US"/>
        </w:rPr>
        <w:t>á</w:t>
      </w:r>
      <w:r w:rsidRPr="00F34557">
        <w:rPr>
          <w:rFonts w:ascii="Arial" w:hAnsi="Arial" w:cs="Arial"/>
          <w:sz w:val="20"/>
          <w:szCs w:val="20"/>
          <w:lang w:eastAsia="en-US"/>
        </w:rPr>
        <w:t xml:space="preserve"> povinnosť zapisovať sa do registra partnerov verejného sektora</w:t>
      </w:r>
      <w:r>
        <w:rPr>
          <w:rFonts w:ascii="Arial" w:hAnsi="Arial" w:cs="Arial"/>
          <w:sz w:val="20"/>
          <w:szCs w:val="20"/>
          <w:shd w:val="clear" w:color="auto" w:fill="FFFFFF"/>
          <w:vertAlign w:val="superscript"/>
          <w:lang w:eastAsia="en-US"/>
        </w:rPr>
        <w:t>1</w:t>
      </w:r>
      <w:r>
        <w:rPr>
          <w:rFonts w:ascii="Arial" w:hAnsi="Arial" w:cs="Arial"/>
          <w:sz w:val="20"/>
          <w:szCs w:val="20"/>
          <w:lang w:eastAsia="en-US"/>
        </w:rPr>
        <w:t xml:space="preserve"> </w:t>
      </w:r>
      <w:r w:rsidRPr="00F34557">
        <w:rPr>
          <w:rFonts w:ascii="Arial" w:hAnsi="Arial" w:cs="Arial"/>
          <w:sz w:val="20"/>
          <w:szCs w:val="20"/>
          <w:lang w:eastAsia="en-US"/>
        </w:rPr>
        <w:t xml:space="preserve">alebo </w:t>
      </w:r>
      <w:r>
        <w:rPr>
          <w:rFonts w:ascii="Arial" w:hAnsi="Arial" w:cs="Arial"/>
          <w:sz w:val="20"/>
          <w:szCs w:val="20"/>
          <w:lang w:eastAsia="en-US"/>
        </w:rPr>
        <w:t>jeho</w:t>
      </w:r>
      <w:r w:rsidRPr="00F34557">
        <w:rPr>
          <w:rFonts w:ascii="Arial" w:hAnsi="Arial" w:cs="Arial"/>
          <w:sz w:val="20"/>
          <w:szCs w:val="20"/>
          <w:lang w:eastAsia="en-US"/>
        </w:rPr>
        <w:t xml:space="preserve"> subdodávatelia, ktorí majú povinnosť zapisovať sa do registra partnerov verejného sektora sú povinní na účely poskytnutia riadnej súčinnosti potrebnej na uzavretie </w:t>
      </w:r>
      <w:r>
        <w:rPr>
          <w:rFonts w:ascii="Arial" w:hAnsi="Arial" w:cs="Arial"/>
          <w:sz w:val="20"/>
          <w:szCs w:val="20"/>
          <w:lang w:eastAsia="en-US"/>
        </w:rPr>
        <w:t>z</w:t>
      </w:r>
      <w:r w:rsidRPr="00F34557">
        <w:rPr>
          <w:rFonts w:ascii="Arial" w:hAnsi="Arial" w:cs="Arial"/>
          <w:sz w:val="20"/>
          <w:szCs w:val="20"/>
          <w:lang w:eastAsia="en-US"/>
        </w:rPr>
        <w:t xml:space="preserve">mluvy mať v registri partnerov </w:t>
      </w:r>
      <w:r w:rsidRPr="00F34557">
        <w:rPr>
          <w:rFonts w:ascii="Arial" w:hAnsi="Arial" w:cs="Arial"/>
          <w:color w:val="000000" w:themeColor="text1"/>
          <w:sz w:val="20"/>
          <w:szCs w:val="20"/>
          <w:lang w:eastAsia="en-US"/>
        </w:rPr>
        <w:t xml:space="preserve">verejného sektora zapísaných konečných užívateľov výhod. </w:t>
      </w:r>
    </w:p>
    <w:p w14:paraId="3DE5C114" w14:textId="01C73468"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Ak úspešný uchádzač odmietn</w:t>
      </w:r>
      <w:r>
        <w:rPr>
          <w:rFonts w:ascii="Arial" w:hAnsi="Arial" w:cs="Arial"/>
          <w:color w:val="000000" w:themeColor="text1"/>
          <w:sz w:val="20"/>
          <w:szCs w:val="20"/>
          <w:lang w:eastAsia="en-US"/>
        </w:rPr>
        <w:t>e</w:t>
      </w:r>
      <w:r w:rsidRPr="00F34557">
        <w:rPr>
          <w:rFonts w:ascii="Arial" w:hAnsi="Arial" w:cs="Arial"/>
          <w:color w:val="000000" w:themeColor="text1"/>
          <w:sz w:val="20"/>
          <w:szCs w:val="20"/>
          <w:lang w:eastAsia="en-US"/>
        </w:rPr>
        <w:t xml:space="preserve"> </w:t>
      </w:r>
      <w:r w:rsidRPr="00F34557">
        <w:rPr>
          <w:rFonts w:ascii="Arial" w:hAnsi="Arial" w:cs="Arial"/>
          <w:sz w:val="20"/>
          <w:szCs w:val="20"/>
          <w:lang w:eastAsia="en-US"/>
        </w:rPr>
        <w:t xml:space="preserve">uzavrieť </w:t>
      </w:r>
      <w:r>
        <w:rPr>
          <w:rFonts w:ascii="Arial" w:hAnsi="Arial" w:cs="Arial"/>
          <w:sz w:val="20"/>
          <w:szCs w:val="20"/>
          <w:lang w:eastAsia="en-US"/>
        </w:rPr>
        <w:t>z</w:t>
      </w:r>
      <w:r w:rsidRPr="00F34557">
        <w:rPr>
          <w:rFonts w:ascii="Arial" w:hAnsi="Arial" w:cs="Arial"/>
          <w:sz w:val="20"/>
          <w:szCs w:val="20"/>
          <w:lang w:eastAsia="en-US"/>
        </w:rPr>
        <w:t xml:space="preserve">mluvu alebo nie sú splnené povinnosti podľa bodu </w:t>
      </w:r>
      <w:r w:rsidRPr="00BA579A">
        <w:rPr>
          <w:rFonts w:ascii="Arial" w:hAnsi="Arial" w:cs="Arial"/>
          <w:sz w:val="20"/>
          <w:szCs w:val="20"/>
          <w:lang w:eastAsia="en-US"/>
        </w:rPr>
        <w:t>3</w:t>
      </w:r>
      <w:r w:rsidR="000D42F0" w:rsidRPr="00BA579A">
        <w:rPr>
          <w:rFonts w:ascii="Arial" w:hAnsi="Arial" w:cs="Arial"/>
          <w:sz w:val="20"/>
          <w:szCs w:val="20"/>
          <w:lang w:eastAsia="en-US"/>
        </w:rPr>
        <w:t>4</w:t>
      </w:r>
      <w:r w:rsidRPr="00BA579A">
        <w:rPr>
          <w:rFonts w:ascii="Arial" w:hAnsi="Arial" w:cs="Arial"/>
          <w:sz w:val="20"/>
          <w:szCs w:val="20"/>
          <w:lang w:eastAsia="en-US"/>
        </w:rPr>
        <w:t>.4</w:t>
      </w:r>
      <w:r w:rsidR="00E8055F" w:rsidRPr="00BA579A">
        <w:rPr>
          <w:rFonts w:ascii="Arial" w:hAnsi="Arial" w:cs="Arial"/>
          <w:sz w:val="20"/>
          <w:szCs w:val="20"/>
          <w:lang w:eastAsia="en-US"/>
        </w:rPr>
        <w:t>.</w:t>
      </w:r>
      <w:r w:rsidRPr="00BA579A">
        <w:rPr>
          <w:rFonts w:ascii="Arial" w:hAnsi="Arial" w:cs="Arial"/>
          <w:sz w:val="20"/>
          <w:szCs w:val="20"/>
          <w:lang w:eastAsia="en-US"/>
        </w:rPr>
        <w:t xml:space="preserve"> Časť A.1 Zväzok 1 týchto SP, verejný</w:t>
      </w:r>
      <w:r w:rsidRPr="00F34557">
        <w:rPr>
          <w:rFonts w:ascii="Arial" w:hAnsi="Arial" w:cs="Arial"/>
          <w:sz w:val="20"/>
          <w:szCs w:val="20"/>
          <w:lang w:eastAsia="en-US"/>
        </w:rPr>
        <w:t xml:space="preserve"> obstarávateľ môže uzavrieť </w:t>
      </w:r>
      <w:r>
        <w:rPr>
          <w:rFonts w:ascii="Arial" w:hAnsi="Arial" w:cs="Arial"/>
          <w:sz w:val="20"/>
          <w:szCs w:val="20"/>
          <w:lang w:eastAsia="en-US"/>
        </w:rPr>
        <w:t>z</w:t>
      </w:r>
      <w:r w:rsidRPr="00F34557">
        <w:rPr>
          <w:rFonts w:ascii="Arial" w:hAnsi="Arial" w:cs="Arial"/>
          <w:sz w:val="20"/>
          <w:szCs w:val="20"/>
          <w:lang w:eastAsia="en-US"/>
        </w:rPr>
        <w:t>mluvu s uchádzačom, ktor</w:t>
      </w:r>
      <w:r>
        <w:rPr>
          <w:rFonts w:ascii="Arial" w:hAnsi="Arial" w:cs="Arial"/>
          <w:sz w:val="20"/>
          <w:szCs w:val="20"/>
          <w:lang w:eastAsia="en-US"/>
        </w:rPr>
        <w:t>ý</w:t>
      </w:r>
      <w:r w:rsidRPr="00F34557">
        <w:rPr>
          <w:rFonts w:ascii="Arial" w:hAnsi="Arial" w:cs="Arial"/>
          <w:sz w:val="20"/>
          <w:szCs w:val="20"/>
          <w:lang w:eastAsia="en-US"/>
        </w:rPr>
        <w:t xml:space="preserve"> </w:t>
      </w:r>
      <w:r w:rsidRPr="00F34557">
        <w:rPr>
          <w:rFonts w:ascii="Arial" w:hAnsi="Arial" w:cs="Arial"/>
          <w:color w:val="000000" w:themeColor="text1"/>
          <w:sz w:val="20"/>
          <w:szCs w:val="20"/>
          <w:lang w:eastAsia="en-US"/>
        </w:rPr>
        <w:t>sa umiestnil na nasledujúcom mieste</w:t>
      </w:r>
      <w:r>
        <w:rPr>
          <w:rFonts w:ascii="Arial" w:hAnsi="Arial" w:cs="Arial"/>
          <w:color w:val="000000" w:themeColor="text1"/>
          <w:sz w:val="20"/>
          <w:szCs w:val="20"/>
          <w:lang w:eastAsia="en-US"/>
        </w:rPr>
        <w:t xml:space="preserve"> v poradí.</w:t>
      </w:r>
    </w:p>
    <w:p w14:paraId="723801B0" w14:textId="52322D42"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Uchádza</w:t>
      </w:r>
      <w:r>
        <w:rPr>
          <w:rFonts w:ascii="Arial" w:hAnsi="Arial" w:cs="Arial"/>
          <w:color w:val="000000" w:themeColor="text1"/>
          <w:sz w:val="20"/>
          <w:szCs w:val="20"/>
          <w:lang w:eastAsia="en-US"/>
        </w:rPr>
        <w:t>č</w:t>
      </w:r>
      <w:r w:rsidRPr="00F34557">
        <w:rPr>
          <w:rFonts w:ascii="Arial" w:hAnsi="Arial" w:cs="Arial"/>
          <w:color w:val="000000" w:themeColor="text1"/>
          <w:sz w:val="20"/>
          <w:szCs w:val="20"/>
          <w:lang w:eastAsia="en-US"/>
        </w:rPr>
        <w:t>, kto</w:t>
      </w:r>
      <w:r>
        <w:rPr>
          <w:rFonts w:ascii="Arial" w:hAnsi="Arial" w:cs="Arial"/>
          <w:color w:val="000000" w:themeColor="text1"/>
          <w:sz w:val="20"/>
          <w:szCs w:val="20"/>
          <w:lang w:eastAsia="en-US"/>
        </w:rPr>
        <w:t>rý</w:t>
      </w:r>
      <w:r w:rsidRPr="00F34557">
        <w:rPr>
          <w:rFonts w:ascii="Arial" w:hAnsi="Arial" w:cs="Arial"/>
          <w:color w:val="000000" w:themeColor="text1"/>
          <w:sz w:val="20"/>
          <w:szCs w:val="20"/>
          <w:lang w:eastAsia="en-US"/>
        </w:rPr>
        <w:t xml:space="preserve"> sa umiestnil na nasledujúcom mieste v poradí </w:t>
      </w:r>
      <w:r>
        <w:rPr>
          <w:rFonts w:ascii="Arial" w:hAnsi="Arial" w:cs="Arial"/>
          <w:color w:val="000000" w:themeColor="text1"/>
          <w:sz w:val="20"/>
          <w:szCs w:val="20"/>
          <w:lang w:eastAsia="en-US"/>
        </w:rPr>
        <w:t>je</w:t>
      </w:r>
      <w:r w:rsidRPr="00F34557">
        <w:rPr>
          <w:rFonts w:ascii="Arial" w:hAnsi="Arial" w:cs="Arial"/>
          <w:color w:val="000000" w:themeColor="text1"/>
          <w:sz w:val="20"/>
          <w:szCs w:val="20"/>
          <w:lang w:eastAsia="en-US"/>
        </w:rPr>
        <w:t xml:space="preserve"> povinn</w:t>
      </w:r>
      <w:r>
        <w:rPr>
          <w:rFonts w:ascii="Arial" w:hAnsi="Arial" w:cs="Arial"/>
          <w:color w:val="000000" w:themeColor="text1"/>
          <w:sz w:val="20"/>
          <w:szCs w:val="20"/>
          <w:lang w:eastAsia="en-US"/>
        </w:rPr>
        <w:t>ý</w:t>
      </w:r>
      <w:r w:rsidRPr="00F34557">
        <w:rPr>
          <w:rFonts w:ascii="Arial" w:hAnsi="Arial" w:cs="Arial"/>
          <w:color w:val="000000" w:themeColor="text1"/>
          <w:sz w:val="20"/>
          <w:szCs w:val="20"/>
          <w:lang w:eastAsia="en-US"/>
        </w:rPr>
        <w:t xml:space="preserve"> splniť povinnosť podľa </w:t>
      </w:r>
      <w:r w:rsidRPr="00BA579A">
        <w:rPr>
          <w:rFonts w:ascii="Arial" w:hAnsi="Arial" w:cs="Arial"/>
          <w:color w:val="000000" w:themeColor="text1"/>
          <w:sz w:val="20"/>
          <w:szCs w:val="20"/>
          <w:lang w:eastAsia="en-US"/>
        </w:rPr>
        <w:t>bodu 3</w:t>
      </w:r>
      <w:r w:rsidR="000D42F0" w:rsidRPr="00BA579A">
        <w:rPr>
          <w:rFonts w:ascii="Arial" w:hAnsi="Arial" w:cs="Arial"/>
          <w:color w:val="000000" w:themeColor="text1"/>
          <w:sz w:val="20"/>
          <w:szCs w:val="20"/>
          <w:lang w:eastAsia="en-US"/>
        </w:rPr>
        <w:t>4</w:t>
      </w:r>
      <w:r w:rsidRPr="00BA579A">
        <w:rPr>
          <w:rFonts w:ascii="Arial" w:hAnsi="Arial" w:cs="Arial"/>
          <w:color w:val="000000" w:themeColor="text1"/>
          <w:sz w:val="20"/>
          <w:szCs w:val="20"/>
          <w:lang w:eastAsia="en-US"/>
        </w:rPr>
        <w:t>.4</w:t>
      </w:r>
      <w:r w:rsidR="00E8055F" w:rsidRPr="00BA579A">
        <w:rPr>
          <w:rFonts w:ascii="Arial" w:hAnsi="Arial" w:cs="Arial"/>
          <w:color w:val="000000" w:themeColor="text1"/>
          <w:sz w:val="20"/>
          <w:szCs w:val="20"/>
          <w:lang w:eastAsia="en-US"/>
        </w:rPr>
        <w:t>.</w:t>
      </w:r>
      <w:r w:rsidRPr="00BA579A">
        <w:rPr>
          <w:rFonts w:ascii="Arial" w:hAnsi="Arial" w:cs="Arial"/>
          <w:color w:val="000000" w:themeColor="text1"/>
          <w:sz w:val="20"/>
          <w:szCs w:val="20"/>
          <w:lang w:eastAsia="en-US"/>
        </w:rPr>
        <w:t xml:space="preserve"> Časť A.1 Zväzok 1 </w:t>
      </w:r>
      <w:r w:rsidRPr="00BA579A">
        <w:rPr>
          <w:rFonts w:ascii="Arial" w:hAnsi="Arial" w:cs="Arial"/>
          <w:sz w:val="20"/>
          <w:szCs w:val="20"/>
          <w:lang w:eastAsia="en-US"/>
        </w:rPr>
        <w:t>týchto SP a poskytnúť</w:t>
      </w:r>
      <w:r w:rsidRPr="00F34557">
        <w:rPr>
          <w:rFonts w:ascii="Arial" w:hAnsi="Arial" w:cs="Arial"/>
          <w:sz w:val="20"/>
          <w:szCs w:val="20"/>
          <w:lang w:eastAsia="en-US"/>
        </w:rPr>
        <w:t xml:space="preserve"> verejnému obstarávateľovi riadnu súčinnosť, potrebnú na uzavretie </w:t>
      </w:r>
      <w:r>
        <w:rPr>
          <w:rFonts w:ascii="Arial" w:hAnsi="Arial" w:cs="Arial"/>
          <w:sz w:val="20"/>
          <w:szCs w:val="20"/>
          <w:lang w:eastAsia="en-US"/>
        </w:rPr>
        <w:t>z</w:t>
      </w:r>
      <w:r w:rsidRPr="00F34557">
        <w:rPr>
          <w:rFonts w:ascii="Arial" w:hAnsi="Arial" w:cs="Arial"/>
          <w:sz w:val="20"/>
          <w:szCs w:val="20"/>
          <w:lang w:eastAsia="en-US"/>
        </w:rPr>
        <w:t xml:space="preserve">mluvy tak, aby mohla byť uzavretá do 10 pracovných dní odo dňa, keď bol na jej uzavretie </w:t>
      </w:r>
      <w:r w:rsidRPr="00F34557">
        <w:rPr>
          <w:rFonts w:ascii="Arial" w:hAnsi="Arial" w:cs="Arial"/>
          <w:color w:val="000000" w:themeColor="text1"/>
          <w:sz w:val="20"/>
          <w:szCs w:val="20"/>
          <w:lang w:eastAsia="en-US"/>
        </w:rPr>
        <w:t>písomne vyzvan</w:t>
      </w:r>
      <w:r>
        <w:rPr>
          <w:rFonts w:ascii="Arial" w:hAnsi="Arial" w:cs="Arial"/>
          <w:color w:val="000000" w:themeColor="text1"/>
          <w:sz w:val="20"/>
          <w:szCs w:val="20"/>
          <w:lang w:eastAsia="en-US"/>
        </w:rPr>
        <w:t xml:space="preserve">ý </w:t>
      </w:r>
      <w:r w:rsidRPr="00F34557">
        <w:rPr>
          <w:rFonts w:ascii="Arial" w:hAnsi="Arial" w:cs="Arial"/>
          <w:color w:val="000000" w:themeColor="text1"/>
          <w:sz w:val="20"/>
          <w:szCs w:val="20"/>
          <w:lang w:eastAsia="en-US"/>
        </w:rPr>
        <w:t>prostredníctvom komunikačného rozhrania  JOSEPHINE.</w:t>
      </w:r>
    </w:p>
    <w:p w14:paraId="18E88CEE" w14:textId="78E1E6B2"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Verejný obstarávateľ môže </w:t>
      </w:r>
      <w:r w:rsidRPr="00F34557">
        <w:rPr>
          <w:rFonts w:ascii="Arial" w:hAnsi="Arial" w:cs="Arial"/>
          <w:sz w:val="20"/>
          <w:szCs w:val="20"/>
          <w:lang w:eastAsia="en-US"/>
        </w:rPr>
        <w:t xml:space="preserve">v Oznámení určiť, že lehota </w:t>
      </w:r>
      <w:r w:rsidRPr="00BA579A">
        <w:rPr>
          <w:rFonts w:ascii="Arial" w:hAnsi="Arial" w:cs="Arial"/>
          <w:sz w:val="20"/>
          <w:szCs w:val="20"/>
          <w:lang w:eastAsia="en-US"/>
        </w:rPr>
        <w:t>uvedená v bodoch 3</w:t>
      </w:r>
      <w:r w:rsidR="000D42F0" w:rsidRPr="00BA579A">
        <w:rPr>
          <w:rFonts w:ascii="Arial" w:hAnsi="Arial" w:cs="Arial"/>
          <w:sz w:val="20"/>
          <w:szCs w:val="20"/>
          <w:lang w:eastAsia="en-US"/>
        </w:rPr>
        <w:t>4</w:t>
      </w:r>
      <w:r w:rsidRPr="00BA579A">
        <w:rPr>
          <w:rFonts w:ascii="Arial" w:hAnsi="Arial" w:cs="Arial"/>
          <w:sz w:val="20"/>
          <w:szCs w:val="20"/>
          <w:lang w:eastAsia="en-US"/>
        </w:rPr>
        <w:t>.4</w:t>
      </w:r>
      <w:r w:rsidR="00E8055F" w:rsidRPr="00BA579A">
        <w:rPr>
          <w:rFonts w:ascii="Arial" w:hAnsi="Arial" w:cs="Arial"/>
          <w:sz w:val="20"/>
          <w:szCs w:val="20"/>
          <w:lang w:eastAsia="en-US"/>
        </w:rPr>
        <w:t>.</w:t>
      </w:r>
      <w:r w:rsidRPr="00BA579A">
        <w:rPr>
          <w:rFonts w:ascii="Arial" w:hAnsi="Arial" w:cs="Arial"/>
          <w:sz w:val="20"/>
          <w:szCs w:val="20"/>
          <w:lang w:eastAsia="en-US"/>
        </w:rPr>
        <w:t xml:space="preserve"> a 3</w:t>
      </w:r>
      <w:r w:rsidR="000D42F0" w:rsidRPr="00BA579A">
        <w:rPr>
          <w:rFonts w:ascii="Arial" w:hAnsi="Arial" w:cs="Arial"/>
          <w:sz w:val="20"/>
          <w:szCs w:val="20"/>
          <w:lang w:eastAsia="en-US"/>
        </w:rPr>
        <w:t>4</w:t>
      </w:r>
      <w:r w:rsidRPr="00BA579A">
        <w:rPr>
          <w:rFonts w:ascii="Arial" w:hAnsi="Arial" w:cs="Arial"/>
          <w:sz w:val="20"/>
          <w:szCs w:val="20"/>
          <w:lang w:eastAsia="en-US"/>
        </w:rPr>
        <w:t>.6</w:t>
      </w:r>
      <w:r w:rsidR="00E8055F" w:rsidRPr="00BA579A">
        <w:rPr>
          <w:rFonts w:ascii="Arial" w:hAnsi="Arial" w:cs="Arial"/>
          <w:sz w:val="20"/>
          <w:szCs w:val="20"/>
          <w:lang w:eastAsia="en-US"/>
        </w:rPr>
        <w:t>.</w:t>
      </w:r>
      <w:r w:rsidRPr="00BA579A">
        <w:rPr>
          <w:rFonts w:ascii="Arial" w:hAnsi="Arial" w:cs="Arial"/>
          <w:sz w:val="20"/>
          <w:szCs w:val="20"/>
          <w:lang w:eastAsia="en-US"/>
        </w:rPr>
        <w:t xml:space="preserve"> Časť A.1 Zväzok 1 týchto SP je </w:t>
      </w:r>
      <w:r w:rsidRPr="00BA579A">
        <w:rPr>
          <w:rFonts w:ascii="Arial" w:hAnsi="Arial" w:cs="Arial"/>
          <w:color w:val="000000" w:themeColor="text1"/>
          <w:sz w:val="20"/>
          <w:szCs w:val="20"/>
          <w:lang w:eastAsia="en-US"/>
        </w:rPr>
        <w:t>dlhšia</w:t>
      </w:r>
      <w:r w:rsidRPr="00F34557">
        <w:rPr>
          <w:rFonts w:ascii="Arial" w:hAnsi="Arial" w:cs="Arial"/>
          <w:color w:val="000000" w:themeColor="text1"/>
          <w:sz w:val="20"/>
          <w:szCs w:val="20"/>
          <w:lang w:eastAsia="en-US"/>
        </w:rPr>
        <w:t xml:space="preserve"> ako 10 pracovných dní.</w:t>
      </w:r>
    </w:p>
    <w:p w14:paraId="2A767B01" w14:textId="5815F02B" w:rsidR="0051151F" w:rsidRPr="0051151F" w:rsidRDefault="0051151F" w:rsidP="00677E87">
      <w:pPr>
        <w:pStyle w:val="Odsekzoznamu"/>
        <w:numPr>
          <w:ilvl w:val="1"/>
          <w:numId w:val="32"/>
        </w:numPr>
        <w:jc w:val="both"/>
        <w:rPr>
          <w:rFonts w:ascii="Arial" w:hAnsi="Arial" w:cs="Arial"/>
          <w:b/>
          <w:bCs/>
          <w:sz w:val="20"/>
          <w:szCs w:val="20"/>
        </w:rPr>
      </w:pPr>
      <w:r w:rsidRPr="004B2301">
        <w:rPr>
          <w:rFonts w:ascii="Arial" w:hAnsi="Arial" w:cs="Arial"/>
          <w:sz w:val="20"/>
          <w:szCs w:val="20"/>
        </w:rPr>
        <w:t>Povinnosť byť zapísaný v registri partnerov verejného sektora sa nevzťahuje na toho, komu má byť jednorazovo poskytnuté plnenie zo zmluvy</w:t>
      </w:r>
      <w:r>
        <w:rPr>
          <w:rFonts w:ascii="Arial" w:hAnsi="Arial" w:cs="Arial"/>
          <w:sz w:val="20"/>
          <w:szCs w:val="20"/>
        </w:rPr>
        <w:t xml:space="preserve">, ktorého hodnota </w:t>
      </w:r>
      <w:r w:rsidRPr="004B2301">
        <w:rPr>
          <w:rFonts w:ascii="Arial" w:hAnsi="Arial" w:cs="Arial"/>
          <w:sz w:val="20"/>
          <w:szCs w:val="20"/>
        </w:rPr>
        <w:t>neprevyšuj</w:t>
      </w:r>
      <w:r>
        <w:rPr>
          <w:rFonts w:ascii="Arial" w:hAnsi="Arial" w:cs="Arial"/>
          <w:sz w:val="20"/>
          <w:szCs w:val="20"/>
        </w:rPr>
        <w:t xml:space="preserve">e hodnotu 100 000 eur </w:t>
      </w:r>
      <w:r w:rsidRPr="004B2301">
        <w:rPr>
          <w:rFonts w:ascii="Arial" w:hAnsi="Arial" w:cs="Arial"/>
          <w:sz w:val="20"/>
          <w:szCs w:val="20"/>
        </w:rPr>
        <w:t>alebo na toho, komu majú byť poskytnuté viaceré čiastkové alebo opakujúce sa plnenia zo zmluvy</w:t>
      </w:r>
      <w:r>
        <w:rPr>
          <w:rFonts w:ascii="Arial" w:hAnsi="Arial" w:cs="Arial"/>
          <w:sz w:val="20"/>
          <w:szCs w:val="20"/>
        </w:rPr>
        <w:t xml:space="preserve">, ktorého hodnota </w:t>
      </w:r>
      <w:r w:rsidRPr="004B2301">
        <w:rPr>
          <w:rFonts w:ascii="Arial" w:hAnsi="Arial" w:cs="Arial"/>
          <w:sz w:val="20"/>
          <w:szCs w:val="20"/>
        </w:rPr>
        <w:t>úhr</w:t>
      </w:r>
      <w:r>
        <w:rPr>
          <w:rFonts w:ascii="Arial" w:hAnsi="Arial" w:cs="Arial"/>
          <w:sz w:val="20"/>
          <w:szCs w:val="20"/>
        </w:rPr>
        <w:t>n</w:t>
      </w:r>
      <w:r w:rsidRPr="004B2301">
        <w:rPr>
          <w:rFonts w:ascii="Arial" w:hAnsi="Arial" w:cs="Arial"/>
          <w:sz w:val="20"/>
          <w:szCs w:val="20"/>
        </w:rPr>
        <w:t>ne neprevyšuj</w:t>
      </w:r>
      <w:r>
        <w:rPr>
          <w:rFonts w:ascii="Arial" w:hAnsi="Arial" w:cs="Arial"/>
          <w:sz w:val="20"/>
          <w:szCs w:val="20"/>
        </w:rPr>
        <w:t>e</w:t>
      </w:r>
      <w:r w:rsidRPr="004B2301">
        <w:rPr>
          <w:rFonts w:ascii="Arial" w:hAnsi="Arial" w:cs="Arial"/>
          <w:sz w:val="20"/>
          <w:szCs w:val="20"/>
        </w:rPr>
        <w:t xml:space="preserve"> sumu 250 000 eur. Ak ide o poskytnutie štátnej pomoci, ktorej hodnotu plnenia nemožno určiť, vzniká povinnosť zápisu bez ohľadu na hodnotu plnenia. Limity podľa prvej vety sa posudzujú bez DPH.</w:t>
      </w:r>
    </w:p>
    <w:p w14:paraId="3C5570E4" w14:textId="16121B14"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lastRenderedPageBreak/>
        <w:t xml:space="preserve">Úspešný uchádzač je povinný predložiť najneskôr v lehote stanovenej vo výzve na poskytnutie riadnej súčinnosti podpísanú </w:t>
      </w:r>
      <w:r>
        <w:rPr>
          <w:rFonts w:ascii="Arial" w:hAnsi="Arial" w:cs="Arial"/>
          <w:sz w:val="20"/>
          <w:szCs w:val="20"/>
          <w:lang w:eastAsia="en-US"/>
        </w:rPr>
        <w:t>z</w:t>
      </w:r>
      <w:r w:rsidRPr="00F34557">
        <w:rPr>
          <w:rFonts w:ascii="Arial" w:hAnsi="Arial" w:cs="Arial"/>
          <w:sz w:val="20"/>
          <w:szCs w:val="20"/>
          <w:lang w:eastAsia="en-US"/>
        </w:rPr>
        <w:t xml:space="preserve">mluvu vrátane </w:t>
      </w:r>
      <w:r w:rsidRPr="00F34557">
        <w:rPr>
          <w:rFonts w:ascii="Arial" w:hAnsi="Arial" w:cs="Arial"/>
          <w:color w:val="000000" w:themeColor="text1"/>
          <w:sz w:val="20"/>
          <w:szCs w:val="20"/>
          <w:lang w:eastAsia="en-US"/>
        </w:rPr>
        <w:t xml:space="preserve">všetkých jej príloh. </w:t>
      </w:r>
      <w:r w:rsidRPr="00F34557">
        <w:rPr>
          <w:rFonts w:ascii="Arial" w:hAnsi="Arial" w:cs="Arial"/>
          <w:sz w:val="20"/>
          <w:szCs w:val="20"/>
          <w:lang w:eastAsia="en-US"/>
        </w:rPr>
        <w:t xml:space="preserve">Pri predkladaní </w:t>
      </w:r>
      <w:r>
        <w:rPr>
          <w:rFonts w:ascii="Arial" w:hAnsi="Arial" w:cs="Arial"/>
          <w:sz w:val="20"/>
          <w:szCs w:val="20"/>
          <w:lang w:eastAsia="en-US"/>
        </w:rPr>
        <w:t>z</w:t>
      </w:r>
      <w:r w:rsidRPr="00F34557">
        <w:rPr>
          <w:rFonts w:ascii="Arial" w:hAnsi="Arial" w:cs="Arial"/>
          <w:sz w:val="20"/>
          <w:szCs w:val="20"/>
          <w:lang w:eastAsia="en-US"/>
        </w:rPr>
        <w:t xml:space="preserve">mluvy v listinnej podobe je uchádzač povinný </w:t>
      </w:r>
      <w:r w:rsidRPr="00BA579A">
        <w:rPr>
          <w:rFonts w:ascii="Arial" w:hAnsi="Arial" w:cs="Arial"/>
          <w:sz w:val="20"/>
          <w:szCs w:val="20"/>
          <w:lang w:eastAsia="en-US"/>
        </w:rPr>
        <w:t>predložiť štyri rovnopisy zmluvy v plnom znení bodu 1</w:t>
      </w:r>
      <w:r w:rsidR="000D42F0" w:rsidRPr="00BA579A">
        <w:rPr>
          <w:rFonts w:ascii="Arial" w:hAnsi="Arial" w:cs="Arial"/>
          <w:sz w:val="20"/>
          <w:szCs w:val="20"/>
          <w:lang w:eastAsia="en-US"/>
        </w:rPr>
        <w:t>.</w:t>
      </w:r>
      <w:r w:rsidRPr="00BA579A">
        <w:rPr>
          <w:rFonts w:ascii="Arial" w:hAnsi="Arial" w:cs="Arial"/>
          <w:sz w:val="20"/>
          <w:szCs w:val="20"/>
          <w:lang w:eastAsia="en-US"/>
        </w:rPr>
        <w:t>, 5</w:t>
      </w:r>
      <w:r w:rsidR="00E8055F" w:rsidRPr="00BA579A">
        <w:rPr>
          <w:rFonts w:ascii="Arial" w:hAnsi="Arial" w:cs="Arial"/>
          <w:sz w:val="20"/>
          <w:szCs w:val="20"/>
          <w:lang w:eastAsia="en-US"/>
        </w:rPr>
        <w:t xml:space="preserve">. </w:t>
      </w:r>
      <w:r w:rsidRPr="00BA579A">
        <w:rPr>
          <w:rFonts w:ascii="Arial" w:hAnsi="Arial" w:cs="Arial"/>
          <w:sz w:val="20"/>
          <w:szCs w:val="20"/>
          <w:lang w:eastAsia="en-US"/>
        </w:rPr>
        <w:t>a</w:t>
      </w:r>
      <w:r w:rsidR="000D42F0" w:rsidRPr="00BA579A">
        <w:rPr>
          <w:rFonts w:ascii="Arial" w:hAnsi="Arial" w:cs="Arial"/>
          <w:sz w:val="20"/>
          <w:szCs w:val="20"/>
          <w:lang w:eastAsia="en-US"/>
        </w:rPr>
        <w:t> </w:t>
      </w:r>
      <w:r w:rsidRPr="00BA579A">
        <w:rPr>
          <w:rFonts w:ascii="Arial" w:hAnsi="Arial" w:cs="Arial"/>
          <w:sz w:val="20"/>
          <w:szCs w:val="20"/>
          <w:lang w:eastAsia="en-US"/>
        </w:rPr>
        <w:t>15</w:t>
      </w:r>
      <w:r w:rsidR="000D42F0" w:rsidRPr="00BA579A">
        <w:rPr>
          <w:rFonts w:ascii="Arial" w:hAnsi="Arial" w:cs="Arial"/>
          <w:sz w:val="20"/>
          <w:szCs w:val="20"/>
          <w:lang w:eastAsia="en-US"/>
        </w:rPr>
        <w:t>.</w:t>
      </w:r>
      <w:r w:rsidRPr="00BA579A">
        <w:rPr>
          <w:rFonts w:ascii="Arial" w:hAnsi="Arial" w:cs="Arial"/>
          <w:sz w:val="20"/>
          <w:szCs w:val="20"/>
          <w:lang w:eastAsia="en-US"/>
        </w:rPr>
        <w:t xml:space="preserve"> Časť 1 Zväzok 2 týchto SP. </w:t>
      </w:r>
      <w:r w:rsidRPr="00BA579A">
        <w:rPr>
          <w:rFonts w:ascii="Arial" w:hAnsi="Arial" w:cs="Arial"/>
          <w:color w:val="000000" w:themeColor="text1"/>
          <w:sz w:val="20"/>
          <w:szCs w:val="20"/>
          <w:lang w:eastAsia="en-US"/>
        </w:rPr>
        <w:t>Nesplnenie tejto</w:t>
      </w:r>
      <w:r w:rsidRPr="00F34557">
        <w:rPr>
          <w:rFonts w:ascii="Arial" w:hAnsi="Arial" w:cs="Arial"/>
          <w:color w:val="000000" w:themeColor="text1"/>
          <w:sz w:val="20"/>
          <w:szCs w:val="20"/>
          <w:lang w:eastAsia="en-US"/>
        </w:rPr>
        <w:t xml:space="preserve"> povinnosti bude verejný obstarávateľ považovať za neposkytnutie riadnej súčinnosti.</w:t>
      </w:r>
    </w:p>
    <w:p w14:paraId="7D9DCF02" w14:textId="0A00B54A" w:rsidR="0051151F" w:rsidRPr="0051151F" w:rsidRDefault="0051151F" w:rsidP="00677E87">
      <w:pPr>
        <w:pStyle w:val="Odsekzoznamu"/>
        <w:numPr>
          <w:ilvl w:val="1"/>
          <w:numId w:val="32"/>
        </w:numPr>
        <w:jc w:val="both"/>
        <w:rPr>
          <w:rFonts w:ascii="Arial" w:hAnsi="Arial" w:cs="Arial"/>
          <w:b/>
          <w:bCs/>
          <w:sz w:val="20"/>
          <w:szCs w:val="20"/>
        </w:rPr>
      </w:pPr>
      <w:r w:rsidRPr="00DE38E2">
        <w:rPr>
          <w:rFonts w:ascii="Arial" w:hAnsi="Arial" w:cs="Arial"/>
          <w:color w:val="000000" w:themeColor="text1"/>
          <w:sz w:val="20"/>
          <w:szCs w:val="20"/>
          <w:lang w:eastAsia="en-US"/>
        </w:rPr>
        <w:t xml:space="preserve">Úspešný uchádzač je povinný najneskôr v lehote stanovenej vo výzve na poskytnutie riadnej súčinnosti podľa </w:t>
      </w:r>
      <w:r w:rsidRPr="00BA579A">
        <w:rPr>
          <w:rFonts w:ascii="Arial" w:hAnsi="Arial" w:cs="Arial"/>
          <w:color w:val="000000" w:themeColor="text1"/>
          <w:sz w:val="20"/>
          <w:szCs w:val="20"/>
          <w:lang w:eastAsia="en-US"/>
        </w:rPr>
        <w:t xml:space="preserve">bodu </w:t>
      </w:r>
      <w:r w:rsidR="00E8055F" w:rsidRPr="00BA579A">
        <w:rPr>
          <w:rFonts w:ascii="Arial" w:hAnsi="Arial" w:cs="Arial"/>
          <w:sz w:val="20"/>
          <w:szCs w:val="20"/>
          <w:lang w:eastAsia="en-US"/>
        </w:rPr>
        <w:t>34.4. Časť A.1 Zväzok 1 týchto SP</w:t>
      </w:r>
      <w:r w:rsidR="00E8055F" w:rsidRPr="00BA579A">
        <w:rPr>
          <w:rFonts w:ascii="Arial" w:hAnsi="Arial" w:cs="Arial"/>
          <w:color w:val="000000" w:themeColor="text1"/>
          <w:sz w:val="20"/>
          <w:szCs w:val="20"/>
          <w:lang w:eastAsia="en-US"/>
        </w:rPr>
        <w:t xml:space="preserve"> </w:t>
      </w:r>
      <w:r w:rsidRPr="00BA579A">
        <w:rPr>
          <w:rFonts w:ascii="Arial" w:hAnsi="Arial" w:cs="Arial"/>
          <w:color w:val="000000" w:themeColor="text1"/>
          <w:sz w:val="20"/>
          <w:szCs w:val="20"/>
          <w:lang w:eastAsia="en-US"/>
        </w:rPr>
        <w:t>predložiť</w:t>
      </w:r>
      <w:r>
        <w:rPr>
          <w:rFonts w:ascii="Arial" w:hAnsi="Arial" w:cs="Arial"/>
          <w:color w:val="000000" w:themeColor="text1"/>
          <w:sz w:val="20"/>
          <w:szCs w:val="20"/>
          <w:lang w:eastAsia="en-US"/>
        </w:rPr>
        <w:t xml:space="preserve"> </w:t>
      </w:r>
      <w:r w:rsidRPr="00086546">
        <w:rPr>
          <w:rFonts w:ascii="Arial" w:hAnsi="Arial" w:cs="Arial"/>
          <w:bCs/>
          <w:color w:val="000000" w:themeColor="text1"/>
          <w:sz w:val="20"/>
          <w:szCs w:val="20"/>
          <w:lang w:eastAsia="en-US"/>
        </w:rPr>
        <w:t>Zoznam subdodávateľov a podiel subdodávok</w:t>
      </w:r>
      <w:r>
        <w:rPr>
          <w:rFonts w:ascii="Arial" w:hAnsi="Arial" w:cs="Arial"/>
          <w:bCs/>
          <w:color w:val="000000" w:themeColor="text1"/>
          <w:sz w:val="20"/>
          <w:szCs w:val="20"/>
          <w:lang w:eastAsia="en-US"/>
        </w:rPr>
        <w:t xml:space="preserve">, ktorý predložil vo svojej ponuke s aktuálnymi a úplnými údajmi platnými v čase poskytnutia riadnej súčinnosti a zároveň doplnený o </w:t>
      </w:r>
      <w:r w:rsidRPr="00086546">
        <w:rPr>
          <w:rFonts w:ascii="Arial" w:hAnsi="Arial" w:cs="Arial"/>
          <w:bCs/>
          <w:color w:val="000000" w:themeColor="text1"/>
          <w:sz w:val="20"/>
          <w:szCs w:val="20"/>
          <w:lang w:eastAsia="en-US"/>
        </w:rPr>
        <w:t>údaje o</w:t>
      </w:r>
      <w:r>
        <w:rPr>
          <w:rFonts w:ascii="Arial" w:hAnsi="Arial" w:cs="Arial"/>
          <w:bCs/>
          <w:color w:val="000000" w:themeColor="text1"/>
          <w:sz w:val="20"/>
          <w:szCs w:val="20"/>
          <w:lang w:eastAsia="en-US"/>
        </w:rPr>
        <w:t xml:space="preserve"> všetkých známych subdodávateľoch, údaje o </w:t>
      </w:r>
      <w:r w:rsidRPr="00086546">
        <w:rPr>
          <w:rFonts w:ascii="Arial" w:hAnsi="Arial" w:cs="Arial"/>
          <w:bCs/>
          <w:color w:val="000000" w:themeColor="text1"/>
          <w:sz w:val="20"/>
          <w:szCs w:val="20"/>
          <w:lang w:eastAsia="en-US"/>
        </w:rPr>
        <w:t xml:space="preserve">osobe oprávnenej konať za </w:t>
      </w:r>
      <w:r>
        <w:rPr>
          <w:rFonts w:ascii="Arial" w:hAnsi="Arial" w:cs="Arial"/>
          <w:bCs/>
          <w:color w:val="000000" w:themeColor="text1"/>
          <w:sz w:val="20"/>
          <w:szCs w:val="20"/>
          <w:lang w:eastAsia="en-US"/>
        </w:rPr>
        <w:t>subdodávateľa</w:t>
      </w:r>
      <w:r w:rsidRPr="00086546">
        <w:rPr>
          <w:rFonts w:ascii="Arial" w:hAnsi="Arial" w:cs="Arial"/>
          <w:bCs/>
          <w:color w:val="000000" w:themeColor="text1"/>
          <w:sz w:val="20"/>
          <w:szCs w:val="20"/>
          <w:lang w:eastAsia="en-US"/>
        </w:rPr>
        <w:t xml:space="preserve"> v rozsahu meno a priezvisko, adresa pobytu, dátum narodeni</w:t>
      </w:r>
      <w:r>
        <w:rPr>
          <w:rFonts w:ascii="Arial" w:hAnsi="Arial" w:cs="Arial"/>
          <w:bCs/>
          <w:color w:val="000000" w:themeColor="text1"/>
          <w:sz w:val="20"/>
          <w:szCs w:val="20"/>
          <w:lang w:eastAsia="en-US"/>
        </w:rPr>
        <w:t>a ako Prílohu č. 1 zmluvy.</w:t>
      </w:r>
      <w:r>
        <w:rPr>
          <w:rFonts w:ascii="Arial" w:hAnsi="Arial" w:cs="Arial"/>
          <w:color w:val="000000" w:themeColor="text1"/>
          <w:sz w:val="20"/>
          <w:szCs w:val="20"/>
          <w:lang w:eastAsia="en-US"/>
        </w:rPr>
        <w:t xml:space="preserve"> </w:t>
      </w:r>
      <w:r w:rsidRPr="00141883">
        <w:rPr>
          <w:rFonts w:ascii="Arial" w:hAnsi="Arial" w:cs="Arial"/>
          <w:color w:val="000000" w:themeColor="text1"/>
          <w:sz w:val="20"/>
          <w:szCs w:val="20"/>
          <w:lang w:eastAsia="en-US"/>
        </w:rPr>
        <w:t>Nesplnenie tejto povinnosti bude verejný obstarávateľ považovať za neposkytnutie riadnej súčinnosti.</w:t>
      </w:r>
    </w:p>
    <w:p w14:paraId="3D35E380" w14:textId="57658D46"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Úspešný uchádzač je povinný predložiť verejnému obstarávateľovi písomné vyhlásenie, že sa jeho postavenie vzhľadom na dôvody vylúčenia uvedené v zákone nezmenilo v období, ktoré uplynulo od vyhotovenia dokladov, dokumentov a iných písomností preukazujúcich splnenie podmienok účasti vo verejnom obstarávaní, ktoré predložil v </w:t>
      </w:r>
      <w:r w:rsidRPr="00BA579A">
        <w:rPr>
          <w:rFonts w:ascii="Arial" w:hAnsi="Arial" w:cs="Arial"/>
          <w:color w:val="000000" w:themeColor="text1"/>
          <w:sz w:val="20"/>
          <w:szCs w:val="20"/>
          <w:lang w:eastAsia="en-US"/>
        </w:rPr>
        <w:t>ponuke (bod 3 Vyhlásenie uchádzača Príloha B1 Časť B Zväzok 1 týchto SP). Nesplnenie tejto</w:t>
      </w:r>
      <w:r w:rsidRPr="00F34557">
        <w:rPr>
          <w:rFonts w:ascii="Arial" w:hAnsi="Arial" w:cs="Arial"/>
          <w:color w:val="000000" w:themeColor="text1"/>
          <w:sz w:val="20"/>
          <w:szCs w:val="20"/>
          <w:lang w:eastAsia="en-US"/>
        </w:rPr>
        <w:t xml:space="preserve"> povinnosti bude verejný obstarávateľ považovať za neposkytnutie riadnej súčinnosti.</w:t>
      </w:r>
    </w:p>
    <w:p w14:paraId="7C8BC308" w14:textId="6FBC28A5" w:rsidR="0051151F" w:rsidRPr="0051151F" w:rsidRDefault="0051151F" w:rsidP="00677E87">
      <w:pPr>
        <w:pStyle w:val="Odsekzoznamu"/>
        <w:numPr>
          <w:ilvl w:val="1"/>
          <w:numId w:val="32"/>
        </w:numPr>
        <w:jc w:val="both"/>
        <w:rPr>
          <w:rFonts w:ascii="Arial" w:hAnsi="Arial" w:cs="Arial"/>
          <w:b/>
          <w:bCs/>
          <w:sz w:val="20"/>
          <w:szCs w:val="20"/>
        </w:rPr>
      </w:pPr>
      <w:r w:rsidRPr="0015197C">
        <w:rPr>
          <w:rFonts w:ascii="Arial" w:hAnsi="Arial" w:cs="Arial"/>
          <w:color w:val="000000" w:themeColor="text1"/>
          <w:sz w:val="20"/>
          <w:szCs w:val="20"/>
          <w:lang w:eastAsia="en-US"/>
        </w:rPr>
        <w:t xml:space="preserve">Úspešný uchádzač je povinný </w:t>
      </w:r>
      <w:r w:rsidRPr="00BA579A">
        <w:rPr>
          <w:rFonts w:ascii="Arial" w:hAnsi="Arial" w:cs="Arial"/>
          <w:color w:val="000000" w:themeColor="text1"/>
          <w:sz w:val="20"/>
          <w:szCs w:val="20"/>
          <w:lang w:eastAsia="en-US"/>
        </w:rPr>
        <w:t>Čas</w:t>
      </w:r>
      <w:r w:rsidR="00CB6667" w:rsidRPr="00BA579A">
        <w:rPr>
          <w:rFonts w:ascii="Arial" w:hAnsi="Arial" w:cs="Arial"/>
          <w:color w:val="000000" w:themeColor="text1"/>
          <w:sz w:val="20"/>
          <w:szCs w:val="20"/>
          <w:lang w:eastAsia="en-US"/>
        </w:rPr>
        <w:t xml:space="preserve">ť 2 </w:t>
      </w:r>
      <w:r w:rsidRPr="00BA579A">
        <w:rPr>
          <w:rFonts w:ascii="Arial" w:hAnsi="Arial" w:cs="Arial"/>
          <w:color w:val="000000" w:themeColor="text1"/>
          <w:sz w:val="20"/>
          <w:szCs w:val="20"/>
          <w:lang w:eastAsia="en-US"/>
        </w:rPr>
        <w:t>Súhrnný rozpočet Diela Zväzok 4 týchto SP</w:t>
      </w:r>
      <w:r w:rsidRPr="0015197C">
        <w:rPr>
          <w:rFonts w:ascii="Arial" w:hAnsi="Arial" w:cs="Arial"/>
          <w:color w:val="000000" w:themeColor="text1"/>
          <w:sz w:val="20"/>
          <w:szCs w:val="20"/>
          <w:lang w:eastAsia="en-US"/>
        </w:rPr>
        <w:t xml:space="preserve"> </w:t>
      </w:r>
      <w:r>
        <w:rPr>
          <w:rFonts w:ascii="Arial" w:hAnsi="Arial" w:cs="Arial"/>
          <w:color w:val="000000" w:themeColor="text1"/>
          <w:sz w:val="20"/>
          <w:szCs w:val="20"/>
          <w:lang w:eastAsia="en-US"/>
        </w:rPr>
        <w:t xml:space="preserve">predložiť </w:t>
      </w:r>
      <w:r w:rsidRPr="0015197C">
        <w:rPr>
          <w:rFonts w:ascii="Arial" w:hAnsi="Arial" w:cs="Arial"/>
          <w:color w:val="000000" w:themeColor="text1"/>
          <w:sz w:val="20"/>
          <w:szCs w:val="20"/>
          <w:lang w:eastAsia="en-US"/>
        </w:rPr>
        <w:t>aj vo formáte .</w:t>
      </w:r>
      <w:proofErr w:type="spellStart"/>
      <w:r w:rsidRPr="0015197C">
        <w:rPr>
          <w:rFonts w:ascii="Arial" w:hAnsi="Arial" w:cs="Arial"/>
          <w:color w:val="000000" w:themeColor="text1"/>
          <w:sz w:val="20"/>
          <w:szCs w:val="20"/>
          <w:lang w:eastAsia="en-US"/>
        </w:rPr>
        <w:t>xml</w:t>
      </w:r>
      <w:proofErr w:type="spellEnd"/>
      <w:r w:rsidRPr="0015197C">
        <w:rPr>
          <w:rFonts w:ascii="Arial" w:hAnsi="Arial" w:cs="Arial"/>
          <w:color w:val="000000" w:themeColor="text1"/>
          <w:sz w:val="20"/>
          <w:szCs w:val="20"/>
          <w:lang w:eastAsia="en-US"/>
        </w:rPr>
        <w:t xml:space="preserve"> podľa dátového predpisu NDS uvedeného na stránke verejného obstarávateľa</w:t>
      </w:r>
      <w:r>
        <w:rPr>
          <w:rFonts w:ascii="Arial" w:hAnsi="Arial" w:cs="Arial"/>
          <w:color w:val="000000" w:themeColor="text1"/>
          <w:sz w:val="20"/>
          <w:szCs w:val="20"/>
          <w:lang w:eastAsia="en-US"/>
        </w:rPr>
        <w:t xml:space="preserve"> (</w:t>
      </w:r>
      <w:hyperlink r:id="rId22" w:history="1">
        <w:r w:rsidRPr="002526C6">
          <w:rPr>
            <w:rStyle w:val="Hypertextovprepojenie"/>
            <w:rFonts w:ascii="Arial" w:hAnsi="Arial" w:cs="Arial"/>
            <w:sz w:val="20"/>
            <w:szCs w:val="20"/>
            <w:lang w:eastAsia="en-US"/>
          </w:rPr>
          <w:t>https://ndsas.sk/pomoc-a-podpora/datovy-predpis</w:t>
        </w:r>
      </w:hyperlink>
      <w:r>
        <w:rPr>
          <w:rFonts w:ascii="Arial" w:hAnsi="Arial" w:cs="Arial"/>
          <w:color w:val="000000" w:themeColor="text1"/>
          <w:sz w:val="20"/>
          <w:szCs w:val="20"/>
          <w:lang w:eastAsia="en-US"/>
        </w:rPr>
        <w:t>)</w:t>
      </w:r>
      <w:r w:rsidRPr="0015197C">
        <w:rPr>
          <w:rFonts w:ascii="Arial" w:hAnsi="Arial" w:cs="Arial"/>
          <w:color w:val="000000" w:themeColor="text1"/>
          <w:sz w:val="20"/>
          <w:szCs w:val="20"/>
          <w:lang w:eastAsia="en-US"/>
        </w:rPr>
        <w:t>.</w:t>
      </w:r>
      <w:r>
        <w:rPr>
          <w:rFonts w:ascii="Arial" w:hAnsi="Arial" w:cs="Arial"/>
          <w:color w:val="000000" w:themeColor="text1"/>
          <w:sz w:val="20"/>
          <w:szCs w:val="20"/>
          <w:lang w:eastAsia="en-US"/>
        </w:rPr>
        <w:t xml:space="preserve"> </w:t>
      </w:r>
      <w:r w:rsidRPr="0015197C">
        <w:rPr>
          <w:rFonts w:ascii="Arial" w:hAnsi="Arial" w:cs="Arial"/>
          <w:color w:val="000000" w:themeColor="text1"/>
          <w:sz w:val="20"/>
          <w:szCs w:val="20"/>
          <w:lang w:eastAsia="en-US"/>
        </w:rPr>
        <w:t>Nesplnenie</w:t>
      </w:r>
      <w:r>
        <w:rPr>
          <w:rFonts w:ascii="Arial" w:hAnsi="Arial" w:cs="Arial"/>
          <w:color w:val="000000" w:themeColor="text1"/>
          <w:sz w:val="20"/>
          <w:szCs w:val="20"/>
          <w:lang w:eastAsia="en-US"/>
        </w:rPr>
        <w:t xml:space="preserve"> </w:t>
      </w:r>
      <w:r w:rsidRPr="0015197C">
        <w:rPr>
          <w:rFonts w:ascii="Arial" w:hAnsi="Arial" w:cs="Arial"/>
          <w:color w:val="000000" w:themeColor="text1"/>
          <w:sz w:val="20"/>
          <w:szCs w:val="20"/>
          <w:lang w:eastAsia="en-US"/>
        </w:rPr>
        <w:t xml:space="preserve">tejto </w:t>
      </w:r>
      <w:r w:rsidRPr="000B3803">
        <w:rPr>
          <w:rFonts w:ascii="Arial" w:hAnsi="Arial" w:cs="Arial"/>
          <w:color w:val="000000" w:themeColor="text1"/>
          <w:sz w:val="20"/>
          <w:szCs w:val="20"/>
          <w:lang w:eastAsia="en-US"/>
        </w:rPr>
        <w:t>povinnosti bude verejný obstarávateľ považovať za neposkytnutie riadnej súčinnosti.</w:t>
      </w:r>
    </w:p>
    <w:p w14:paraId="577F3A92" w14:textId="77777777" w:rsidR="0051151F" w:rsidRPr="000B3803" w:rsidRDefault="0051151F" w:rsidP="00677E87">
      <w:pPr>
        <w:numPr>
          <w:ilvl w:val="1"/>
          <w:numId w:val="32"/>
        </w:numPr>
        <w:autoSpaceDE w:val="0"/>
        <w:autoSpaceDN w:val="0"/>
        <w:jc w:val="both"/>
        <w:rPr>
          <w:rFonts w:ascii="Arial" w:hAnsi="Arial" w:cs="Arial"/>
          <w:color w:val="000000" w:themeColor="text1"/>
          <w:sz w:val="20"/>
          <w:szCs w:val="20"/>
          <w:lang w:eastAsia="en-US"/>
        </w:rPr>
      </w:pPr>
      <w:r w:rsidRPr="000B3803">
        <w:rPr>
          <w:rFonts w:ascii="Arial" w:hAnsi="Arial" w:cs="Arial"/>
          <w:color w:val="000000" w:themeColor="text1"/>
          <w:sz w:val="20"/>
          <w:szCs w:val="20"/>
          <w:lang w:eastAsia="en-US"/>
        </w:rPr>
        <w:t xml:space="preserve">Úspešný uchádzač je povinný predložiť verejnému obstarávateľovi </w:t>
      </w:r>
      <w:r>
        <w:rPr>
          <w:rFonts w:ascii="Arial" w:hAnsi="Arial" w:cs="Arial"/>
          <w:color w:val="000000" w:themeColor="text1"/>
          <w:sz w:val="20"/>
          <w:szCs w:val="20"/>
          <w:lang w:eastAsia="en-US"/>
        </w:rPr>
        <w:t>Č</w:t>
      </w:r>
      <w:r w:rsidRPr="000B3803">
        <w:rPr>
          <w:rFonts w:ascii="Arial" w:hAnsi="Arial" w:cs="Arial"/>
          <w:color w:val="000000" w:themeColor="text1"/>
          <w:sz w:val="20"/>
          <w:szCs w:val="20"/>
          <w:lang w:eastAsia="en-US"/>
        </w:rPr>
        <w:t xml:space="preserve">estné prehlásenie, že neexistuje konflikt záujmov medzi úspešným uchádzačom a Stavebnotechnickým dozorom, ak v čase podpísania </w:t>
      </w:r>
      <w:r>
        <w:rPr>
          <w:rFonts w:ascii="Arial" w:hAnsi="Arial" w:cs="Arial"/>
          <w:color w:val="000000" w:themeColor="text1"/>
          <w:sz w:val="20"/>
          <w:szCs w:val="20"/>
          <w:lang w:eastAsia="en-US"/>
        </w:rPr>
        <w:t>z</w:t>
      </w:r>
      <w:r w:rsidRPr="000B3803">
        <w:rPr>
          <w:rFonts w:ascii="Arial" w:hAnsi="Arial" w:cs="Arial"/>
          <w:color w:val="000000" w:themeColor="text1"/>
          <w:sz w:val="20"/>
          <w:szCs w:val="20"/>
          <w:lang w:eastAsia="en-US"/>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18CBA4D5" w14:textId="46F6DFE9" w:rsidR="0051151F" w:rsidRPr="0051151F" w:rsidRDefault="0051151F" w:rsidP="00677E87">
      <w:pPr>
        <w:pStyle w:val="Odsekzoznamu"/>
        <w:numPr>
          <w:ilvl w:val="1"/>
          <w:numId w:val="32"/>
        </w:numPr>
        <w:jc w:val="both"/>
        <w:rPr>
          <w:rFonts w:ascii="Arial" w:hAnsi="Arial" w:cs="Arial"/>
          <w:b/>
          <w:bCs/>
          <w:sz w:val="20"/>
          <w:szCs w:val="20"/>
        </w:rPr>
      </w:pPr>
      <w:r w:rsidRPr="000B3803">
        <w:rPr>
          <w:rFonts w:ascii="Arial" w:hAnsi="Arial" w:cs="Arial"/>
          <w:color w:val="000000" w:themeColor="text1"/>
          <w:sz w:val="20"/>
          <w:szCs w:val="20"/>
          <w:lang w:eastAsia="en-US"/>
        </w:rPr>
        <w:t xml:space="preserve">Vo výzve na poskytnutie súčinnosti verejný obstarávateľ oznámi meno Stavebnotechnického dozoru, ak v čase podpísania </w:t>
      </w:r>
      <w:r>
        <w:rPr>
          <w:rFonts w:ascii="Arial" w:hAnsi="Arial" w:cs="Arial"/>
          <w:color w:val="000000" w:themeColor="text1"/>
          <w:sz w:val="20"/>
          <w:szCs w:val="20"/>
          <w:lang w:eastAsia="en-US"/>
        </w:rPr>
        <w:t>z</w:t>
      </w:r>
      <w:r w:rsidRPr="000B3803">
        <w:rPr>
          <w:rFonts w:ascii="Arial" w:hAnsi="Arial" w:cs="Arial"/>
          <w:color w:val="000000" w:themeColor="text1"/>
          <w:sz w:val="20"/>
          <w:szCs w:val="20"/>
          <w:lang w:eastAsia="en-US"/>
        </w:rPr>
        <w:t>mluvy je Stavebnotechnický dozor už známy.</w:t>
      </w:r>
    </w:p>
    <w:p w14:paraId="05B6FF49" w14:textId="76F0DAFE"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V prípade, že úspešným uchádzačom je skupina dodávateľov, úspešný uchádzač je povinný najneskôr v lehote stanovenej vo výzve na poskytnutie riadnej súčinnosti predložiť relevantný doklad preukazujúci splnenie </w:t>
      </w:r>
      <w:r w:rsidRPr="00BA579A">
        <w:rPr>
          <w:rFonts w:ascii="Arial" w:hAnsi="Arial" w:cs="Arial"/>
          <w:color w:val="000000" w:themeColor="text1"/>
          <w:sz w:val="20"/>
          <w:szCs w:val="20"/>
          <w:lang w:eastAsia="en-US"/>
        </w:rPr>
        <w:t>podmienok uvedených v bodoch 2</w:t>
      </w:r>
      <w:r w:rsidR="00CB6667" w:rsidRPr="00BA579A">
        <w:rPr>
          <w:rFonts w:ascii="Arial" w:hAnsi="Arial" w:cs="Arial"/>
          <w:color w:val="000000" w:themeColor="text1"/>
          <w:sz w:val="20"/>
          <w:szCs w:val="20"/>
          <w:lang w:eastAsia="en-US"/>
        </w:rPr>
        <w:t>4</w:t>
      </w:r>
      <w:r w:rsidRPr="00BA579A">
        <w:rPr>
          <w:rFonts w:ascii="Arial" w:hAnsi="Arial" w:cs="Arial"/>
          <w:color w:val="000000" w:themeColor="text1"/>
          <w:sz w:val="20"/>
          <w:szCs w:val="20"/>
          <w:lang w:eastAsia="en-US"/>
        </w:rPr>
        <w:t>.5</w:t>
      </w:r>
      <w:r w:rsidR="00CB6667" w:rsidRPr="00BA579A">
        <w:rPr>
          <w:rFonts w:ascii="Arial" w:hAnsi="Arial" w:cs="Arial"/>
          <w:color w:val="000000" w:themeColor="text1"/>
          <w:sz w:val="20"/>
          <w:szCs w:val="20"/>
          <w:lang w:eastAsia="en-US"/>
        </w:rPr>
        <w:t>.</w:t>
      </w:r>
      <w:r w:rsidRPr="00BA579A">
        <w:rPr>
          <w:rFonts w:ascii="Arial" w:hAnsi="Arial" w:cs="Arial"/>
          <w:color w:val="000000" w:themeColor="text1"/>
          <w:sz w:val="20"/>
          <w:szCs w:val="20"/>
          <w:lang w:eastAsia="en-US"/>
        </w:rPr>
        <w:t xml:space="preserve"> a 2</w:t>
      </w:r>
      <w:r w:rsidR="00CB6667" w:rsidRPr="00BA579A">
        <w:rPr>
          <w:rFonts w:ascii="Arial" w:hAnsi="Arial" w:cs="Arial"/>
          <w:color w:val="000000" w:themeColor="text1"/>
          <w:sz w:val="20"/>
          <w:szCs w:val="20"/>
          <w:lang w:eastAsia="en-US"/>
        </w:rPr>
        <w:t>4</w:t>
      </w:r>
      <w:r w:rsidRPr="00BA579A">
        <w:rPr>
          <w:rFonts w:ascii="Arial" w:hAnsi="Arial" w:cs="Arial"/>
          <w:color w:val="000000" w:themeColor="text1"/>
          <w:sz w:val="20"/>
          <w:szCs w:val="20"/>
          <w:lang w:eastAsia="en-US"/>
        </w:rPr>
        <w:t>.6</w:t>
      </w:r>
      <w:r w:rsidR="00CB6667" w:rsidRPr="00BA579A">
        <w:rPr>
          <w:rFonts w:ascii="Arial" w:hAnsi="Arial" w:cs="Arial"/>
          <w:color w:val="000000" w:themeColor="text1"/>
          <w:sz w:val="20"/>
          <w:szCs w:val="20"/>
          <w:lang w:eastAsia="en-US"/>
        </w:rPr>
        <w:t>.</w:t>
      </w:r>
      <w:r w:rsidRPr="00BA579A">
        <w:rPr>
          <w:rFonts w:ascii="Arial" w:hAnsi="Arial" w:cs="Arial"/>
          <w:color w:val="000000" w:themeColor="text1"/>
          <w:sz w:val="20"/>
          <w:szCs w:val="20"/>
          <w:lang w:eastAsia="en-US"/>
        </w:rPr>
        <w:t xml:space="preserve"> Časť A.1 Zväzok 1 týchto SP. Nesplnenie tejto povinnosti bude verejný obstarávateľ považovať za neposkytnutie riadnej súčinnosti.</w:t>
      </w:r>
    </w:p>
    <w:p w14:paraId="17E8AEFF" w14:textId="7237D942"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V prípade, že je úspešným uchádzačom skupina dodávateľov a </w:t>
      </w:r>
      <w:r>
        <w:rPr>
          <w:rFonts w:ascii="Arial" w:hAnsi="Arial" w:cs="Arial"/>
          <w:sz w:val="20"/>
          <w:szCs w:val="20"/>
          <w:lang w:eastAsia="en-US"/>
        </w:rPr>
        <w:t>z</w:t>
      </w:r>
      <w:r w:rsidRPr="00F34557">
        <w:rPr>
          <w:rFonts w:ascii="Arial" w:hAnsi="Arial" w:cs="Arial"/>
          <w:sz w:val="20"/>
          <w:szCs w:val="20"/>
          <w:lang w:eastAsia="en-US"/>
        </w:rPr>
        <w:t xml:space="preserve">mluva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osoby/osôb na podpis </w:t>
      </w:r>
      <w:r>
        <w:rPr>
          <w:rFonts w:ascii="Arial" w:hAnsi="Arial" w:cs="Arial"/>
          <w:sz w:val="20"/>
          <w:szCs w:val="20"/>
          <w:lang w:eastAsia="en-US"/>
        </w:rPr>
        <w:t>z</w:t>
      </w:r>
      <w:r w:rsidRPr="00F34557">
        <w:rPr>
          <w:rFonts w:ascii="Arial" w:hAnsi="Arial" w:cs="Arial"/>
          <w:sz w:val="20"/>
          <w:szCs w:val="20"/>
          <w:lang w:eastAsia="en-US"/>
        </w:rPr>
        <w:t>mluvy (ak takáto plná moc nebola predložená uchádzačom v rámci ponuky). Nesplnenie tejto povinnosti bude verejný obstarávateľ považovať za neposkytnutie riadnej súčinnosti.</w:t>
      </w:r>
    </w:p>
    <w:p w14:paraId="292E0151" w14:textId="2FF780F0"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Povinnosť mať zapísaných konečných užívateľov výhod v registri partnerov verejného sektora sa vzťahuje na každého člena skupiny dodávateľov.</w:t>
      </w:r>
    </w:p>
    <w:p w14:paraId="09C8228A" w14:textId="77777777" w:rsidR="00834544" w:rsidRDefault="00834544" w:rsidP="00F34557">
      <w:pPr>
        <w:jc w:val="center"/>
        <w:rPr>
          <w:rFonts w:ascii="Arial" w:hAnsi="Arial" w:cs="Arial"/>
          <w:b/>
          <w:sz w:val="20"/>
          <w:szCs w:val="20"/>
        </w:rPr>
      </w:pPr>
    </w:p>
    <w:p w14:paraId="6A475476" w14:textId="77777777" w:rsidR="0051151F" w:rsidRDefault="0051151F" w:rsidP="00F34557">
      <w:pPr>
        <w:jc w:val="center"/>
        <w:rPr>
          <w:rFonts w:ascii="Arial" w:hAnsi="Arial" w:cs="Arial"/>
          <w:b/>
          <w:sz w:val="20"/>
          <w:szCs w:val="20"/>
        </w:rPr>
      </w:pPr>
    </w:p>
    <w:p w14:paraId="2DBF4ED3" w14:textId="242856E3" w:rsidR="00BE7A69" w:rsidRPr="00F34557" w:rsidRDefault="00BE7A69" w:rsidP="00F34557">
      <w:pPr>
        <w:jc w:val="center"/>
        <w:rPr>
          <w:rFonts w:ascii="Arial" w:hAnsi="Arial" w:cs="Arial"/>
          <w:b/>
          <w:sz w:val="20"/>
          <w:szCs w:val="20"/>
        </w:rPr>
      </w:pPr>
      <w:r w:rsidRPr="00F34557">
        <w:rPr>
          <w:rFonts w:ascii="Arial" w:hAnsi="Arial" w:cs="Arial"/>
          <w:b/>
          <w:sz w:val="20"/>
          <w:szCs w:val="20"/>
        </w:rPr>
        <w:t>Časť VIII.</w:t>
      </w:r>
    </w:p>
    <w:p w14:paraId="1F3FBFCF" w14:textId="7805C204" w:rsidR="00BE7A69" w:rsidRPr="00F34557" w:rsidRDefault="00BE7A69" w:rsidP="00F34557">
      <w:pPr>
        <w:jc w:val="center"/>
        <w:rPr>
          <w:rFonts w:ascii="Arial" w:hAnsi="Arial" w:cs="Arial"/>
          <w:b/>
          <w:sz w:val="20"/>
          <w:szCs w:val="20"/>
        </w:rPr>
      </w:pPr>
      <w:r w:rsidRPr="00F34557">
        <w:rPr>
          <w:rFonts w:ascii="Arial" w:hAnsi="Arial" w:cs="Arial"/>
          <w:b/>
          <w:sz w:val="20"/>
          <w:szCs w:val="20"/>
        </w:rPr>
        <w:t>Záverečné ustanovenia</w:t>
      </w:r>
    </w:p>
    <w:p w14:paraId="661B7ECC" w14:textId="24A54E93" w:rsidR="003D1A81" w:rsidRDefault="003D1A81" w:rsidP="00677E87">
      <w:pPr>
        <w:pStyle w:val="Odsekzoznamu"/>
        <w:numPr>
          <w:ilvl w:val="0"/>
          <w:numId w:val="32"/>
        </w:numPr>
        <w:jc w:val="both"/>
        <w:rPr>
          <w:rFonts w:ascii="Arial" w:hAnsi="Arial" w:cs="Arial"/>
          <w:b/>
          <w:bCs/>
          <w:sz w:val="20"/>
          <w:szCs w:val="20"/>
        </w:rPr>
      </w:pPr>
      <w:bookmarkStart w:id="26" w:name="_Hlk178177095"/>
      <w:r>
        <w:rPr>
          <w:rFonts w:ascii="Arial" w:hAnsi="Arial" w:cs="Arial"/>
          <w:b/>
          <w:bCs/>
          <w:sz w:val="20"/>
          <w:szCs w:val="20"/>
        </w:rPr>
        <w:t>Zrušenie</w:t>
      </w:r>
      <w:r w:rsidRPr="003D1A81">
        <w:rPr>
          <w:rFonts w:ascii="Arial" w:hAnsi="Arial" w:cs="Arial"/>
          <w:b/>
          <w:bCs/>
          <w:sz w:val="20"/>
          <w:szCs w:val="20"/>
        </w:rPr>
        <w:t xml:space="preserve"> </w:t>
      </w:r>
      <w:r w:rsidRPr="00F34557">
        <w:rPr>
          <w:rFonts w:ascii="Arial" w:hAnsi="Arial" w:cs="Arial"/>
          <w:b/>
          <w:bCs/>
          <w:sz w:val="20"/>
          <w:szCs w:val="20"/>
        </w:rPr>
        <w:t>verejného obstarávania</w:t>
      </w:r>
    </w:p>
    <w:p w14:paraId="354577DE" w14:textId="5DF5CB10" w:rsidR="003D1A81" w:rsidRPr="003D1A81" w:rsidRDefault="003D1A81" w:rsidP="00677E87">
      <w:pPr>
        <w:pStyle w:val="Odsekzoznamu"/>
        <w:numPr>
          <w:ilvl w:val="1"/>
          <w:numId w:val="32"/>
        </w:numPr>
        <w:jc w:val="both"/>
        <w:rPr>
          <w:rFonts w:ascii="Arial" w:hAnsi="Arial" w:cs="Arial"/>
          <w:b/>
          <w:bCs/>
          <w:sz w:val="20"/>
          <w:szCs w:val="20"/>
        </w:rPr>
      </w:pPr>
      <w:r w:rsidRPr="00F34557">
        <w:rPr>
          <w:rFonts w:ascii="Arial" w:hAnsi="Arial" w:cs="Arial"/>
          <w:noProof/>
          <w:color w:val="000000" w:themeColor="text1"/>
          <w:sz w:val="20"/>
          <w:szCs w:val="20"/>
          <w:lang w:eastAsia="en-US"/>
        </w:rPr>
        <w:t>Verejný obstarávateľ zruší verejné obstarávanie, ak:</w:t>
      </w:r>
    </w:p>
    <w:p w14:paraId="43768FBD" w14:textId="1A8AB120" w:rsidR="003D1A81" w:rsidRPr="003D1A81" w:rsidRDefault="003D1A81" w:rsidP="00677E87">
      <w:pPr>
        <w:pStyle w:val="Odsekzoznamu"/>
        <w:numPr>
          <w:ilvl w:val="0"/>
          <w:numId w:val="37"/>
        </w:numPr>
        <w:jc w:val="both"/>
        <w:rPr>
          <w:rFonts w:ascii="Arial" w:hAnsi="Arial" w:cs="Arial"/>
          <w:b/>
          <w:bCs/>
          <w:sz w:val="20"/>
          <w:szCs w:val="20"/>
        </w:rPr>
      </w:pPr>
      <w:r w:rsidRPr="00F34557">
        <w:rPr>
          <w:rFonts w:ascii="Arial" w:hAnsi="Arial" w:cs="Arial"/>
          <w:color w:val="000000" w:themeColor="text1"/>
          <w:sz w:val="20"/>
          <w:szCs w:val="20"/>
          <w:lang w:eastAsia="en-US"/>
        </w:rPr>
        <w:t>ani jeden uchádzač</w:t>
      </w:r>
      <w:r>
        <w:rPr>
          <w:rFonts w:ascii="Arial" w:hAnsi="Arial" w:cs="Arial"/>
          <w:color w:val="000000" w:themeColor="text1"/>
          <w:sz w:val="20"/>
          <w:szCs w:val="20"/>
          <w:lang w:eastAsia="en-US"/>
        </w:rPr>
        <w:t xml:space="preserve"> </w:t>
      </w:r>
      <w:r w:rsidRPr="00F34557">
        <w:rPr>
          <w:rFonts w:ascii="Arial" w:hAnsi="Arial" w:cs="Arial"/>
          <w:color w:val="000000" w:themeColor="text1"/>
          <w:sz w:val="20"/>
          <w:szCs w:val="20"/>
          <w:lang w:eastAsia="en-US"/>
        </w:rPr>
        <w:t>nesplnil podmienky účasti vo verejnom obstarávaní a uchádzač neuplatnil námietky v lehote podľa zákona,</w:t>
      </w:r>
    </w:p>
    <w:p w14:paraId="63EEF22C" w14:textId="5BB3508D" w:rsidR="003D1A81" w:rsidRPr="003D1A81" w:rsidRDefault="003D1A81" w:rsidP="00677E87">
      <w:pPr>
        <w:pStyle w:val="Odsekzoznamu"/>
        <w:numPr>
          <w:ilvl w:val="0"/>
          <w:numId w:val="37"/>
        </w:numPr>
        <w:jc w:val="both"/>
        <w:rPr>
          <w:rFonts w:ascii="Arial" w:hAnsi="Arial" w:cs="Arial"/>
          <w:b/>
          <w:bCs/>
          <w:sz w:val="20"/>
          <w:szCs w:val="20"/>
        </w:rPr>
      </w:pPr>
      <w:r w:rsidRPr="00F34557">
        <w:rPr>
          <w:rFonts w:ascii="Arial" w:hAnsi="Arial" w:cs="Arial"/>
          <w:color w:val="000000" w:themeColor="text1"/>
          <w:sz w:val="20"/>
          <w:szCs w:val="20"/>
          <w:lang w:eastAsia="en-US"/>
        </w:rPr>
        <w:t>nedostal ani jednu ponuku,</w:t>
      </w:r>
    </w:p>
    <w:p w14:paraId="14A5896D" w14:textId="6E4BBF07" w:rsidR="003D1A81" w:rsidRPr="003D1A81" w:rsidRDefault="003D1A81" w:rsidP="00677E87">
      <w:pPr>
        <w:pStyle w:val="Odsekzoznamu"/>
        <w:numPr>
          <w:ilvl w:val="0"/>
          <w:numId w:val="37"/>
        </w:numPr>
        <w:jc w:val="both"/>
        <w:rPr>
          <w:rFonts w:ascii="Arial" w:hAnsi="Arial" w:cs="Arial"/>
          <w:b/>
          <w:bCs/>
          <w:sz w:val="20"/>
          <w:szCs w:val="20"/>
        </w:rPr>
      </w:pPr>
      <w:r w:rsidRPr="00F34557">
        <w:rPr>
          <w:rFonts w:ascii="Arial" w:hAnsi="Arial" w:cs="Arial"/>
          <w:color w:val="000000" w:themeColor="text1"/>
          <w:sz w:val="20"/>
          <w:szCs w:val="20"/>
          <w:lang w:eastAsia="en-US"/>
        </w:rPr>
        <w:t>ani jedna z predložených ponúk nezodpovedá požiadavkám určeným podľa § 42 zákona a uchádzač nepodal námietky v lehote podľa zákona,</w:t>
      </w:r>
    </w:p>
    <w:p w14:paraId="0806EC7D" w14:textId="293DA19A" w:rsidR="003D1A81" w:rsidRPr="003D1A81" w:rsidRDefault="003D1A81" w:rsidP="00677E87">
      <w:pPr>
        <w:pStyle w:val="Odsekzoznamu"/>
        <w:numPr>
          <w:ilvl w:val="0"/>
          <w:numId w:val="37"/>
        </w:numPr>
        <w:jc w:val="both"/>
        <w:rPr>
          <w:rFonts w:ascii="Arial" w:hAnsi="Arial" w:cs="Arial"/>
          <w:b/>
          <w:bCs/>
          <w:sz w:val="20"/>
          <w:szCs w:val="20"/>
        </w:rPr>
      </w:pPr>
      <w:r w:rsidRPr="00F34557">
        <w:rPr>
          <w:rFonts w:ascii="Arial" w:hAnsi="Arial" w:cs="Arial"/>
          <w:color w:val="000000" w:themeColor="text1"/>
          <w:sz w:val="20"/>
          <w:szCs w:val="20"/>
          <w:lang w:eastAsia="en-US"/>
        </w:rPr>
        <w:t xml:space="preserve">jeho zrušenie nariadil </w:t>
      </w:r>
      <w:r>
        <w:rPr>
          <w:rFonts w:ascii="Arial" w:hAnsi="Arial" w:cs="Arial"/>
          <w:color w:val="000000" w:themeColor="text1"/>
          <w:sz w:val="20"/>
          <w:szCs w:val="20"/>
          <w:lang w:eastAsia="en-US"/>
        </w:rPr>
        <w:t>Ú</w:t>
      </w:r>
      <w:r w:rsidRPr="00F34557">
        <w:rPr>
          <w:rFonts w:ascii="Arial" w:hAnsi="Arial" w:cs="Arial"/>
          <w:color w:val="000000" w:themeColor="text1"/>
          <w:sz w:val="20"/>
          <w:szCs w:val="20"/>
          <w:lang w:eastAsia="en-US"/>
        </w:rPr>
        <w:t>rad.</w:t>
      </w:r>
    </w:p>
    <w:p w14:paraId="66D38818" w14:textId="54B18C20" w:rsidR="003D1A81" w:rsidRPr="003D1A81" w:rsidRDefault="003D1A81"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Verejný obstarávateľ môže zrušiť verejné obstarávanie aj vtedy, ak sa zmenili okolnosti, za ktorých sa vyhlásilo verejné obstarávanie, ak sa v priebehu postupu verejného obstarávania </w:t>
      </w:r>
      <w:r w:rsidRPr="00F34557">
        <w:rPr>
          <w:rFonts w:ascii="Arial" w:hAnsi="Arial" w:cs="Arial"/>
          <w:color w:val="000000" w:themeColor="text1"/>
          <w:sz w:val="20"/>
          <w:szCs w:val="20"/>
          <w:lang w:eastAsia="en-US"/>
        </w:rPr>
        <w:lastRenderedPageBreak/>
        <w:t>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w:t>
      </w:r>
    </w:p>
    <w:p w14:paraId="18EAAB55" w14:textId="443DBA1C" w:rsidR="003D1A81" w:rsidRPr="003D1A81" w:rsidRDefault="003D1A81"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Verejný obstarávateľ je povinný bezodkladne upovedomiť všetkých uchádzačov alebo záujemcov o zrušení </w:t>
      </w:r>
      <w:r>
        <w:rPr>
          <w:rFonts w:ascii="Arial" w:hAnsi="Arial" w:cs="Arial"/>
          <w:color w:val="000000" w:themeColor="text1"/>
          <w:sz w:val="20"/>
          <w:szCs w:val="20"/>
          <w:lang w:eastAsia="en-US"/>
        </w:rPr>
        <w:t>použitého postupu zadávania</w:t>
      </w:r>
      <w:r w:rsidRPr="00F34557">
        <w:rPr>
          <w:rFonts w:ascii="Arial" w:hAnsi="Arial" w:cs="Arial"/>
          <w:color w:val="000000" w:themeColor="text1"/>
          <w:sz w:val="20"/>
          <w:szCs w:val="20"/>
          <w:lang w:eastAsia="en-US"/>
        </w:rPr>
        <w:t xml:space="preserve"> zákazky s uvedením dôvodu a oznámiť postup, ktorý použije pri zadávaní zákazky na pôvodný predmet zákazky.</w:t>
      </w:r>
    </w:p>
    <w:p w14:paraId="3324D497" w14:textId="26FC7BED" w:rsidR="003D1A81" w:rsidRDefault="003D1A81"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Verejný obstarávateľ v oznámení o výsledku verejného obstarávania uvedie, či zadávanie zákazky bude predmetom opätovného uverejnenia.</w:t>
      </w:r>
    </w:p>
    <w:p w14:paraId="59A9E528" w14:textId="77777777" w:rsidR="00ED3F0E" w:rsidRPr="003D1A81" w:rsidRDefault="00ED3F0E" w:rsidP="003D1A81">
      <w:pPr>
        <w:autoSpaceDE w:val="0"/>
        <w:autoSpaceDN w:val="0"/>
        <w:jc w:val="both"/>
        <w:rPr>
          <w:rFonts w:ascii="Arial" w:hAnsi="Arial" w:cs="Arial"/>
          <w:noProof/>
          <w:vanish/>
          <w:color w:val="000000" w:themeColor="text1"/>
          <w:sz w:val="20"/>
          <w:szCs w:val="20"/>
          <w:lang w:eastAsia="en-US"/>
        </w:rPr>
      </w:pPr>
    </w:p>
    <w:p w14:paraId="6B38C259" w14:textId="7B84C4D8" w:rsidR="0015197C" w:rsidRDefault="0015197C" w:rsidP="0015197C">
      <w:pPr>
        <w:autoSpaceDE w:val="0"/>
        <w:autoSpaceDN w:val="0"/>
        <w:jc w:val="both"/>
        <w:rPr>
          <w:rFonts w:ascii="Arial" w:hAnsi="Arial" w:cs="Arial"/>
          <w:color w:val="000000" w:themeColor="text1"/>
          <w:sz w:val="20"/>
          <w:szCs w:val="20"/>
          <w:lang w:eastAsia="en-US"/>
        </w:rPr>
      </w:pPr>
    </w:p>
    <w:p w14:paraId="2F80893B" w14:textId="490A18B5" w:rsidR="0015197C" w:rsidRDefault="0015197C" w:rsidP="0015197C">
      <w:pPr>
        <w:autoSpaceDE w:val="0"/>
        <w:autoSpaceDN w:val="0"/>
        <w:jc w:val="both"/>
        <w:rPr>
          <w:rFonts w:ascii="Arial" w:hAnsi="Arial" w:cs="Arial"/>
          <w:color w:val="000000" w:themeColor="text1"/>
          <w:sz w:val="20"/>
          <w:szCs w:val="20"/>
          <w:lang w:eastAsia="en-US"/>
        </w:rPr>
      </w:pPr>
    </w:p>
    <w:p w14:paraId="2362A0D0" w14:textId="19C002DD" w:rsidR="000244D7" w:rsidRDefault="000244D7" w:rsidP="0015197C">
      <w:pPr>
        <w:autoSpaceDE w:val="0"/>
        <w:autoSpaceDN w:val="0"/>
        <w:jc w:val="both"/>
        <w:rPr>
          <w:rFonts w:ascii="Arial" w:hAnsi="Arial" w:cs="Arial"/>
          <w:color w:val="000000" w:themeColor="text1"/>
          <w:sz w:val="20"/>
          <w:szCs w:val="20"/>
          <w:lang w:eastAsia="en-US"/>
        </w:rPr>
      </w:pPr>
    </w:p>
    <w:p w14:paraId="763A8DB5" w14:textId="3F5B4626" w:rsidR="000244D7" w:rsidRDefault="000244D7" w:rsidP="0015197C">
      <w:pPr>
        <w:autoSpaceDE w:val="0"/>
        <w:autoSpaceDN w:val="0"/>
        <w:jc w:val="both"/>
        <w:rPr>
          <w:rFonts w:ascii="Arial" w:hAnsi="Arial" w:cs="Arial"/>
          <w:color w:val="000000" w:themeColor="text1"/>
          <w:sz w:val="20"/>
          <w:szCs w:val="20"/>
          <w:lang w:eastAsia="en-US"/>
        </w:rPr>
      </w:pPr>
    </w:p>
    <w:p w14:paraId="2B9F0123" w14:textId="0DFB73AF" w:rsidR="000244D7" w:rsidRDefault="000244D7" w:rsidP="0015197C">
      <w:pPr>
        <w:autoSpaceDE w:val="0"/>
        <w:autoSpaceDN w:val="0"/>
        <w:jc w:val="both"/>
        <w:rPr>
          <w:rFonts w:ascii="Arial" w:hAnsi="Arial" w:cs="Arial"/>
          <w:color w:val="000000" w:themeColor="text1"/>
          <w:sz w:val="20"/>
          <w:szCs w:val="20"/>
          <w:lang w:eastAsia="en-US"/>
        </w:rPr>
      </w:pPr>
    </w:p>
    <w:p w14:paraId="0291BD7F" w14:textId="2C1F581A" w:rsidR="000244D7" w:rsidRDefault="000244D7" w:rsidP="0015197C">
      <w:pPr>
        <w:autoSpaceDE w:val="0"/>
        <w:autoSpaceDN w:val="0"/>
        <w:jc w:val="both"/>
        <w:rPr>
          <w:rFonts w:ascii="Arial" w:hAnsi="Arial" w:cs="Arial"/>
          <w:color w:val="000000" w:themeColor="text1"/>
          <w:sz w:val="20"/>
          <w:szCs w:val="20"/>
          <w:lang w:eastAsia="en-US"/>
        </w:rPr>
      </w:pPr>
    </w:p>
    <w:p w14:paraId="4983A24E" w14:textId="59F67868" w:rsidR="000244D7" w:rsidRDefault="000244D7" w:rsidP="0015197C">
      <w:pPr>
        <w:autoSpaceDE w:val="0"/>
        <w:autoSpaceDN w:val="0"/>
        <w:jc w:val="both"/>
        <w:rPr>
          <w:rFonts w:ascii="Arial" w:hAnsi="Arial" w:cs="Arial"/>
          <w:color w:val="000000" w:themeColor="text1"/>
          <w:sz w:val="20"/>
          <w:szCs w:val="20"/>
          <w:lang w:eastAsia="en-US"/>
        </w:rPr>
      </w:pPr>
    </w:p>
    <w:p w14:paraId="5F76011A" w14:textId="4D151BAF" w:rsidR="000244D7" w:rsidRDefault="000244D7" w:rsidP="0015197C">
      <w:pPr>
        <w:autoSpaceDE w:val="0"/>
        <w:autoSpaceDN w:val="0"/>
        <w:jc w:val="both"/>
        <w:rPr>
          <w:rFonts w:ascii="Arial" w:hAnsi="Arial" w:cs="Arial"/>
          <w:color w:val="000000" w:themeColor="text1"/>
          <w:sz w:val="20"/>
          <w:szCs w:val="20"/>
          <w:lang w:eastAsia="en-US"/>
        </w:rPr>
      </w:pPr>
    </w:p>
    <w:p w14:paraId="3DD3EF3A" w14:textId="068D5812" w:rsidR="000244D7" w:rsidRDefault="000244D7" w:rsidP="0015197C">
      <w:pPr>
        <w:autoSpaceDE w:val="0"/>
        <w:autoSpaceDN w:val="0"/>
        <w:jc w:val="both"/>
        <w:rPr>
          <w:rFonts w:ascii="Arial" w:hAnsi="Arial" w:cs="Arial"/>
          <w:color w:val="000000" w:themeColor="text1"/>
          <w:sz w:val="20"/>
          <w:szCs w:val="20"/>
          <w:lang w:eastAsia="en-US"/>
        </w:rPr>
      </w:pPr>
    </w:p>
    <w:p w14:paraId="77784F67" w14:textId="5D8B0A58" w:rsidR="000244D7" w:rsidRDefault="000244D7" w:rsidP="0015197C">
      <w:pPr>
        <w:autoSpaceDE w:val="0"/>
        <w:autoSpaceDN w:val="0"/>
        <w:jc w:val="both"/>
        <w:rPr>
          <w:rFonts w:ascii="Arial" w:hAnsi="Arial" w:cs="Arial"/>
          <w:color w:val="000000" w:themeColor="text1"/>
          <w:sz w:val="20"/>
          <w:szCs w:val="20"/>
          <w:lang w:eastAsia="en-US"/>
        </w:rPr>
      </w:pPr>
    </w:p>
    <w:p w14:paraId="3A18A969" w14:textId="5F27FA02" w:rsidR="000244D7" w:rsidRDefault="000244D7" w:rsidP="0015197C">
      <w:pPr>
        <w:autoSpaceDE w:val="0"/>
        <w:autoSpaceDN w:val="0"/>
        <w:jc w:val="both"/>
        <w:rPr>
          <w:rFonts w:ascii="Arial" w:hAnsi="Arial" w:cs="Arial"/>
          <w:color w:val="000000" w:themeColor="text1"/>
          <w:sz w:val="20"/>
          <w:szCs w:val="20"/>
          <w:lang w:eastAsia="en-US"/>
        </w:rPr>
      </w:pPr>
    </w:p>
    <w:p w14:paraId="1BAF08E7" w14:textId="24F54828" w:rsidR="000244D7" w:rsidRDefault="000244D7" w:rsidP="0015197C">
      <w:pPr>
        <w:autoSpaceDE w:val="0"/>
        <w:autoSpaceDN w:val="0"/>
        <w:jc w:val="both"/>
        <w:rPr>
          <w:rFonts w:ascii="Arial" w:hAnsi="Arial" w:cs="Arial"/>
          <w:color w:val="000000" w:themeColor="text1"/>
          <w:sz w:val="20"/>
          <w:szCs w:val="20"/>
          <w:lang w:eastAsia="en-US"/>
        </w:rPr>
      </w:pPr>
    </w:p>
    <w:bookmarkEnd w:id="26"/>
    <w:p w14:paraId="70DDEFE2" w14:textId="0D48AAA4" w:rsidR="000244D7" w:rsidRDefault="000244D7" w:rsidP="0015197C">
      <w:pPr>
        <w:autoSpaceDE w:val="0"/>
        <w:autoSpaceDN w:val="0"/>
        <w:jc w:val="both"/>
        <w:rPr>
          <w:rFonts w:ascii="Arial" w:hAnsi="Arial" w:cs="Arial"/>
          <w:color w:val="000000" w:themeColor="text1"/>
          <w:sz w:val="20"/>
          <w:szCs w:val="20"/>
          <w:lang w:eastAsia="en-US"/>
        </w:rPr>
      </w:pPr>
    </w:p>
    <w:p w14:paraId="37C6FAAB" w14:textId="678B4896" w:rsidR="000244D7" w:rsidRDefault="000244D7" w:rsidP="0015197C">
      <w:pPr>
        <w:autoSpaceDE w:val="0"/>
        <w:autoSpaceDN w:val="0"/>
        <w:jc w:val="both"/>
        <w:rPr>
          <w:rFonts w:ascii="Arial" w:hAnsi="Arial" w:cs="Arial"/>
          <w:color w:val="000000" w:themeColor="text1"/>
          <w:sz w:val="20"/>
          <w:szCs w:val="20"/>
          <w:lang w:eastAsia="en-US"/>
        </w:rPr>
      </w:pPr>
    </w:p>
    <w:p w14:paraId="656C93DB" w14:textId="117131F2" w:rsidR="000244D7" w:rsidRDefault="000244D7" w:rsidP="0015197C">
      <w:pPr>
        <w:autoSpaceDE w:val="0"/>
        <w:autoSpaceDN w:val="0"/>
        <w:jc w:val="both"/>
        <w:rPr>
          <w:rFonts w:ascii="Arial" w:hAnsi="Arial" w:cs="Arial"/>
          <w:color w:val="000000" w:themeColor="text1"/>
          <w:sz w:val="20"/>
          <w:szCs w:val="20"/>
          <w:lang w:eastAsia="en-US"/>
        </w:rPr>
      </w:pPr>
    </w:p>
    <w:p w14:paraId="3E95CE48" w14:textId="141770EF" w:rsidR="000244D7" w:rsidRDefault="000244D7" w:rsidP="0015197C">
      <w:pPr>
        <w:autoSpaceDE w:val="0"/>
        <w:autoSpaceDN w:val="0"/>
        <w:jc w:val="both"/>
        <w:rPr>
          <w:rFonts w:ascii="Arial" w:hAnsi="Arial" w:cs="Arial"/>
          <w:color w:val="000000" w:themeColor="text1"/>
          <w:sz w:val="20"/>
          <w:szCs w:val="20"/>
          <w:lang w:eastAsia="en-US"/>
        </w:rPr>
      </w:pPr>
    </w:p>
    <w:p w14:paraId="62542CF5" w14:textId="524D8C51" w:rsidR="000244D7" w:rsidRDefault="000244D7" w:rsidP="0015197C">
      <w:pPr>
        <w:autoSpaceDE w:val="0"/>
        <w:autoSpaceDN w:val="0"/>
        <w:jc w:val="both"/>
        <w:rPr>
          <w:rFonts w:ascii="Arial" w:hAnsi="Arial" w:cs="Arial"/>
          <w:color w:val="000000" w:themeColor="text1"/>
          <w:sz w:val="20"/>
          <w:szCs w:val="20"/>
          <w:lang w:eastAsia="en-US"/>
        </w:rPr>
      </w:pPr>
    </w:p>
    <w:p w14:paraId="040CED0D" w14:textId="792259D5" w:rsidR="000244D7" w:rsidRDefault="000244D7" w:rsidP="0015197C">
      <w:pPr>
        <w:autoSpaceDE w:val="0"/>
        <w:autoSpaceDN w:val="0"/>
        <w:jc w:val="both"/>
        <w:rPr>
          <w:rFonts w:ascii="Arial" w:hAnsi="Arial" w:cs="Arial"/>
          <w:color w:val="000000" w:themeColor="text1"/>
          <w:sz w:val="20"/>
          <w:szCs w:val="20"/>
          <w:lang w:eastAsia="en-US"/>
        </w:rPr>
      </w:pPr>
    </w:p>
    <w:p w14:paraId="35DD472D" w14:textId="05005A80" w:rsidR="00BE3511" w:rsidRDefault="00BE3511" w:rsidP="0015197C">
      <w:pPr>
        <w:autoSpaceDE w:val="0"/>
        <w:autoSpaceDN w:val="0"/>
        <w:jc w:val="both"/>
        <w:rPr>
          <w:rFonts w:ascii="Arial" w:hAnsi="Arial" w:cs="Arial"/>
          <w:color w:val="000000" w:themeColor="text1"/>
          <w:sz w:val="20"/>
          <w:szCs w:val="20"/>
          <w:lang w:eastAsia="en-US"/>
        </w:rPr>
      </w:pPr>
    </w:p>
    <w:p w14:paraId="799C891C" w14:textId="017D7420" w:rsidR="00BE3511" w:rsidRDefault="00BE3511" w:rsidP="0015197C">
      <w:pPr>
        <w:autoSpaceDE w:val="0"/>
        <w:autoSpaceDN w:val="0"/>
        <w:jc w:val="both"/>
        <w:rPr>
          <w:rFonts w:ascii="Arial" w:hAnsi="Arial" w:cs="Arial"/>
          <w:color w:val="000000" w:themeColor="text1"/>
          <w:sz w:val="20"/>
          <w:szCs w:val="20"/>
          <w:lang w:eastAsia="en-US"/>
        </w:rPr>
      </w:pPr>
    </w:p>
    <w:p w14:paraId="44DCAF64" w14:textId="614158E8" w:rsidR="00762FF5" w:rsidRDefault="00762FF5" w:rsidP="0015197C">
      <w:pPr>
        <w:autoSpaceDE w:val="0"/>
        <w:autoSpaceDN w:val="0"/>
        <w:jc w:val="both"/>
        <w:rPr>
          <w:rFonts w:ascii="Arial" w:hAnsi="Arial" w:cs="Arial"/>
          <w:color w:val="000000" w:themeColor="text1"/>
          <w:sz w:val="20"/>
          <w:szCs w:val="20"/>
          <w:lang w:eastAsia="en-US"/>
        </w:rPr>
      </w:pPr>
    </w:p>
    <w:p w14:paraId="6918F083" w14:textId="77777777" w:rsidR="003D1A81" w:rsidRDefault="003D1A81" w:rsidP="0015197C">
      <w:pPr>
        <w:autoSpaceDE w:val="0"/>
        <w:autoSpaceDN w:val="0"/>
        <w:jc w:val="both"/>
        <w:rPr>
          <w:rFonts w:ascii="Arial" w:hAnsi="Arial" w:cs="Arial"/>
          <w:color w:val="000000" w:themeColor="text1"/>
          <w:sz w:val="20"/>
          <w:szCs w:val="20"/>
          <w:lang w:eastAsia="en-US"/>
        </w:rPr>
      </w:pPr>
    </w:p>
    <w:p w14:paraId="4C00A6CC" w14:textId="77777777" w:rsidR="003D1A81" w:rsidRDefault="003D1A81" w:rsidP="0015197C">
      <w:pPr>
        <w:autoSpaceDE w:val="0"/>
        <w:autoSpaceDN w:val="0"/>
        <w:jc w:val="both"/>
        <w:rPr>
          <w:rFonts w:ascii="Arial" w:hAnsi="Arial" w:cs="Arial"/>
          <w:color w:val="000000" w:themeColor="text1"/>
          <w:sz w:val="20"/>
          <w:szCs w:val="20"/>
          <w:lang w:eastAsia="en-US"/>
        </w:rPr>
      </w:pPr>
    </w:p>
    <w:p w14:paraId="6CD271FB" w14:textId="77777777" w:rsidR="003D1A81" w:rsidRDefault="003D1A81" w:rsidP="0015197C">
      <w:pPr>
        <w:autoSpaceDE w:val="0"/>
        <w:autoSpaceDN w:val="0"/>
        <w:jc w:val="both"/>
        <w:rPr>
          <w:rFonts w:ascii="Arial" w:hAnsi="Arial" w:cs="Arial"/>
          <w:color w:val="000000" w:themeColor="text1"/>
          <w:sz w:val="20"/>
          <w:szCs w:val="20"/>
          <w:lang w:eastAsia="en-US"/>
        </w:rPr>
      </w:pPr>
    </w:p>
    <w:p w14:paraId="1C9433CD" w14:textId="77777777" w:rsidR="003D1A81" w:rsidRDefault="003D1A81" w:rsidP="0015197C">
      <w:pPr>
        <w:autoSpaceDE w:val="0"/>
        <w:autoSpaceDN w:val="0"/>
        <w:jc w:val="both"/>
        <w:rPr>
          <w:rFonts w:ascii="Arial" w:hAnsi="Arial" w:cs="Arial"/>
          <w:color w:val="000000" w:themeColor="text1"/>
          <w:sz w:val="20"/>
          <w:szCs w:val="20"/>
          <w:lang w:eastAsia="en-US"/>
        </w:rPr>
      </w:pPr>
    </w:p>
    <w:p w14:paraId="30988FFB" w14:textId="77777777" w:rsidR="00FD6106" w:rsidRDefault="00FD6106" w:rsidP="0015197C">
      <w:pPr>
        <w:autoSpaceDE w:val="0"/>
        <w:autoSpaceDN w:val="0"/>
        <w:jc w:val="both"/>
        <w:rPr>
          <w:rFonts w:ascii="Arial" w:hAnsi="Arial" w:cs="Arial"/>
          <w:color w:val="000000" w:themeColor="text1"/>
          <w:sz w:val="20"/>
          <w:szCs w:val="20"/>
          <w:lang w:eastAsia="en-US"/>
        </w:rPr>
      </w:pPr>
    </w:p>
    <w:p w14:paraId="727F8FD6" w14:textId="77777777" w:rsidR="00FD6106" w:rsidRDefault="00FD6106" w:rsidP="0015197C">
      <w:pPr>
        <w:autoSpaceDE w:val="0"/>
        <w:autoSpaceDN w:val="0"/>
        <w:jc w:val="both"/>
        <w:rPr>
          <w:rFonts w:ascii="Arial" w:hAnsi="Arial" w:cs="Arial"/>
          <w:color w:val="000000" w:themeColor="text1"/>
          <w:sz w:val="20"/>
          <w:szCs w:val="20"/>
          <w:lang w:eastAsia="en-US"/>
        </w:rPr>
      </w:pPr>
    </w:p>
    <w:p w14:paraId="6A80BB52" w14:textId="77777777" w:rsidR="00FD6106" w:rsidRDefault="00FD6106" w:rsidP="0015197C">
      <w:pPr>
        <w:autoSpaceDE w:val="0"/>
        <w:autoSpaceDN w:val="0"/>
        <w:jc w:val="both"/>
        <w:rPr>
          <w:rFonts w:ascii="Arial" w:hAnsi="Arial" w:cs="Arial"/>
          <w:color w:val="000000" w:themeColor="text1"/>
          <w:sz w:val="20"/>
          <w:szCs w:val="20"/>
          <w:lang w:eastAsia="en-US"/>
        </w:rPr>
      </w:pPr>
    </w:p>
    <w:p w14:paraId="5F04805A" w14:textId="77777777" w:rsidR="00FD6106" w:rsidRDefault="00FD6106" w:rsidP="0015197C">
      <w:pPr>
        <w:autoSpaceDE w:val="0"/>
        <w:autoSpaceDN w:val="0"/>
        <w:jc w:val="both"/>
        <w:rPr>
          <w:rFonts w:ascii="Arial" w:hAnsi="Arial" w:cs="Arial"/>
          <w:color w:val="000000" w:themeColor="text1"/>
          <w:sz w:val="20"/>
          <w:szCs w:val="20"/>
          <w:lang w:eastAsia="en-US"/>
        </w:rPr>
      </w:pPr>
    </w:p>
    <w:p w14:paraId="4EA0BC57" w14:textId="77777777" w:rsidR="00FD6106" w:rsidRDefault="00FD6106" w:rsidP="0015197C">
      <w:pPr>
        <w:autoSpaceDE w:val="0"/>
        <w:autoSpaceDN w:val="0"/>
        <w:jc w:val="both"/>
        <w:rPr>
          <w:rFonts w:ascii="Arial" w:hAnsi="Arial" w:cs="Arial"/>
          <w:color w:val="000000" w:themeColor="text1"/>
          <w:sz w:val="20"/>
          <w:szCs w:val="20"/>
          <w:lang w:eastAsia="en-US"/>
        </w:rPr>
      </w:pPr>
    </w:p>
    <w:p w14:paraId="759EA0F0" w14:textId="77777777" w:rsidR="00FD6106" w:rsidRDefault="00FD6106" w:rsidP="0015197C">
      <w:pPr>
        <w:autoSpaceDE w:val="0"/>
        <w:autoSpaceDN w:val="0"/>
        <w:jc w:val="both"/>
        <w:rPr>
          <w:rFonts w:ascii="Arial" w:hAnsi="Arial" w:cs="Arial"/>
          <w:color w:val="000000" w:themeColor="text1"/>
          <w:sz w:val="20"/>
          <w:szCs w:val="20"/>
          <w:lang w:eastAsia="en-US"/>
        </w:rPr>
      </w:pPr>
    </w:p>
    <w:p w14:paraId="14669E15" w14:textId="77777777" w:rsidR="00FD6106" w:rsidRDefault="00FD6106" w:rsidP="0015197C">
      <w:pPr>
        <w:autoSpaceDE w:val="0"/>
        <w:autoSpaceDN w:val="0"/>
        <w:jc w:val="both"/>
        <w:rPr>
          <w:rFonts w:ascii="Arial" w:hAnsi="Arial" w:cs="Arial"/>
          <w:color w:val="000000" w:themeColor="text1"/>
          <w:sz w:val="20"/>
          <w:szCs w:val="20"/>
          <w:lang w:eastAsia="en-US"/>
        </w:rPr>
      </w:pPr>
    </w:p>
    <w:p w14:paraId="761DBF80" w14:textId="77777777" w:rsidR="00FD6106" w:rsidRDefault="00FD6106" w:rsidP="0015197C">
      <w:pPr>
        <w:autoSpaceDE w:val="0"/>
        <w:autoSpaceDN w:val="0"/>
        <w:jc w:val="both"/>
        <w:rPr>
          <w:rFonts w:ascii="Arial" w:hAnsi="Arial" w:cs="Arial"/>
          <w:color w:val="000000" w:themeColor="text1"/>
          <w:sz w:val="20"/>
          <w:szCs w:val="20"/>
          <w:lang w:eastAsia="en-US"/>
        </w:rPr>
      </w:pPr>
    </w:p>
    <w:p w14:paraId="6EB772D5" w14:textId="77777777" w:rsidR="00FD6106" w:rsidRDefault="00FD6106" w:rsidP="0015197C">
      <w:pPr>
        <w:autoSpaceDE w:val="0"/>
        <w:autoSpaceDN w:val="0"/>
        <w:jc w:val="both"/>
        <w:rPr>
          <w:rFonts w:ascii="Arial" w:hAnsi="Arial" w:cs="Arial"/>
          <w:color w:val="000000" w:themeColor="text1"/>
          <w:sz w:val="20"/>
          <w:szCs w:val="20"/>
          <w:lang w:eastAsia="en-US"/>
        </w:rPr>
      </w:pPr>
    </w:p>
    <w:p w14:paraId="0C16BA18" w14:textId="77777777" w:rsidR="00FD6106" w:rsidRDefault="00FD6106" w:rsidP="0015197C">
      <w:pPr>
        <w:autoSpaceDE w:val="0"/>
        <w:autoSpaceDN w:val="0"/>
        <w:jc w:val="both"/>
        <w:rPr>
          <w:rFonts w:ascii="Arial" w:hAnsi="Arial" w:cs="Arial"/>
          <w:color w:val="000000" w:themeColor="text1"/>
          <w:sz w:val="20"/>
          <w:szCs w:val="20"/>
          <w:lang w:eastAsia="en-US"/>
        </w:rPr>
      </w:pPr>
    </w:p>
    <w:p w14:paraId="64C5A91B" w14:textId="77777777" w:rsidR="00FD6106" w:rsidRDefault="00FD6106" w:rsidP="0015197C">
      <w:pPr>
        <w:autoSpaceDE w:val="0"/>
        <w:autoSpaceDN w:val="0"/>
        <w:jc w:val="both"/>
        <w:rPr>
          <w:rFonts w:ascii="Arial" w:hAnsi="Arial" w:cs="Arial"/>
          <w:color w:val="000000" w:themeColor="text1"/>
          <w:sz w:val="20"/>
          <w:szCs w:val="20"/>
          <w:lang w:eastAsia="en-US"/>
        </w:rPr>
      </w:pPr>
    </w:p>
    <w:p w14:paraId="1634F45E" w14:textId="77777777" w:rsidR="00FD6106" w:rsidRDefault="00FD6106" w:rsidP="0015197C">
      <w:pPr>
        <w:autoSpaceDE w:val="0"/>
        <w:autoSpaceDN w:val="0"/>
        <w:jc w:val="both"/>
        <w:rPr>
          <w:rFonts w:ascii="Arial" w:hAnsi="Arial" w:cs="Arial"/>
          <w:color w:val="000000" w:themeColor="text1"/>
          <w:sz w:val="20"/>
          <w:szCs w:val="20"/>
          <w:lang w:eastAsia="en-US"/>
        </w:rPr>
      </w:pPr>
    </w:p>
    <w:p w14:paraId="0336703D" w14:textId="77777777" w:rsidR="00FD6106" w:rsidRDefault="00FD6106" w:rsidP="0015197C">
      <w:pPr>
        <w:autoSpaceDE w:val="0"/>
        <w:autoSpaceDN w:val="0"/>
        <w:jc w:val="both"/>
        <w:rPr>
          <w:rFonts w:ascii="Arial" w:hAnsi="Arial" w:cs="Arial"/>
          <w:color w:val="000000" w:themeColor="text1"/>
          <w:sz w:val="20"/>
          <w:szCs w:val="20"/>
          <w:lang w:eastAsia="en-US"/>
        </w:rPr>
      </w:pPr>
    </w:p>
    <w:p w14:paraId="75E52FF7" w14:textId="77777777" w:rsidR="00FD6106" w:rsidRDefault="00FD6106" w:rsidP="0015197C">
      <w:pPr>
        <w:autoSpaceDE w:val="0"/>
        <w:autoSpaceDN w:val="0"/>
        <w:jc w:val="both"/>
        <w:rPr>
          <w:rFonts w:ascii="Arial" w:hAnsi="Arial" w:cs="Arial"/>
          <w:color w:val="000000" w:themeColor="text1"/>
          <w:sz w:val="20"/>
          <w:szCs w:val="20"/>
          <w:lang w:eastAsia="en-US"/>
        </w:rPr>
      </w:pPr>
    </w:p>
    <w:p w14:paraId="3C5BF8A0" w14:textId="77777777" w:rsidR="00FD6106" w:rsidRDefault="00FD6106" w:rsidP="0015197C">
      <w:pPr>
        <w:autoSpaceDE w:val="0"/>
        <w:autoSpaceDN w:val="0"/>
        <w:jc w:val="both"/>
        <w:rPr>
          <w:rFonts w:ascii="Arial" w:hAnsi="Arial" w:cs="Arial"/>
          <w:color w:val="000000" w:themeColor="text1"/>
          <w:sz w:val="20"/>
          <w:szCs w:val="20"/>
          <w:lang w:eastAsia="en-US"/>
        </w:rPr>
      </w:pPr>
    </w:p>
    <w:p w14:paraId="42126A51" w14:textId="77777777" w:rsidR="00FD6106" w:rsidRDefault="00FD6106" w:rsidP="0015197C">
      <w:pPr>
        <w:autoSpaceDE w:val="0"/>
        <w:autoSpaceDN w:val="0"/>
        <w:jc w:val="both"/>
        <w:rPr>
          <w:rFonts w:ascii="Arial" w:hAnsi="Arial" w:cs="Arial"/>
          <w:color w:val="000000" w:themeColor="text1"/>
          <w:sz w:val="20"/>
          <w:szCs w:val="20"/>
          <w:lang w:eastAsia="en-US"/>
        </w:rPr>
      </w:pPr>
    </w:p>
    <w:p w14:paraId="35313F3E" w14:textId="77777777" w:rsidR="00FD6106" w:rsidRDefault="00FD6106" w:rsidP="0015197C">
      <w:pPr>
        <w:autoSpaceDE w:val="0"/>
        <w:autoSpaceDN w:val="0"/>
        <w:jc w:val="both"/>
        <w:rPr>
          <w:rFonts w:ascii="Arial" w:hAnsi="Arial" w:cs="Arial"/>
          <w:color w:val="000000" w:themeColor="text1"/>
          <w:sz w:val="20"/>
          <w:szCs w:val="20"/>
          <w:lang w:eastAsia="en-US"/>
        </w:rPr>
      </w:pPr>
    </w:p>
    <w:p w14:paraId="58A32F60" w14:textId="77777777" w:rsidR="00FD6106" w:rsidRDefault="00FD6106" w:rsidP="0015197C">
      <w:pPr>
        <w:autoSpaceDE w:val="0"/>
        <w:autoSpaceDN w:val="0"/>
        <w:jc w:val="both"/>
        <w:rPr>
          <w:rFonts w:ascii="Arial" w:hAnsi="Arial" w:cs="Arial"/>
          <w:color w:val="000000" w:themeColor="text1"/>
          <w:sz w:val="20"/>
          <w:szCs w:val="20"/>
          <w:lang w:eastAsia="en-US"/>
        </w:rPr>
      </w:pPr>
    </w:p>
    <w:p w14:paraId="21BC71AC" w14:textId="77777777" w:rsidR="00FD6106" w:rsidRDefault="00FD6106" w:rsidP="0015197C">
      <w:pPr>
        <w:autoSpaceDE w:val="0"/>
        <w:autoSpaceDN w:val="0"/>
        <w:jc w:val="both"/>
        <w:rPr>
          <w:rFonts w:ascii="Arial" w:hAnsi="Arial" w:cs="Arial"/>
          <w:color w:val="000000" w:themeColor="text1"/>
          <w:sz w:val="20"/>
          <w:szCs w:val="20"/>
          <w:lang w:eastAsia="en-US"/>
        </w:rPr>
      </w:pPr>
    </w:p>
    <w:p w14:paraId="1BEA815E" w14:textId="77777777" w:rsidR="00FD6106" w:rsidRDefault="00FD6106" w:rsidP="0015197C">
      <w:pPr>
        <w:autoSpaceDE w:val="0"/>
        <w:autoSpaceDN w:val="0"/>
        <w:jc w:val="both"/>
        <w:rPr>
          <w:rFonts w:ascii="Arial" w:hAnsi="Arial" w:cs="Arial"/>
          <w:color w:val="000000" w:themeColor="text1"/>
          <w:sz w:val="20"/>
          <w:szCs w:val="20"/>
          <w:lang w:eastAsia="en-US"/>
        </w:rPr>
      </w:pPr>
    </w:p>
    <w:p w14:paraId="391219CC" w14:textId="77777777" w:rsidR="00FD6106" w:rsidRDefault="00FD6106" w:rsidP="0015197C">
      <w:pPr>
        <w:autoSpaceDE w:val="0"/>
        <w:autoSpaceDN w:val="0"/>
        <w:jc w:val="both"/>
        <w:rPr>
          <w:rFonts w:ascii="Arial" w:hAnsi="Arial" w:cs="Arial"/>
          <w:color w:val="000000" w:themeColor="text1"/>
          <w:sz w:val="20"/>
          <w:szCs w:val="20"/>
          <w:lang w:eastAsia="en-US"/>
        </w:rPr>
      </w:pPr>
    </w:p>
    <w:p w14:paraId="3E727CBA" w14:textId="77777777" w:rsidR="00FD6106" w:rsidRDefault="00FD6106" w:rsidP="0015197C">
      <w:pPr>
        <w:autoSpaceDE w:val="0"/>
        <w:autoSpaceDN w:val="0"/>
        <w:jc w:val="both"/>
        <w:rPr>
          <w:rFonts w:ascii="Arial" w:hAnsi="Arial" w:cs="Arial"/>
          <w:color w:val="000000" w:themeColor="text1"/>
          <w:sz w:val="20"/>
          <w:szCs w:val="20"/>
          <w:lang w:eastAsia="en-US"/>
        </w:rPr>
      </w:pPr>
    </w:p>
    <w:p w14:paraId="13B0B722" w14:textId="77777777" w:rsidR="00FD6106" w:rsidRDefault="00FD6106" w:rsidP="0015197C">
      <w:pPr>
        <w:autoSpaceDE w:val="0"/>
        <w:autoSpaceDN w:val="0"/>
        <w:jc w:val="both"/>
        <w:rPr>
          <w:rFonts w:ascii="Arial" w:hAnsi="Arial" w:cs="Arial"/>
          <w:color w:val="000000" w:themeColor="text1"/>
          <w:sz w:val="20"/>
          <w:szCs w:val="20"/>
          <w:lang w:eastAsia="en-US"/>
        </w:rPr>
      </w:pPr>
    </w:p>
    <w:p w14:paraId="0BAE3889" w14:textId="77777777" w:rsidR="00FD6106" w:rsidRDefault="00FD6106" w:rsidP="0015197C">
      <w:pPr>
        <w:autoSpaceDE w:val="0"/>
        <w:autoSpaceDN w:val="0"/>
        <w:jc w:val="both"/>
        <w:rPr>
          <w:rFonts w:ascii="Arial" w:hAnsi="Arial" w:cs="Arial"/>
          <w:color w:val="000000" w:themeColor="text1"/>
          <w:sz w:val="20"/>
          <w:szCs w:val="20"/>
          <w:lang w:eastAsia="en-US"/>
        </w:rPr>
      </w:pPr>
    </w:p>
    <w:p w14:paraId="776BB0CC" w14:textId="77777777" w:rsidR="00FD6106" w:rsidRDefault="00FD6106" w:rsidP="0015197C">
      <w:pPr>
        <w:autoSpaceDE w:val="0"/>
        <w:autoSpaceDN w:val="0"/>
        <w:jc w:val="both"/>
        <w:rPr>
          <w:rFonts w:ascii="Arial" w:hAnsi="Arial" w:cs="Arial"/>
          <w:color w:val="000000" w:themeColor="text1"/>
          <w:sz w:val="20"/>
          <w:szCs w:val="20"/>
          <w:lang w:eastAsia="en-US"/>
        </w:rPr>
      </w:pPr>
    </w:p>
    <w:p w14:paraId="061BC88E" w14:textId="77777777" w:rsidR="00FD6106" w:rsidRDefault="00FD6106" w:rsidP="0015197C">
      <w:pPr>
        <w:autoSpaceDE w:val="0"/>
        <w:autoSpaceDN w:val="0"/>
        <w:jc w:val="both"/>
        <w:rPr>
          <w:rFonts w:ascii="Arial" w:hAnsi="Arial" w:cs="Arial"/>
          <w:color w:val="000000" w:themeColor="text1"/>
          <w:sz w:val="20"/>
          <w:szCs w:val="20"/>
          <w:lang w:eastAsia="en-US"/>
        </w:rPr>
      </w:pPr>
    </w:p>
    <w:p w14:paraId="22FCAFD3" w14:textId="52F1E893" w:rsidR="00762FF5" w:rsidRDefault="00762FF5" w:rsidP="0015197C">
      <w:pPr>
        <w:autoSpaceDE w:val="0"/>
        <w:autoSpaceDN w:val="0"/>
        <w:jc w:val="both"/>
        <w:rPr>
          <w:rFonts w:ascii="Arial" w:hAnsi="Arial" w:cs="Arial"/>
          <w:color w:val="000000" w:themeColor="text1"/>
          <w:sz w:val="20"/>
          <w:szCs w:val="20"/>
          <w:lang w:eastAsia="en-US"/>
        </w:rPr>
      </w:pPr>
    </w:p>
    <w:p w14:paraId="1D822312" w14:textId="213ECEB3" w:rsidR="005C6475" w:rsidRPr="00F34557" w:rsidRDefault="005C6475" w:rsidP="00F34557">
      <w:pPr>
        <w:jc w:val="both"/>
        <w:rPr>
          <w:rFonts w:ascii="Arial" w:hAnsi="Arial" w:cs="Arial"/>
          <w:b/>
          <w:bCs/>
          <w:sz w:val="20"/>
          <w:szCs w:val="20"/>
        </w:rPr>
      </w:pPr>
      <w:r w:rsidRPr="00F34557">
        <w:rPr>
          <w:rFonts w:ascii="Arial" w:hAnsi="Arial" w:cs="Arial"/>
          <w:b/>
          <w:bCs/>
          <w:caps/>
          <w:sz w:val="20"/>
          <w:szCs w:val="20"/>
        </w:rPr>
        <w:lastRenderedPageBreak/>
        <w:t>Časť</w:t>
      </w:r>
      <w:r w:rsidRPr="00F34557">
        <w:rPr>
          <w:rFonts w:ascii="Arial" w:hAnsi="Arial" w:cs="Arial"/>
          <w:bCs/>
          <w:caps/>
          <w:sz w:val="20"/>
          <w:szCs w:val="20"/>
        </w:rPr>
        <w:t xml:space="preserve"> </w:t>
      </w:r>
      <w:r w:rsidRPr="00F34557">
        <w:rPr>
          <w:rFonts w:ascii="Arial" w:hAnsi="Arial" w:cs="Arial"/>
          <w:b/>
          <w:bCs/>
          <w:sz w:val="20"/>
          <w:szCs w:val="20"/>
        </w:rPr>
        <w:t>A</w:t>
      </w:r>
      <w:r w:rsidR="005C4509">
        <w:rPr>
          <w:rFonts w:ascii="Arial" w:hAnsi="Arial" w:cs="Arial"/>
          <w:b/>
          <w:bCs/>
          <w:sz w:val="20"/>
          <w:szCs w:val="20"/>
        </w:rPr>
        <w:t>.</w:t>
      </w:r>
      <w:r w:rsidRPr="00F34557">
        <w:rPr>
          <w:rFonts w:ascii="Arial" w:hAnsi="Arial" w:cs="Arial"/>
          <w:b/>
          <w:bCs/>
          <w:sz w:val="20"/>
          <w:szCs w:val="20"/>
        </w:rPr>
        <w:t>2  KRITÉRI</w:t>
      </w:r>
      <w:r w:rsidR="00D14BE5">
        <w:rPr>
          <w:rFonts w:ascii="Arial" w:hAnsi="Arial" w:cs="Arial"/>
          <w:b/>
          <w:bCs/>
          <w:sz w:val="20"/>
          <w:szCs w:val="20"/>
        </w:rPr>
        <w:t>Á</w:t>
      </w:r>
      <w:r w:rsidRPr="00F34557">
        <w:rPr>
          <w:rFonts w:ascii="Arial" w:hAnsi="Arial" w:cs="Arial"/>
          <w:b/>
          <w:bCs/>
          <w:sz w:val="20"/>
          <w:szCs w:val="20"/>
        </w:rPr>
        <w:t xml:space="preserve"> NA VYHODNOTENIE PONÚK A PRAVIDLÁ </w:t>
      </w:r>
      <w:r w:rsidR="00D14BE5">
        <w:rPr>
          <w:rFonts w:ascii="Arial" w:hAnsi="Arial" w:cs="Arial"/>
          <w:b/>
          <w:bCs/>
          <w:sz w:val="20"/>
          <w:szCs w:val="20"/>
        </w:rPr>
        <w:t>ICH</w:t>
      </w:r>
      <w:r w:rsidR="00D14BE5" w:rsidRPr="00F34557">
        <w:rPr>
          <w:rFonts w:ascii="Arial" w:hAnsi="Arial" w:cs="Arial"/>
          <w:b/>
          <w:bCs/>
          <w:sz w:val="20"/>
          <w:szCs w:val="20"/>
        </w:rPr>
        <w:t xml:space="preserve"> </w:t>
      </w:r>
      <w:r w:rsidRPr="00F34557">
        <w:rPr>
          <w:rFonts w:ascii="Arial" w:hAnsi="Arial" w:cs="Arial"/>
          <w:b/>
          <w:bCs/>
          <w:sz w:val="20"/>
          <w:szCs w:val="20"/>
        </w:rPr>
        <w:t>UPLATNENIA</w:t>
      </w:r>
    </w:p>
    <w:p w14:paraId="6543216C" w14:textId="1047A442" w:rsidR="005C6475" w:rsidRPr="00F34557" w:rsidRDefault="005C6475" w:rsidP="00F34557">
      <w:pPr>
        <w:tabs>
          <w:tab w:val="num" w:pos="720"/>
        </w:tabs>
        <w:jc w:val="both"/>
        <w:rPr>
          <w:rFonts w:ascii="Arial" w:hAnsi="Arial" w:cs="Arial"/>
          <w:sz w:val="20"/>
          <w:szCs w:val="20"/>
        </w:rPr>
      </w:pPr>
      <w:r w:rsidRPr="00F34557">
        <w:rPr>
          <w:rFonts w:ascii="Arial" w:hAnsi="Arial" w:cs="Arial"/>
          <w:sz w:val="20"/>
          <w:szCs w:val="20"/>
        </w:rPr>
        <w:t xml:space="preserve"> </w:t>
      </w:r>
    </w:p>
    <w:p w14:paraId="5B66222C" w14:textId="77777777" w:rsidR="005C6475" w:rsidRPr="00536BF9" w:rsidRDefault="005C6475" w:rsidP="00677E87">
      <w:pPr>
        <w:pStyle w:val="Odsekzoznamu"/>
        <w:numPr>
          <w:ilvl w:val="0"/>
          <w:numId w:val="38"/>
        </w:numPr>
        <w:tabs>
          <w:tab w:val="left" w:pos="-284"/>
          <w:tab w:val="left" w:pos="0"/>
        </w:tabs>
        <w:rPr>
          <w:rFonts w:ascii="Arial" w:hAnsi="Arial" w:cs="Arial"/>
          <w:bCs/>
          <w:sz w:val="20"/>
          <w:szCs w:val="20"/>
        </w:rPr>
      </w:pPr>
      <w:r w:rsidRPr="00536BF9">
        <w:rPr>
          <w:rFonts w:ascii="Arial" w:hAnsi="Arial" w:cs="Arial"/>
          <w:b/>
          <w:bCs/>
          <w:sz w:val="20"/>
          <w:szCs w:val="20"/>
        </w:rPr>
        <w:t>Určenie kritéria</w:t>
      </w:r>
    </w:p>
    <w:p w14:paraId="725EEE28" w14:textId="5532F391" w:rsid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536BF9">
        <w:rPr>
          <w:rFonts w:ascii="Arial" w:hAnsi="Arial" w:cs="Arial"/>
          <w:bCs/>
          <w:sz w:val="20"/>
          <w:szCs w:val="20"/>
        </w:rPr>
        <w:t>Ponuky uchádzačov sa budú vyhodnocovať v súlade s § 44 ods. 3 písm. c) zákona, a teda na základe najnižšej ceny.</w:t>
      </w:r>
    </w:p>
    <w:p w14:paraId="5BBD75CA" w14:textId="5939C825" w:rsidR="005C6475" w:rsidRPr="00BA579A"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bCs/>
          <w:sz w:val="20"/>
          <w:szCs w:val="20"/>
        </w:rPr>
        <w:t xml:space="preserve">Jediným kritériom na vyhodnotenie ponúk uchádzačov je: </w:t>
      </w:r>
      <w:r w:rsidRPr="00F34557">
        <w:rPr>
          <w:rFonts w:ascii="Arial" w:hAnsi="Arial" w:cs="Arial"/>
          <w:b/>
          <w:bCs/>
          <w:sz w:val="20"/>
          <w:szCs w:val="20"/>
        </w:rPr>
        <w:t>Navrhovaná cena za celý predmet zákazky v eurách</w:t>
      </w:r>
      <w:r w:rsidRPr="00F34557">
        <w:rPr>
          <w:rFonts w:ascii="Arial" w:hAnsi="Arial" w:cs="Arial"/>
          <w:bCs/>
          <w:sz w:val="20"/>
          <w:szCs w:val="20"/>
        </w:rPr>
        <w:t xml:space="preserve"> (€, alebo EUR) </w:t>
      </w:r>
      <w:r w:rsidRPr="00F34557">
        <w:rPr>
          <w:rFonts w:ascii="Arial" w:hAnsi="Arial" w:cs="Arial"/>
          <w:b/>
          <w:bCs/>
          <w:sz w:val="20"/>
          <w:szCs w:val="20"/>
        </w:rPr>
        <w:t>bez D</w:t>
      </w:r>
      <w:r w:rsidRPr="00BA579A">
        <w:rPr>
          <w:rFonts w:ascii="Arial" w:hAnsi="Arial" w:cs="Arial"/>
          <w:b/>
          <w:bCs/>
          <w:sz w:val="20"/>
          <w:szCs w:val="20"/>
        </w:rPr>
        <w:t>PH</w:t>
      </w:r>
      <w:r w:rsidRPr="00BA579A">
        <w:rPr>
          <w:rFonts w:ascii="Arial" w:hAnsi="Arial" w:cs="Arial"/>
          <w:bCs/>
          <w:sz w:val="20"/>
          <w:szCs w:val="20"/>
        </w:rPr>
        <w:t xml:space="preserve"> uvedenej v Časti A.3 Návrh na plnenie kritéria Zväzok 1 týchto SP.</w:t>
      </w:r>
    </w:p>
    <w:p w14:paraId="02853820" w14:textId="77777777" w:rsidR="00536BF9" w:rsidRPr="00536BF9" w:rsidRDefault="00536BF9" w:rsidP="00536BF9">
      <w:pPr>
        <w:pStyle w:val="Odsekzoznamu"/>
        <w:tabs>
          <w:tab w:val="left" w:pos="-284"/>
          <w:tab w:val="left" w:pos="0"/>
        </w:tabs>
        <w:ind w:left="792"/>
        <w:rPr>
          <w:rFonts w:ascii="Arial" w:hAnsi="Arial" w:cs="Arial"/>
          <w:bCs/>
          <w:sz w:val="20"/>
          <w:szCs w:val="20"/>
        </w:rPr>
      </w:pPr>
    </w:p>
    <w:p w14:paraId="18097BB4" w14:textId="77777777" w:rsidR="00536BF9" w:rsidRPr="00536BF9" w:rsidRDefault="00536BF9" w:rsidP="00677E87">
      <w:pPr>
        <w:pStyle w:val="Odsekzoznamu"/>
        <w:numPr>
          <w:ilvl w:val="0"/>
          <w:numId w:val="38"/>
        </w:numPr>
        <w:tabs>
          <w:tab w:val="left" w:pos="-284"/>
          <w:tab w:val="left" w:pos="0"/>
        </w:tabs>
        <w:rPr>
          <w:rFonts w:ascii="Arial" w:hAnsi="Arial" w:cs="Arial"/>
          <w:bCs/>
          <w:sz w:val="20"/>
          <w:szCs w:val="20"/>
        </w:rPr>
      </w:pPr>
      <w:r w:rsidRPr="00F34557">
        <w:rPr>
          <w:rFonts w:ascii="Arial" w:hAnsi="Arial" w:cs="Arial"/>
          <w:b/>
          <w:bCs/>
          <w:sz w:val="20"/>
          <w:szCs w:val="20"/>
        </w:rPr>
        <w:t>Definícia kritéria</w:t>
      </w:r>
    </w:p>
    <w:p w14:paraId="255F3BD2" w14:textId="3FC7E382" w:rsid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bCs/>
          <w:sz w:val="20"/>
          <w:szCs w:val="20"/>
        </w:rPr>
        <w:t>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w:t>
      </w:r>
      <w:r w:rsidR="00677E87">
        <w:rPr>
          <w:rFonts w:ascii="Arial" w:hAnsi="Arial" w:cs="Arial"/>
          <w:bCs/>
          <w:sz w:val="20"/>
          <w:szCs w:val="20"/>
        </w:rPr>
        <w:t>Požiadavky objednávateľa</w:t>
      </w:r>
      <w:r w:rsidRPr="00F34557">
        <w:rPr>
          <w:rFonts w:ascii="Arial" w:hAnsi="Arial" w:cs="Arial"/>
          <w:bCs/>
          <w:sz w:val="20"/>
          <w:szCs w:val="20"/>
        </w:rPr>
        <w:t xml:space="preserve"> týchto SP</w:t>
      </w:r>
      <w:r>
        <w:rPr>
          <w:rFonts w:ascii="Arial" w:hAnsi="Arial" w:cs="Arial"/>
          <w:bCs/>
          <w:sz w:val="20"/>
          <w:szCs w:val="20"/>
        </w:rPr>
        <w:t>,</w:t>
      </w:r>
      <w:r w:rsidRPr="00F34557">
        <w:rPr>
          <w:rFonts w:ascii="Arial" w:hAnsi="Arial" w:cs="Arial"/>
          <w:bCs/>
          <w:sz w:val="20"/>
          <w:szCs w:val="20"/>
        </w:rPr>
        <w:t xml:space="preserve">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p>
    <w:p w14:paraId="16A2C458" w14:textId="78F18D36" w:rsidR="00536BF9" w:rsidRP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bCs/>
          <w:sz w:val="20"/>
          <w:szCs w:val="20"/>
        </w:rPr>
        <w:t>Cena za celý predmet zákazky je vypočítaná a vyjadrená</w:t>
      </w:r>
      <w:r w:rsidRPr="00F34557">
        <w:rPr>
          <w:rFonts w:ascii="Arial" w:hAnsi="Arial" w:cs="Arial"/>
          <w:b/>
          <w:bCs/>
          <w:sz w:val="20"/>
          <w:szCs w:val="20"/>
        </w:rPr>
        <w:t xml:space="preserve"> </w:t>
      </w:r>
      <w:r w:rsidRPr="00F34557">
        <w:rPr>
          <w:rFonts w:ascii="Arial" w:hAnsi="Arial" w:cs="Arial"/>
          <w:sz w:val="20"/>
          <w:szCs w:val="20"/>
        </w:rPr>
        <w:t xml:space="preserve">v súlade s údajmi uvedenými vo formulári </w:t>
      </w:r>
      <w:bookmarkStart w:id="27" w:name="_Hlk206806051"/>
      <w:r w:rsidRPr="00F34557">
        <w:rPr>
          <w:rFonts w:ascii="Arial" w:hAnsi="Arial" w:cs="Arial"/>
          <w:sz w:val="20"/>
          <w:szCs w:val="20"/>
        </w:rPr>
        <w:t xml:space="preserve">Súhrnný rozpočet Diela </w:t>
      </w:r>
      <w:r w:rsidR="00FD6106">
        <w:rPr>
          <w:rFonts w:ascii="Arial" w:hAnsi="Arial" w:cs="Arial"/>
          <w:sz w:val="20"/>
          <w:szCs w:val="20"/>
        </w:rPr>
        <w:t xml:space="preserve">(Časť 2 </w:t>
      </w:r>
      <w:r w:rsidRPr="00F34557">
        <w:rPr>
          <w:rFonts w:ascii="Arial" w:hAnsi="Arial" w:cs="Arial"/>
          <w:sz w:val="20"/>
          <w:szCs w:val="20"/>
        </w:rPr>
        <w:t>Zväz</w:t>
      </w:r>
      <w:r>
        <w:rPr>
          <w:rFonts w:ascii="Arial" w:hAnsi="Arial" w:cs="Arial"/>
          <w:sz w:val="20"/>
          <w:szCs w:val="20"/>
        </w:rPr>
        <w:t>o</w:t>
      </w:r>
      <w:r w:rsidRPr="00F34557">
        <w:rPr>
          <w:rFonts w:ascii="Arial" w:hAnsi="Arial" w:cs="Arial"/>
          <w:sz w:val="20"/>
          <w:szCs w:val="20"/>
        </w:rPr>
        <w:t>k 4 týchto SP</w:t>
      </w:r>
      <w:r w:rsidR="00FD6106">
        <w:rPr>
          <w:rFonts w:ascii="Arial" w:hAnsi="Arial" w:cs="Arial"/>
          <w:sz w:val="20"/>
          <w:szCs w:val="20"/>
        </w:rPr>
        <w:t>)</w:t>
      </w:r>
      <w:bookmarkEnd w:id="27"/>
      <w:r w:rsidRPr="00F34557">
        <w:rPr>
          <w:rFonts w:ascii="Arial" w:hAnsi="Arial" w:cs="Arial"/>
          <w:sz w:val="20"/>
          <w:szCs w:val="20"/>
        </w:rPr>
        <w:t>.</w:t>
      </w:r>
    </w:p>
    <w:p w14:paraId="0E5CAE03" w14:textId="77777777" w:rsidR="005C6475" w:rsidRPr="00F34557" w:rsidRDefault="005C6475" w:rsidP="00F34557">
      <w:pPr>
        <w:jc w:val="both"/>
        <w:rPr>
          <w:rFonts w:ascii="Arial" w:hAnsi="Arial" w:cs="Arial"/>
          <w:sz w:val="20"/>
          <w:szCs w:val="20"/>
        </w:rPr>
      </w:pPr>
    </w:p>
    <w:p w14:paraId="263B487F" w14:textId="77777777" w:rsidR="00536BF9" w:rsidRPr="00536BF9" w:rsidRDefault="00536BF9" w:rsidP="00677E87">
      <w:pPr>
        <w:pStyle w:val="Odsekzoznamu"/>
        <w:numPr>
          <w:ilvl w:val="0"/>
          <w:numId w:val="38"/>
        </w:numPr>
        <w:tabs>
          <w:tab w:val="left" w:pos="-284"/>
          <w:tab w:val="left" w:pos="0"/>
        </w:tabs>
        <w:rPr>
          <w:rFonts w:ascii="Arial" w:hAnsi="Arial" w:cs="Arial"/>
          <w:bCs/>
          <w:sz w:val="20"/>
          <w:szCs w:val="20"/>
        </w:rPr>
      </w:pPr>
      <w:r w:rsidRPr="00F34557">
        <w:rPr>
          <w:rFonts w:ascii="Arial" w:hAnsi="Arial" w:cs="Arial"/>
          <w:b/>
          <w:bCs/>
          <w:sz w:val="20"/>
          <w:szCs w:val="20"/>
        </w:rPr>
        <w:t>Pravidlá uplatnenia stanovených kritérií na vyhodnotenie ponúk</w:t>
      </w:r>
    </w:p>
    <w:p w14:paraId="2ED2B0AC" w14:textId="4EAE8654" w:rsidR="00536BF9" w:rsidRP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sz w:val="20"/>
          <w:szCs w:val="20"/>
        </w:rPr>
        <w:t xml:space="preserve">Hodnotenie ponúk uchádzačov je dané pridelením príslušného poradia podľa posudzovaných údajov uvedených v jednotlivých ponukách, týkajúcich sa navrhovanej ceny za </w:t>
      </w:r>
      <w:r>
        <w:rPr>
          <w:rFonts w:ascii="Arial" w:hAnsi="Arial" w:cs="Arial"/>
          <w:sz w:val="20"/>
          <w:szCs w:val="20"/>
        </w:rPr>
        <w:t>plne</w:t>
      </w:r>
      <w:r w:rsidRPr="00F34557">
        <w:rPr>
          <w:rFonts w:ascii="Arial" w:hAnsi="Arial" w:cs="Arial"/>
          <w:sz w:val="20"/>
          <w:szCs w:val="20"/>
        </w:rPr>
        <w:t>nie predmetu zákazky.</w:t>
      </w:r>
    </w:p>
    <w:p w14:paraId="5762B2E6" w14:textId="4CAAD1A4" w:rsidR="00536BF9" w:rsidRP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sz w:val="20"/>
          <w:szCs w:val="20"/>
        </w:rPr>
        <w:t xml:space="preserve">Poradie uchádzačov sa určí porovnaním výšky navrhnutých ponukových cien za </w:t>
      </w:r>
      <w:r>
        <w:rPr>
          <w:rFonts w:ascii="Arial" w:hAnsi="Arial" w:cs="Arial"/>
          <w:sz w:val="20"/>
          <w:szCs w:val="20"/>
        </w:rPr>
        <w:t>plne</w:t>
      </w:r>
      <w:r w:rsidRPr="00F34557">
        <w:rPr>
          <w:rFonts w:ascii="Arial" w:hAnsi="Arial" w:cs="Arial"/>
          <w:sz w:val="20"/>
          <w:szCs w:val="20"/>
        </w:rPr>
        <w:t>nie predmetu zákazky vyjadrených v</w:t>
      </w:r>
      <w:r>
        <w:rPr>
          <w:rFonts w:ascii="Arial" w:hAnsi="Arial" w:cs="Arial"/>
          <w:sz w:val="20"/>
          <w:szCs w:val="20"/>
        </w:rPr>
        <w:t> </w:t>
      </w:r>
      <w:r w:rsidRPr="00F34557">
        <w:rPr>
          <w:rFonts w:ascii="Arial" w:hAnsi="Arial" w:cs="Arial"/>
          <w:sz w:val="20"/>
          <w:szCs w:val="20"/>
        </w:rPr>
        <w:t>eurách</w:t>
      </w:r>
      <w:r>
        <w:rPr>
          <w:rFonts w:ascii="Arial" w:hAnsi="Arial" w:cs="Arial"/>
          <w:sz w:val="20"/>
          <w:szCs w:val="20"/>
        </w:rPr>
        <w:t xml:space="preserve"> bez DPH</w:t>
      </w:r>
      <w:r w:rsidRPr="00F34557">
        <w:rPr>
          <w:rFonts w:ascii="Arial" w:hAnsi="Arial" w:cs="Arial"/>
          <w:sz w:val="20"/>
          <w:szCs w:val="20"/>
        </w:rPr>
        <w:t>, uvedených v jednotlivých ponukách uchádzačov, v zmysle určenej definície kritéria.</w:t>
      </w:r>
    </w:p>
    <w:p w14:paraId="4639EAEB" w14:textId="78C2E8FD" w:rsidR="00536BF9" w:rsidRP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sz w:val="20"/>
          <w:szCs w:val="20"/>
        </w:rPr>
        <w:t>Úspešný uchádzač bude ten, ktorý sa podľa zostaveného poradia v zmysle stanoveného kritéria na vyhodnotenie ponúk, na základe najnižšej ceny,</w:t>
      </w:r>
      <w:r>
        <w:rPr>
          <w:rFonts w:ascii="Arial" w:hAnsi="Arial" w:cs="Arial"/>
          <w:sz w:val="20"/>
          <w:szCs w:val="20"/>
        </w:rPr>
        <w:t xml:space="preserve"> </w:t>
      </w:r>
      <w:r w:rsidRPr="00F34557">
        <w:rPr>
          <w:rFonts w:ascii="Arial" w:hAnsi="Arial" w:cs="Arial"/>
          <w:sz w:val="20"/>
          <w:szCs w:val="20"/>
        </w:rPr>
        <w:t>umiestni na prvom mieste.</w:t>
      </w:r>
    </w:p>
    <w:p w14:paraId="5DA4D820" w14:textId="77777777" w:rsidR="005C6475" w:rsidRPr="00F34557" w:rsidRDefault="005C6475" w:rsidP="00F34557">
      <w:pPr>
        <w:tabs>
          <w:tab w:val="left" w:pos="1416"/>
          <w:tab w:val="left" w:pos="2124"/>
          <w:tab w:val="left" w:pos="2832"/>
          <w:tab w:val="left" w:pos="3540"/>
          <w:tab w:val="left" w:pos="4248"/>
          <w:tab w:val="left" w:pos="4956"/>
          <w:tab w:val="left" w:pos="5664"/>
          <w:tab w:val="left" w:pos="6372"/>
          <w:tab w:val="left" w:pos="7080"/>
          <w:tab w:val="left" w:pos="7464"/>
        </w:tabs>
        <w:ind w:left="426"/>
        <w:jc w:val="both"/>
        <w:rPr>
          <w:rFonts w:ascii="Arial" w:hAnsi="Arial" w:cs="Arial"/>
          <w:b/>
          <w:bCs/>
          <w:sz w:val="20"/>
          <w:szCs w:val="20"/>
        </w:rPr>
      </w:pPr>
    </w:p>
    <w:p w14:paraId="0C0B5C7B" w14:textId="77777777" w:rsidR="00536BF9" w:rsidRPr="00536BF9" w:rsidRDefault="00536BF9" w:rsidP="00677E87">
      <w:pPr>
        <w:pStyle w:val="Odsekzoznamu"/>
        <w:numPr>
          <w:ilvl w:val="0"/>
          <w:numId w:val="38"/>
        </w:numPr>
        <w:tabs>
          <w:tab w:val="left" w:pos="-284"/>
          <w:tab w:val="left" w:pos="0"/>
        </w:tabs>
        <w:rPr>
          <w:rFonts w:ascii="Arial" w:hAnsi="Arial" w:cs="Arial"/>
          <w:bCs/>
          <w:sz w:val="20"/>
          <w:szCs w:val="20"/>
        </w:rPr>
      </w:pPr>
      <w:r w:rsidRPr="00F34557">
        <w:rPr>
          <w:rFonts w:ascii="Arial" w:hAnsi="Arial" w:cs="Arial"/>
          <w:b/>
          <w:bCs/>
          <w:sz w:val="20"/>
          <w:szCs w:val="20"/>
        </w:rPr>
        <w:t>Spôsob uvedenia návrhu na plnenie</w:t>
      </w:r>
    </w:p>
    <w:p w14:paraId="3692A301" w14:textId="0D63E4E8" w:rsidR="00C073D0" w:rsidRP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sz w:val="20"/>
          <w:szCs w:val="20"/>
        </w:rPr>
        <w:t>Uchádzač uvedie svoj návrh na plnenie kritéria vo svojej ponuke</w:t>
      </w:r>
      <w:r w:rsidRPr="00F34557">
        <w:rPr>
          <w:rFonts w:ascii="Arial" w:hAnsi="Arial" w:cs="Arial"/>
          <w:b/>
          <w:sz w:val="20"/>
          <w:szCs w:val="20"/>
        </w:rPr>
        <w:t xml:space="preserve"> </w:t>
      </w:r>
      <w:r w:rsidRPr="00F34557">
        <w:rPr>
          <w:rFonts w:ascii="Arial" w:hAnsi="Arial" w:cs="Arial"/>
          <w:sz w:val="20"/>
          <w:szCs w:val="20"/>
        </w:rPr>
        <w:t>v </w:t>
      </w:r>
      <w:r>
        <w:rPr>
          <w:rFonts w:ascii="Arial" w:hAnsi="Arial" w:cs="Arial"/>
          <w:sz w:val="20"/>
          <w:szCs w:val="20"/>
        </w:rPr>
        <w:t>Č</w:t>
      </w:r>
      <w:r w:rsidRPr="00F34557">
        <w:rPr>
          <w:rFonts w:ascii="Arial" w:hAnsi="Arial" w:cs="Arial"/>
          <w:sz w:val="20"/>
          <w:szCs w:val="20"/>
        </w:rPr>
        <w:t>asti A</w:t>
      </w:r>
      <w:r>
        <w:rPr>
          <w:rFonts w:ascii="Arial" w:hAnsi="Arial" w:cs="Arial"/>
          <w:sz w:val="20"/>
          <w:szCs w:val="20"/>
        </w:rPr>
        <w:t>.</w:t>
      </w:r>
      <w:r w:rsidRPr="00F34557">
        <w:rPr>
          <w:rFonts w:ascii="Arial" w:hAnsi="Arial" w:cs="Arial"/>
          <w:sz w:val="20"/>
          <w:szCs w:val="20"/>
        </w:rPr>
        <w:t>3 Návrh na plnenie kritéria Zväz</w:t>
      </w:r>
      <w:r>
        <w:rPr>
          <w:rFonts w:ascii="Arial" w:hAnsi="Arial" w:cs="Arial"/>
          <w:sz w:val="20"/>
          <w:szCs w:val="20"/>
        </w:rPr>
        <w:t>o</w:t>
      </w:r>
      <w:r w:rsidRPr="00F34557">
        <w:rPr>
          <w:rFonts w:ascii="Arial" w:hAnsi="Arial" w:cs="Arial"/>
          <w:sz w:val="20"/>
          <w:szCs w:val="20"/>
        </w:rPr>
        <w:t>k 1 týchto SP</w:t>
      </w:r>
      <w:r w:rsidRPr="00F34557">
        <w:rPr>
          <w:rFonts w:ascii="Arial" w:hAnsi="Arial" w:cs="Arial"/>
          <w:b/>
          <w:sz w:val="20"/>
          <w:szCs w:val="20"/>
        </w:rPr>
        <w:t xml:space="preserve"> </w:t>
      </w:r>
      <w:r w:rsidRPr="00F34557">
        <w:rPr>
          <w:rFonts w:ascii="Arial" w:hAnsi="Arial" w:cs="Arial"/>
          <w:sz w:val="20"/>
          <w:szCs w:val="20"/>
        </w:rPr>
        <w:t>v súlade s údajmi uvedenými v </w:t>
      </w:r>
      <w:r w:rsidR="00FD6106" w:rsidRPr="00FD6106">
        <w:rPr>
          <w:rFonts w:ascii="Arial" w:hAnsi="Arial" w:cs="Arial"/>
          <w:sz w:val="20"/>
          <w:szCs w:val="20"/>
        </w:rPr>
        <w:t>Súhrnn</w:t>
      </w:r>
      <w:r w:rsidR="00FD6106">
        <w:rPr>
          <w:rFonts w:ascii="Arial" w:hAnsi="Arial" w:cs="Arial"/>
          <w:sz w:val="20"/>
          <w:szCs w:val="20"/>
        </w:rPr>
        <w:t>om</w:t>
      </w:r>
      <w:r w:rsidR="00FD6106" w:rsidRPr="00FD6106">
        <w:rPr>
          <w:rFonts w:ascii="Arial" w:hAnsi="Arial" w:cs="Arial"/>
          <w:sz w:val="20"/>
          <w:szCs w:val="20"/>
        </w:rPr>
        <w:t xml:space="preserve"> rozpočt</w:t>
      </w:r>
      <w:r w:rsidR="00FD6106">
        <w:rPr>
          <w:rFonts w:ascii="Arial" w:hAnsi="Arial" w:cs="Arial"/>
          <w:sz w:val="20"/>
          <w:szCs w:val="20"/>
        </w:rPr>
        <w:t>e</w:t>
      </w:r>
      <w:r w:rsidR="00FD6106" w:rsidRPr="00FD6106">
        <w:rPr>
          <w:rFonts w:ascii="Arial" w:hAnsi="Arial" w:cs="Arial"/>
          <w:sz w:val="20"/>
          <w:szCs w:val="20"/>
        </w:rPr>
        <w:t xml:space="preserve"> Diela (Časť 2 Zväzok 4 týchto SP)</w:t>
      </w:r>
      <w:r w:rsidRPr="00F34557">
        <w:rPr>
          <w:rFonts w:ascii="Arial" w:hAnsi="Arial" w:cs="Arial"/>
          <w:sz w:val="20"/>
          <w:szCs w:val="20"/>
        </w:rPr>
        <w:t>.</w:t>
      </w:r>
    </w:p>
    <w:p w14:paraId="2D268A14" w14:textId="77777777" w:rsidR="00777A44" w:rsidRDefault="00777A44" w:rsidP="00F34557">
      <w:pPr>
        <w:pStyle w:val="Zkladntext"/>
        <w:tabs>
          <w:tab w:val="num" w:pos="720"/>
        </w:tabs>
        <w:jc w:val="center"/>
        <w:rPr>
          <w:rFonts w:ascii="Arial" w:hAnsi="Arial" w:cs="Arial"/>
          <w:caps/>
          <w:color w:val="000000"/>
          <w:sz w:val="20"/>
          <w:szCs w:val="20"/>
        </w:rPr>
      </w:pPr>
    </w:p>
    <w:p w14:paraId="22396584" w14:textId="77777777" w:rsidR="00777A44" w:rsidRDefault="00777A44" w:rsidP="00F34557">
      <w:pPr>
        <w:pStyle w:val="Zkladntext"/>
        <w:tabs>
          <w:tab w:val="num" w:pos="720"/>
        </w:tabs>
        <w:jc w:val="center"/>
        <w:rPr>
          <w:rFonts w:ascii="Arial" w:hAnsi="Arial" w:cs="Arial"/>
          <w:caps/>
          <w:color w:val="000000"/>
          <w:sz w:val="20"/>
          <w:szCs w:val="20"/>
        </w:rPr>
      </w:pPr>
    </w:p>
    <w:p w14:paraId="63E111B5" w14:textId="77777777" w:rsidR="00777A44" w:rsidRDefault="00777A44" w:rsidP="00F34557">
      <w:pPr>
        <w:pStyle w:val="Zkladntext"/>
        <w:tabs>
          <w:tab w:val="num" w:pos="720"/>
        </w:tabs>
        <w:jc w:val="center"/>
        <w:rPr>
          <w:rFonts w:ascii="Arial" w:hAnsi="Arial" w:cs="Arial"/>
          <w:caps/>
          <w:color w:val="000000"/>
          <w:sz w:val="20"/>
          <w:szCs w:val="20"/>
        </w:rPr>
      </w:pPr>
    </w:p>
    <w:p w14:paraId="2C8BFF43" w14:textId="77777777" w:rsidR="00777A44" w:rsidRDefault="00777A44" w:rsidP="00F34557">
      <w:pPr>
        <w:pStyle w:val="Zkladntext"/>
        <w:tabs>
          <w:tab w:val="num" w:pos="720"/>
        </w:tabs>
        <w:jc w:val="center"/>
        <w:rPr>
          <w:rFonts w:ascii="Arial" w:hAnsi="Arial" w:cs="Arial"/>
          <w:caps/>
          <w:color w:val="000000"/>
          <w:sz w:val="20"/>
          <w:szCs w:val="20"/>
        </w:rPr>
      </w:pPr>
    </w:p>
    <w:p w14:paraId="6C683888" w14:textId="77777777" w:rsidR="00777A44" w:rsidRDefault="00777A44" w:rsidP="00F34557">
      <w:pPr>
        <w:pStyle w:val="Zkladntext"/>
        <w:tabs>
          <w:tab w:val="num" w:pos="720"/>
        </w:tabs>
        <w:jc w:val="center"/>
        <w:rPr>
          <w:rFonts w:ascii="Arial" w:hAnsi="Arial" w:cs="Arial"/>
          <w:caps/>
          <w:color w:val="000000"/>
          <w:sz w:val="20"/>
          <w:szCs w:val="20"/>
        </w:rPr>
      </w:pPr>
    </w:p>
    <w:p w14:paraId="3D55BB5B" w14:textId="77777777" w:rsidR="00777A44" w:rsidRDefault="00777A44" w:rsidP="00F34557">
      <w:pPr>
        <w:pStyle w:val="Zkladntext"/>
        <w:tabs>
          <w:tab w:val="num" w:pos="720"/>
        </w:tabs>
        <w:jc w:val="center"/>
        <w:rPr>
          <w:rFonts w:ascii="Arial" w:hAnsi="Arial" w:cs="Arial"/>
          <w:caps/>
          <w:color w:val="000000"/>
          <w:sz w:val="20"/>
          <w:szCs w:val="20"/>
        </w:rPr>
      </w:pPr>
    </w:p>
    <w:p w14:paraId="574DCDFD" w14:textId="77777777" w:rsidR="00777A44" w:rsidRDefault="00777A44" w:rsidP="00F34557">
      <w:pPr>
        <w:pStyle w:val="Zkladntext"/>
        <w:tabs>
          <w:tab w:val="num" w:pos="720"/>
        </w:tabs>
        <w:jc w:val="center"/>
        <w:rPr>
          <w:rFonts w:ascii="Arial" w:hAnsi="Arial" w:cs="Arial"/>
          <w:caps/>
          <w:color w:val="000000"/>
          <w:sz w:val="20"/>
          <w:szCs w:val="20"/>
        </w:rPr>
      </w:pPr>
    </w:p>
    <w:p w14:paraId="77068BE2" w14:textId="77777777" w:rsidR="00777A44" w:rsidRDefault="00777A44" w:rsidP="00F34557">
      <w:pPr>
        <w:pStyle w:val="Zkladntext"/>
        <w:tabs>
          <w:tab w:val="num" w:pos="720"/>
        </w:tabs>
        <w:jc w:val="center"/>
        <w:rPr>
          <w:rFonts w:ascii="Arial" w:hAnsi="Arial" w:cs="Arial"/>
          <w:caps/>
          <w:color w:val="000000"/>
          <w:sz w:val="20"/>
          <w:szCs w:val="20"/>
        </w:rPr>
      </w:pPr>
    </w:p>
    <w:p w14:paraId="6A997054" w14:textId="77777777" w:rsidR="00777A44" w:rsidRDefault="00777A44" w:rsidP="00F34557">
      <w:pPr>
        <w:pStyle w:val="Zkladntext"/>
        <w:tabs>
          <w:tab w:val="num" w:pos="720"/>
        </w:tabs>
        <w:jc w:val="center"/>
        <w:rPr>
          <w:rFonts w:ascii="Arial" w:hAnsi="Arial" w:cs="Arial"/>
          <w:caps/>
          <w:color w:val="000000"/>
          <w:sz w:val="20"/>
          <w:szCs w:val="20"/>
        </w:rPr>
      </w:pPr>
    </w:p>
    <w:p w14:paraId="44BF2D9E" w14:textId="77777777" w:rsidR="00777A44" w:rsidRDefault="00777A44" w:rsidP="00F34557">
      <w:pPr>
        <w:pStyle w:val="Zkladntext"/>
        <w:tabs>
          <w:tab w:val="num" w:pos="720"/>
        </w:tabs>
        <w:jc w:val="center"/>
        <w:rPr>
          <w:rFonts w:ascii="Arial" w:hAnsi="Arial" w:cs="Arial"/>
          <w:caps/>
          <w:color w:val="000000"/>
          <w:sz w:val="20"/>
          <w:szCs w:val="20"/>
        </w:rPr>
      </w:pPr>
    </w:p>
    <w:p w14:paraId="152E3088" w14:textId="77777777" w:rsidR="00777A44" w:rsidRDefault="00777A44" w:rsidP="00F34557">
      <w:pPr>
        <w:pStyle w:val="Zkladntext"/>
        <w:tabs>
          <w:tab w:val="num" w:pos="720"/>
        </w:tabs>
        <w:jc w:val="center"/>
        <w:rPr>
          <w:rFonts w:ascii="Arial" w:hAnsi="Arial" w:cs="Arial"/>
          <w:caps/>
          <w:color w:val="000000"/>
          <w:sz w:val="20"/>
          <w:szCs w:val="20"/>
        </w:rPr>
      </w:pPr>
    </w:p>
    <w:p w14:paraId="6D3CFCF9" w14:textId="77777777" w:rsidR="00777A44" w:rsidRDefault="00777A44" w:rsidP="00F34557">
      <w:pPr>
        <w:pStyle w:val="Zkladntext"/>
        <w:tabs>
          <w:tab w:val="num" w:pos="720"/>
        </w:tabs>
        <w:jc w:val="center"/>
        <w:rPr>
          <w:rFonts w:ascii="Arial" w:hAnsi="Arial" w:cs="Arial"/>
          <w:caps/>
          <w:color w:val="000000"/>
          <w:sz w:val="20"/>
          <w:szCs w:val="20"/>
        </w:rPr>
      </w:pPr>
    </w:p>
    <w:p w14:paraId="41DC60EB" w14:textId="77777777" w:rsidR="00777A44" w:rsidRDefault="00777A44" w:rsidP="00F34557">
      <w:pPr>
        <w:pStyle w:val="Zkladntext"/>
        <w:tabs>
          <w:tab w:val="num" w:pos="720"/>
        </w:tabs>
        <w:jc w:val="center"/>
        <w:rPr>
          <w:rFonts w:ascii="Arial" w:hAnsi="Arial" w:cs="Arial"/>
          <w:caps/>
          <w:color w:val="000000"/>
          <w:sz w:val="20"/>
          <w:szCs w:val="20"/>
        </w:rPr>
      </w:pPr>
    </w:p>
    <w:p w14:paraId="288DC40E" w14:textId="77777777" w:rsidR="00777A44" w:rsidRDefault="00777A44" w:rsidP="00F34557">
      <w:pPr>
        <w:pStyle w:val="Zkladntext"/>
        <w:tabs>
          <w:tab w:val="num" w:pos="720"/>
        </w:tabs>
        <w:jc w:val="center"/>
        <w:rPr>
          <w:rFonts w:ascii="Arial" w:hAnsi="Arial" w:cs="Arial"/>
          <w:caps/>
          <w:color w:val="000000"/>
          <w:sz w:val="20"/>
          <w:szCs w:val="20"/>
        </w:rPr>
      </w:pPr>
    </w:p>
    <w:p w14:paraId="63A44E3E" w14:textId="77777777" w:rsidR="00777A44" w:rsidRDefault="00777A44" w:rsidP="00F34557">
      <w:pPr>
        <w:pStyle w:val="Zkladntext"/>
        <w:tabs>
          <w:tab w:val="num" w:pos="720"/>
        </w:tabs>
        <w:jc w:val="center"/>
        <w:rPr>
          <w:rFonts w:ascii="Arial" w:hAnsi="Arial" w:cs="Arial"/>
          <w:caps/>
          <w:color w:val="000000"/>
          <w:sz w:val="20"/>
          <w:szCs w:val="20"/>
        </w:rPr>
      </w:pPr>
    </w:p>
    <w:p w14:paraId="7B0BC5CD" w14:textId="77777777" w:rsidR="00777A44" w:rsidRDefault="00777A44" w:rsidP="00F34557">
      <w:pPr>
        <w:pStyle w:val="Zkladntext"/>
        <w:tabs>
          <w:tab w:val="num" w:pos="720"/>
        </w:tabs>
        <w:jc w:val="center"/>
        <w:rPr>
          <w:rFonts w:ascii="Arial" w:hAnsi="Arial" w:cs="Arial"/>
          <w:caps/>
          <w:color w:val="000000"/>
          <w:sz w:val="20"/>
          <w:szCs w:val="20"/>
        </w:rPr>
      </w:pPr>
    </w:p>
    <w:p w14:paraId="3F6BDF25" w14:textId="77777777" w:rsidR="00777A44" w:rsidRDefault="00777A44" w:rsidP="00F34557">
      <w:pPr>
        <w:pStyle w:val="Zkladntext"/>
        <w:tabs>
          <w:tab w:val="num" w:pos="720"/>
        </w:tabs>
        <w:jc w:val="center"/>
        <w:rPr>
          <w:rFonts w:ascii="Arial" w:hAnsi="Arial" w:cs="Arial"/>
          <w:caps/>
          <w:color w:val="000000"/>
          <w:sz w:val="20"/>
          <w:szCs w:val="20"/>
        </w:rPr>
      </w:pPr>
    </w:p>
    <w:p w14:paraId="79C09EDB" w14:textId="77777777" w:rsidR="00777A44" w:rsidRDefault="00777A44" w:rsidP="00F34557">
      <w:pPr>
        <w:pStyle w:val="Zkladntext"/>
        <w:tabs>
          <w:tab w:val="num" w:pos="720"/>
        </w:tabs>
        <w:jc w:val="center"/>
        <w:rPr>
          <w:rFonts w:ascii="Arial" w:hAnsi="Arial" w:cs="Arial"/>
          <w:caps/>
          <w:color w:val="000000"/>
          <w:sz w:val="20"/>
          <w:szCs w:val="20"/>
        </w:rPr>
      </w:pPr>
    </w:p>
    <w:p w14:paraId="737E0AA0" w14:textId="77777777" w:rsidR="00777A44" w:rsidRDefault="00777A44" w:rsidP="00F34557">
      <w:pPr>
        <w:pStyle w:val="Zkladntext"/>
        <w:tabs>
          <w:tab w:val="num" w:pos="720"/>
        </w:tabs>
        <w:jc w:val="center"/>
        <w:rPr>
          <w:rFonts w:ascii="Arial" w:hAnsi="Arial" w:cs="Arial"/>
          <w:caps/>
          <w:color w:val="000000"/>
          <w:sz w:val="20"/>
          <w:szCs w:val="20"/>
        </w:rPr>
      </w:pPr>
    </w:p>
    <w:p w14:paraId="24F3A02A" w14:textId="77777777" w:rsidR="00777A44" w:rsidRDefault="00777A44" w:rsidP="00F34557">
      <w:pPr>
        <w:pStyle w:val="Zkladntext"/>
        <w:tabs>
          <w:tab w:val="num" w:pos="720"/>
        </w:tabs>
        <w:jc w:val="center"/>
        <w:rPr>
          <w:rFonts w:ascii="Arial" w:hAnsi="Arial" w:cs="Arial"/>
          <w:caps/>
          <w:color w:val="000000"/>
          <w:sz w:val="20"/>
          <w:szCs w:val="20"/>
        </w:rPr>
      </w:pPr>
    </w:p>
    <w:p w14:paraId="0379807B" w14:textId="77777777" w:rsidR="00777A44" w:rsidRDefault="00777A44" w:rsidP="00F34557">
      <w:pPr>
        <w:pStyle w:val="Zkladntext"/>
        <w:tabs>
          <w:tab w:val="num" w:pos="720"/>
        </w:tabs>
        <w:jc w:val="center"/>
        <w:rPr>
          <w:rFonts w:ascii="Arial" w:hAnsi="Arial" w:cs="Arial"/>
          <w:caps/>
          <w:color w:val="000000"/>
          <w:sz w:val="20"/>
          <w:szCs w:val="20"/>
        </w:rPr>
      </w:pPr>
    </w:p>
    <w:p w14:paraId="02D52AC0" w14:textId="77777777" w:rsidR="00777A44" w:rsidRDefault="00777A44" w:rsidP="00F34557">
      <w:pPr>
        <w:pStyle w:val="Zkladntext"/>
        <w:tabs>
          <w:tab w:val="num" w:pos="720"/>
        </w:tabs>
        <w:jc w:val="center"/>
        <w:rPr>
          <w:rFonts w:ascii="Arial" w:hAnsi="Arial" w:cs="Arial"/>
          <w:caps/>
          <w:color w:val="000000"/>
          <w:sz w:val="20"/>
          <w:szCs w:val="20"/>
        </w:rPr>
      </w:pPr>
    </w:p>
    <w:p w14:paraId="115F8788" w14:textId="32C85D26" w:rsidR="00777A44" w:rsidRDefault="00777A44" w:rsidP="00F34557">
      <w:pPr>
        <w:pStyle w:val="Zkladntext"/>
        <w:tabs>
          <w:tab w:val="num" w:pos="720"/>
        </w:tabs>
        <w:jc w:val="center"/>
        <w:rPr>
          <w:rFonts w:ascii="Arial" w:hAnsi="Arial" w:cs="Arial"/>
          <w:caps/>
          <w:color w:val="000000"/>
          <w:sz w:val="20"/>
          <w:szCs w:val="20"/>
        </w:rPr>
      </w:pPr>
    </w:p>
    <w:p w14:paraId="4BAA42A9" w14:textId="5DCC2EA6" w:rsidR="007A2BCA" w:rsidRDefault="007A2BCA" w:rsidP="00F34557">
      <w:pPr>
        <w:pStyle w:val="Zkladntext"/>
        <w:tabs>
          <w:tab w:val="num" w:pos="720"/>
        </w:tabs>
        <w:jc w:val="center"/>
        <w:rPr>
          <w:rFonts w:ascii="Arial" w:hAnsi="Arial" w:cs="Arial"/>
          <w:caps/>
          <w:color w:val="000000"/>
          <w:sz w:val="20"/>
          <w:szCs w:val="20"/>
        </w:rPr>
      </w:pPr>
    </w:p>
    <w:p w14:paraId="7D268DA9" w14:textId="77777777" w:rsidR="007A2BCA" w:rsidRDefault="007A2BCA" w:rsidP="00F34557">
      <w:pPr>
        <w:pStyle w:val="Zkladntext"/>
        <w:tabs>
          <w:tab w:val="num" w:pos="720"/>
        </w:tabs>
        <w:jc w:val="center"/>
        <w:rPr>
          <w:rFonts w:ascii="Arial" w:hAnsi="Arial" w:cs="Arial"/>
          <w:caps/>
          <w:color w:val="000000"/>
          <w:sz w:val="20"/>
          <w:szCs w:val="20"/>
        </w:rPr>
      </w:pPr>
    </w:p>
    <w:p w14:paraId="35025720" w14:textId="77777777" w:rsidR="005D6B6D" w:rsidRDefault="005D6B6D" w:rsidP="00F34557">
      <w:pPr>
        <w:pStyle w:val="Zkladntext"/>
        <w:tabs>
          <w:tab w:val="num" w:pos="720"/>
        </w:tabs>
        <w:jc w:val="center"/>
        <w:rPr>
          <w:rFonts w:ascii="Arial" w:hAnsi="Arial" w:cs="Arial"/>
          <w:caps/>
          <w:color w:val="000000"/>
          <w:sz w:val="20"/>
          <w:szCs w:val="20"/>
        </w:rPr>
      </w:pPr>
    </w:p>
    <w:p w14:paraId="436C6C0C" w14:textId="77777777" w:rsidR="00777A44" w:rsidRDefault="00777A44" w:rsidP="00F34557">
      <w:pPr>
        <w:pStyle w:val="Zkladntext"/>
        <w:tabs>
          <w:tab w:val="num" w:pos="720"/>
        </w:tabs>
        <w:jc w:val="center"/>
        <w:rPr>
          <w:rFonts w:ascii="Arial" w:hAnsi="Arial" w:cs="Arial"/>
          <w:caps/>
          <w:color w:val="000000"/>
          <w:sz w:val="20"/>
          <w:szCs w:val="20"/>
        </w:rPr>
      </w:pPr>
    </w:p>
    <w:p w14:paraId="2E37B58F" w14:textId="77777777" w:rsidR="00777A44" w:rsidRDefault="00777A44" w:rsidP="00F34557">
      <w:pPr>
        <w:pStyle w:val="Zkladntext"/>
        <w:tabs>
          <w:tab w:val="num" w:pos="720"/>
        </w:tabs>
        <w:jc w:val="center"/>
        <w:rPr>
          <w:rFonts w:ascii="Arial" w:hAnsi="Arial" w:cs="Arial"/>
          <w:caps/>
          <w:color w:val="000000"/>
          <w:sz w:val="20"/>
          <w:szCs w:val="20"/>
        </w:rPr>
      </w:pPr>
    </w:p>
    <w:p w14:paraId="499FDD26" w14:textId="0C25CD5A" w:rsidR="00B93207" w:rsidRPr="00F34557" w:rsidRDefault="00B93207" w:rsidP="00F34557">
      <w:pPr>
        <w:pStyle w:val="Zkladntext"/>
        <w:tabs>
          <w:tab w:val="num" w:pos="720"/>
        </w:tabs>
        <w:jc w:val="center"/>
        <w:rPr>
          <w:rFonts w:ascii="Arial" w:hAnsi="Arial" w:cs="Arial"/>
          <w:caps/>
          <w:color w:val="000000"/>
          <w:sz w:val="20"/>
          <w:szCs w:val="20"/>
        </w:rPr>
      </w:pPr>
      <w:r w:rsidRPr="00F34557">
        <w:rPr>
          <w:rFonts w:ascii="Arial" w:hAnsi="Arial" w:cs="Arial"/>
          <w:caps/>
          <w:color w:val="000000"/>
          <w:sz w:val="20"/>
          <w:szCs w:val="20"/>
        </w:rPr>
        <w:lastRenderedPageBreak/>
        <w:t>Časť</w:t>
      </w:r>
      <w:r w:rsidRPr="00F34557">
        <w:rPr>
          <w:rFonts w:ascii="Arial" w:hAnsi="Arial" w:cs="Arial"/>
          <w:b w:val="0"/>
          <w:caps/>
          <w:color w:val="000000"/>
          <w:sz w:val="20"/>
          <w:szCs w:val="20"/>
        </w:rPr>
        <w:t xml:space="preserve"> </w:t>
      </w:r>
      <w:r w:rsidRPr="00F34557">
        <w:rPr>
          <w:rFonts w:ascii="Arial" w:hAnsi="Arial" w:cs="Arial"/>
          <w:caps/>
          <w:color w:val="000000"/>
          <w:sz w:val="20"/>
          <w:szCs w:val="20"/>
        </w:rPr>
        <w:t>A</w:t>
      </w:r>
      <w:r w:rsidR="00EE08E7" w:rsidRPr="00F34557">
        <w:rPr>
          <w:rFonts w:ascii="Arial" w:hAnsi="Arial" w:cs="Arial"/>
          <w:caps/>
          <w:color w:val="000000"/>
          <w:sz w:val="20"/>
          <w:szCs w:val="20"/>
        </w:rPr>
        <w:t>.</w:t>
      </w:r>
      <w:r w:rsidRPr="00F34557">
        <w:rPr>
          <w:rFonts w:ascii="Arial" w:hAnsi="Arial" w:cs="Arial"/>
          <w:caps/>
          <w:color w:val="000000"/>
          <w:sz w:val="20"/>
          <w:szCs w:val="20"/>
        </w:rPr>
        <w:t>3 Návrh na plnenie kritéria</w:t>
      </w:r>
    </w:p>
    <w:p w14:paraId="14F3D65F" w14:textId="77777777" w:rsidR="00B93207" w:rsidRPr="00F34557" w:rsidRDefault="00B93207" w:rsidP="00F34557">
      <w:pPr>
        <w:pStyle w:val="Zarkazkladnhotextu"/>
        <w:rPr>
          <w:rFonts w:ascii="Arial" w:hAnsi="Arial" w:cs="Arial"/>
          <w:sz w:val="20"/>
          <w:szCs w:val="20"/>
        </w:rPr>
      </w:pPr>
    </w:p>
    <w:p w14:paraId="15B2D6EA" w14:textId="77777777" w:rsidR="00B93207" w:rsidRPr="00F34557" w:rsidRDefault="00B93207" w:rsidP="00F34557">
      <w:pPr>
        <w:pStyle w:val="Zarkazkladnhotextu"/>
        <w:ind w:left="7951" w:firstLine="1"/>
        <w:rPr>
          <w:rFonts w:ascii="Arial" w:hAnsi="Arial" w:cs="Arial"/>
          <w:sz w:val="20"/>
          <w:szCs w:val="20"/>
        </w:rPr>
      </w:pPr>
    </w:p>
    <w:tbl>
      <w:tblPr>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2"/>
        <w:gridCol w:w="7371"/>
      </w:tblGrid>
      <w:tr w:rsidR="00572C4B" w:rsidRPr="00F34557" w14:paraId="58FF1FE9" w14:textId="77777777" w:rsidTr="005C4509">
        <w:trPr>
          <w:trHeight w:val="1160"/>
        </w:trPr>
        <w:tc>
          <w:tcPr>
            <w:tcW w:w="2552" w:type="dxa"/>
            <w:vAlign w:val="center"/>
          </w:tcPr>
          <w:p w14:paraId="4D86A5E4" w14:textId="77777777" w:rsidR="00572C4B" w:rsidRPr="00F34557" w:rsidRDefault="00572C4B" w:rsidP="00F34557">
            <w:pPr>
              <w:jc w:val="center"/>
              <w:rPr>
                <w:rFonts w:ascii="Arial" w:hAnsi="Arial" w:cs="Arial"/>
                <w:sz w:val="20"/>
                <w:szCs w:val="20"/>
              </w:rPr>
            </w:pPr>
            <w:r w:rsidRPr="00F34557">
              <w:rPr>
                <w:rFonts w:ascii="Arial" w:hAnsi="Arial" w:cs="Arial"/>
                <w:sz w:val="20"/>
                <w:szCs w:val="20"/>
              </w:rPr>
              <w:t>Kritérium</w:t>
            </w:r>
          </w:p>
        </w:tc>
        <w:tc>
          <w:tcPr>
            <w:tcW w:w="7371" w:type="dxa"/>
            <w:vAlign w:val="center"/>
          </w:tcPr>
          <w:p w14:paraId="4197009B" w14:textId="77777777" w:rsidR="00572C4B" w:rsidRPr="00F34557" w:rsidRDefault="00572C4B" w:rsidP="00F34557">
            <w:pPr>
              <w:jc w:val="center"/>
              <w:rPr>
                <w:rFonts w:ascii="Arial" w:hAnsi="Arial" w:cs="Arial"/>
                <w:sz w:val="20"/>
                <w:szCs w:val="20"/>
              </w:rPr>
            </w:pPr>
            <w:r w:rsidRPr="00F34557">
              <w:rPr>
                <w:rFonts w:ascii="Arial" w:hAnsi="Arial" w:cs="Arial"/>
                <w:sz w:val="20"/>
                <w:szCs w:val="20"/>
              </w:rPr>
              <w:t>Návrh na plnenie kritéria</w:t>
            </w:r>
          </w:p>
        </w:tc>
      </w:tr>
      <w:tr w:rsidR="00572C4B" w:rsidRPr="00F34557" w14:paraId="3EF2FA94" w14:textId="77777777" w:rsidTr="005C4509">
        <w:trPr>
          <w:trHeight w:val="708"/>
        </w:trPr>
        <w:tc>
          <w:tcPr>
            <w:tcW w:w="2552" w:type="dxa"/>
          </w:tcPr>
          <w:p w14:paraId="52DB6C5E" w14:textId="6665C768" w:rsidR="00572C4B" w:rsidRPr="00F34557" w:rsidRDefault="00572C4B" w:rsidP="00F34557">
            <w:pPr>
              <w:jc w:val="center"/>
              <w:rPr>
                <w:rFonts w:ascii="Arial" w:hAnsi="Arial" w:cs="Arial"/>
                <w:sz w:val="20"/>
                <w:szCs w:val="20"/>
              </w:rPr>
            </w:pPr>
            <w:r w:rsidRPr="00F34557">
              <w:rPr>
                <w:rFonts w:ascii="Arial" w:hAnsi="Arial" w:cs="Arial"/>
                <w:sz w:val="20"/>
                <w:szCs w:val="20"/>
              </w:rPr>
              <w:t xml:space="preserve">Navrhovaná cena za </w:t>
            </w:r>
            <w:r>
              <w:rPr>
                <w:rFonts w:ascii="Arial" w:hAnsi="Arial" w:cs="Arial"/>
                <w:sz w:val="20"/>
                <w:szCs w:val="20"/>
              </w:rPr>
              <w:t>celý predmet zákazky</w:t>
            </w:r>
            <w:r w:rsidRPr="00F34557">
              <w:rPr>
                <w:rFonts w:ascii="Arial" w:hAnsi="Arial" w:cs="Arial"/>
                <w:sz w:val="20"/>
                <w:szCs w:val="20"/>
              </w:rPr>
              <w:t xml:space="preserve"> </w:t>
            </w:r>
            <w:r w:rsidR="006E3C04">
              <w:rPr>
                <w:rFonts w:ascii="Arial" w:hAnsi="Arial" w:cs="Arial"/>
                <w:sz w:val="20"/>
                <w:szCs w:val="20"/>
              </w:rPr>
              <w:t>vyjadrená</w:t>
            </w:r>
          </w:p>
          <w:p w14:paraId="46D92219" w14:textId="77777777" w:rsidR="00572C4B" w:rsidRPr="00F34557" w:rsidRDefault="00572C4B" w:rsidP="00F34557">
            <w:pPr>
              <w:jc w:val="center"/>
              <w:rPr>
                <w:rFonts w:ascii="Arial" w:hAnsi="Arial" w:cs="Arial"/>
                <w:sz w:val="20"/>
                <w:szCs w:val="20"/>
              </w:rPr>
            </w:pPr>
            <w:r w:rsidRPr="00F34557">
              <w:rPr>
                <w:rFonts w:ascii="Arial" w:hAnsi="Arial" w:cs="Arial"/>
                <w:sz w:val="20"/>
                <w:szCs w:val="20"/>
              </w:rPr>
              <w:t>v EUR bez DPH</w:t>
            </w:r>
          </w:p>
        </w:tc>
        <w:tc>
          <w:tcPr>
            <w:tcW w:w="7371" w:type="dxa"/>
          </w:tcPr>
          <w:p w14:paraId="5DCEDEDB" w14:textId="423D84D6" w:rsidR="00572C4B" w:rsidRPr="00F34557" w:rsidRDefault="00572C4B" w:rsidP="008F03B5">
            <w:pPr>
              <w:rPr>
                <w:rFonts w:ascii="Arial" w:hAnsi="Arial" w:cs="Arial"/>
                <w:b/>
                <w:sz w:val="20"/>
                <w:szCs w:val="20"/>
              </w:rPr>
            </w:pPr>
            <w:r w:rsidRPr="00F34557">
              <w:rPr>
                <w:rFonts w:ascii="Arial" w:hAnsi="Arial" w:cs="Arial"/>
                <w:b/>
                <w:sz w:val="20"/>
                <w:szCs w:val="20"/>
              </w:rPr>
              <w:t xml:space="preserve">Navrhovaná cena </w:t>
            </w:r>
            <w:r>
              <w:rPr>
                <w:rFonts w:ascii="Arial" w:hAnsi="Arial" w:cs="Arial"/>
                <w:b/>
                <w:sz w:val="20"/>
                <w:szCs w:val="20"/>
              </w:rPr>
              <w:t>za celý predmet zákazky v EUR bez DPH</w:t>
            </w:r>
            <w:r w:rsidRPr="00F34557">
              <w:rPr>
                <w:rFonts w:ascii="Arial" w:hAnsi="Arial" w:cs="Arial"/>
                <w:b/>
                <w:sz w:val="20"/>
                <w:szCs w:val="20"/>
              </w:rPr>
              <w:t xml:space="preserve">:    ............,- €                         </w:t>
            </w:r>
            <w:r>
              <w:rPr>
                <w:rFonts w:ascii="Arial" w:hAnsi="Arial" w:cs="Arial"/>
                <w:b/>
                <w:sz w:val="20"/>
                <w:szCs w:val="20"/>
              </w:rPr>
              <w:t xml:space="preserve">       </w:t>
            </w:r>
          </w:p>
          <w:p w14:paraId="4CF664C7" w14:textId="4D8A8FC5" w:rsidR="00572C4B" w:rsidRPr="00F34557" w:rsidRDefault="00572C4B" w:rsidP="00F34557">
            <w:pPr>
              <w:rPr>
                <w:rFonts w:ascii="Arial" w:hAnsi="Arial" w:cs="Arial"/>
                <w:sz w:val="20"/>
                <w:szCs w:val="20"/>
              </w:rPr>
            </w:pPr>
            <w:r w:rsidRPr="00F34557">
              <w:rPr>
                <w:rFonts w:ascii="Arial" w:hAnsi="Arial" w:cs="Arial"/>
                <w:sz w:val="20"/>
                <w:szCs w:val="20"/>
              </w:rPr>
              <w:t>DPH 2</w:t>
            </w:r>
            <w:r w:rsidR="005D6B6D">
              <w:rPr>
                <w:rFonts w:ascii="Arial" w:hAnsi="Arial" w:cs="Arial"/>
                <w:sz w:val="20"/>
                <w:szCs w:val="20"/>
              </w:rPr>
              <w:t>3</w:t>
            </w:r>
            <w:r w:rsidRPr="00F34557">
              <w:rPr>
                <w:rFonts w:ascii="Arial" w:hAnsi="Arial" w:cs="Arial"/>
                <w:sz w:val="20"/>
                <w:szCs w:val="20"/>
              </w:rPr>
              <w:t xml:space="preserve">%:                                                          </w:t>
            </w:r>
            <w:r>
              <w:rPr>
                <w:rFonts w:ascii="Arial" w:hAnsi="Arial" w:cs="Arial"/>
                <w:sz w:val="20"/>
                <w:szCs w:val="20"/>
              </w:rPr>
              <w:t xml:space="preserve">                 </w:t>
            </w:r>
            <w:r w:rsidRPr="00F34557">
              <w:rPr>
                <w:rFonts w:ascii="Arial" w:hAnsi="Arial" w:cs="Arial"/>
                <w:sz w:val="20"/>
                <w:szCs w:val="20"/>
              </w:rPr>
              <w:t xml:space="preserve"> </w:t>
            </w:r>
            <w:r>
              <w:rPr>
                <w:rFonts w:ascii="Arial" w:hAnsi="Arial" w:cs="Arial"/>
                <w:sz w:val="20"/>
                <w:szCs w:val="20"/>
              </w:rPr>
              <w:t xml:space="preserve">            </w:t>
            </w:r>
            <w:r w:rsidRPr="00F34557">
              <w:rPr>
                <w:rFonts w:ascii="Arial" w:hAnsi="Arial" w:cs="Arial"/>
                <w:sz w:val="20"/>
                <w:szCs w:val="20"/>
              </w:rPr>
              <w:t xml:space="preserve">............,- €  </w:t>
            </w:r>
          </w:p>
          <w:p w14:paraId="2384F68B" w14:textId="3FED08BA" w:rsidR="00572C4B" w:rsidRPr="00F34557" w:rsidRDefault="00572C4B" w:rsidP="00F34557">
            <w:pPr>
              <w:rPr>
                <w:rFonts w:ascii="Arial" w:hAnsi="Arial" w:cs="Arial"/>
                <w:sz w:val="20"/>
                <w:szCs w:val="20"/>
              </w:rPr>
            </w:pPr>
            <w:r w:rsidRPr="00F34557">
              <w:rPr>
                <w:rFonts w:ascii="Arial" w:hAnsi="Arial" w:cs="Arial"/>
                <w:sz w:val="20"/>
                <w:szCs w:val="20"/>
              </w:rPr>
              <w:t xml:space="preserve">Navrhovaná cena </w:t>
            </w:r>
            <w:r w:rsidR="005C4509">
              <w:rPr>
                <w:rFonts w:ascii="Arial" w:hAnsi="Arial" w:cs="Arial"/>
                <w:sz w:val="20"/>
                <w:szCs w:val="20"/>
              </w:rPr>
              <w:t xml:space="preserve">za celý predmet zákazky v EUR </w:t>
            </w:r>
            <w:r w:rsidRPr="00F34557">
              <w:rPr>
                <w:rFonts w:ascii="Arial" w:hAnsi="Arial" w:cs="Arial"/>
                <w:sz w:val="20"/>
                <w:szCs w:val="20"/>
              </w:rPr>
              <w:t xml:space="preserve">vrátane DPH:  </w:t>
            </w:r>
            <w:r w:rsidR="005C4509" w:rsidRPr="005C4509">
              <w:rPr>
                <w:rFonts w:ascii="Arial" w:hAnsi="Arial" w:cs="Arial"/>
                <w:sz w:val="20"/>
                <w:szCs w:val="20"/>
              </w:rPr>
              <w:t>............,- €</w:t>
            </w:r>
            <w:r w:rsidRPr="00F34557">
              <w:rPr>
                <w:rFonts w:ascii="Arial" w:hAnsi="Arial" w:cs="Arial"/>
                <w:sz w:val="20"/>
                <w:szCs w:val="20"/>
              </w:rPr>
              <w:t xml:space="preserve">  </w:t>
            </w:r>
            <w:r>
              <w:rPr>
                <w:rFonts w:ascii="Arial" w:hAnsi="Arial" w:cs="Arial"/>
                <w:sz w:val="20"/>
                <w:szCs w:val="20"/>
              </w:rPr>
              <w:t xml:space="preserve">                      </w:t>
            </w:r>
          </w:p>
        </w:tc>
      </w:tr>
    </w:tbl>
    <w:p w14:paraId="7DBEB24F" w14:textId="77777777" w:rsidR="00B93207" w:rsidRPr="00F34557" w:rsidRDefault="00B93207" w:rsidP="00F34557">
      <w:pPr>
        <w:pStyle w:val="Zarkazkladnhotextu"/>
        <w:rPr>
          <w:rFonts w:ascii="Arial" w:hAnsi="Arial" w:cs="Arial"/>
          <w:sz w:val="20"/>
          <w:szCs w:val="20"/>
        </w:rPr>
      </w:pPr>
    </w:p>
    <w:p w14:paraId="17CB693A" w14:textId="77777777" w:rsidR="00B93207" w:rsidRPr="00F34557" w:rsidRDefault="00B93207" w:rsidP="00F34557">
      <w:pPr>
        <w:pStyle w:val="Zarkazkladnhotextu"/>
        <w:rPr>
          <w:rFonts w:ascii="Arial" w:hAnsi="Arial" w:cs="Arial"/>
          <w:sz w:val="20"/>
          <w:szCs w:val="20"/>
        </w:rPr>
      </w:pPr>
      <w:r w:rsidRPr="00F34557">
        <w:rPr>
          <w:rFonts w:ascii="Arial" w:hAnsi="Arial" w:cs="Arial"/>
          <w:sz w:val="20"/>
          <w:szCs w:val="20"/>
        </w:rPr>
        <w:t>Poznámka:</w:t>
      </w:r>
    </w:p>
    <w:p w14:paraId="71909887" w14:textId="0CCAE677" w:rsidR="00B93207" w:rsidRPr="00F34557" w:rsidRDefault="00B93207" w:rsidP="00F34557">
      <w:pPr>
        <w:pStyle w:val="Zarkazkladnhotextu"/>
        <w:rPr>
          <w:rFonts w:ascii="Arial" w:hAnsi="Arial" w:cs="Arial"/>
          <w:sz w:val="20"/>
          <w:szCs w:val="20"/>
        </w:rPr>
      </w:pPr>
      <w:r w:rsidRPr="00F34557">
        <w:rPr>
          <w:rFonts w:ascii="Arial" w:hAnsi="Arial" w:cs="Arial"/>
          <w:sz w:val="20"/>
          <w:szCs w:val="20"/>
        </w:rPr>
        <w:t xml:space="preserve">Uchádzač uvedie skutočnosť, či je/nie je platiteľom DPH: </w:t>
      </w:r>
      <w:r w:rsidRPr="00F34557">
        <w:rPr>
          <w:rFonts w:ascii="Arial" w:hAnsi="Arial" w:cs="Arial"/>
          <w:b/>
          <w:sz w:val="20"/>
          <w:szCs w:val="20"/>
        </w:rPr>
        <w:t>Som/Nie</w:t>
      </w:r>
      <w:r w:rsidRPr="00F34557">
        <w:rPr>
          <w:rFonts w:ascii="Arial" w:hAnsi="Arial" w:cs="Arial"/>
          <w:b/>
          <w:bCs/>
          <w:sz w:val="20"/>
          <w:szCs w:val="20"/>
        </w:rPr>
        <w:t>*</w:t>
      </w:r>
      <w:r w:rsidRPr="00F34557">
        <w:rPr>
          <w:rFonts w:ascii="Arial" w:hAnsi="Arial" w:cs="Arial"/>
          <w:b/>
          <w:sz w:val="20"/>
          <w:szCs w:val="20"/>
        </w:rPr>
        <w:t xml:space="preserve"> som platiteľom DPH</w:t>
      </w:r>
      <w:r w:rsidRPr="00F34557">
        <w:rPr>
          <w:rFonts w:ascii="Arial" w:hAnsi="Arial" w:cs="Arial"/>
          <w:sz w:val="20"/>
          <w:szCs w:val="20"/>
        </w:rPr>
        <w:t>.</w:t>
      </w:r>
    </w:p>
    <w:p w14:paraId="533877AA" w14:textId="77777777" w:rsidR="00B93207" w:rsidRPr="00F34557" w:rsidRDefault="00B93207" w:rsidP="00F34557">
      <w:pPr>
        <w:pStyle w:val="Nzov"/>
        <w:jc w:val="left"/>
        <w:rPr>
          <w:rFonts w:cs="Arial"/>
          <w:b w:val="0"/>
          <w:sz w:val="20"/>
          <w:szCs w:val="20"/>
        </w:rPr>
      </w:pPr>
    </w:p>
    <w:p w14:paraId="3853A214" w14:textId="77777777" w:rsidR="00B93207" w:rsidRPr="00F34557" w:rsidRDefault="00B93207" w:rsidP="00F34557">
      <w:pPr>
        <w:pStyle w:val="Zarkazkladnhotextu"/>
        <w:rPr>
          <w:rFonts w:ascii="Arial" w:hAnsi="Arial" w:cs="Arial"/>
          <w:sz w:val="20"/>
          <w:szCs w:val="20"/>
        </w:rPr>
      </w:pPr>
    </w:p>
    <w:p w14:paraId="7B7DB3A0" w14:textId="77777777" w:rsidR="00B93207" w:rsidRPr="00F34557" w:rsidRDefault="00B93207" w:rsidP="00F34557">
      <w:pPr>
        <w:pStyle w:val="Nzov"/>
        <w:jc w:val="left"/>
        <w:rPr>
          <w:rFonts w:cs="Arial"/>
          <w:sz w:val="20"/>
          <w:szCs w:val="20"/>
        </w:rPr>
      </w:pPr>
    </w:p>
    <w:p w14:paraId="20610394" w14:textId="77777777" w:rsidR="00B93207" w:rsidRPr="00F34557" w:rsidRDefault="00B93207" w:rsidP="00F34557">
      <w:pPr>
        <w:pStyle w:val="Nzov"/>
        <w:jc w:val="left"/>
        <w:rPr>
          <w:rFonts w:cs="Arial"/>
          <w:sz w:val="20"/>
          <w:szCs w:val="20"/>
        </w:rPr>
      </w:pPr>
    </w:p>
    <w:p w14:paraId="44D30162" w14:textId="77777777" w:rsidR="00B93207" w:rsidRPr="00F34557" w:rsidRDefault="00B93207" w:rsidP="00F34557">
      <w:pPr>
        <w:pStyle w:val="Nzov"/>
        <w:jc w:val="left"/>
        <w:rPr>
          <w:rFonts w:cs="Arial"/>
          <w:sz w:val="20"/>
          <w:szCs w:val="20"/>
        </w:rPr>
      </w:pPr>
    </w:p>
    <w:p w14:paraId="6DE8E46A" w14:textId="77777777" w:rsidR="00B93207" w:rsidRPr="00F34557" w:rsidRDefault="00B93207" w:rsidP="00F34557">
      <w:pPr>
        <w:pStyle w:val="Nzov"/>
        <w:jc w:val="left"/>
        <w:rPr>
          <w:rFonts w:cs="Arial"/>
          <w:sz w:val="20"/>
          <w:szCs w:val="20"/>
        </w:rPr>
      </w:pPr>
    </w:p>
    <w:p w14:paraId="1A8FB238" w14:textId="77777777" w:rsidR="00B93207" w:rsidRPr="00F34557" w:rsidRDefault="00B93207" w:rsidP="00F34557">
      <w:pPr>
        <w:pStyle w:val="Nzov"/>
        <w:jc w:val="left"/>
        <w:rPr>
          <w:rFonts w:cs="Arial"/>
          <w:sz w:val="20"/>
          <w:szCs w:val="20"/>
        </w:rPr>
      </w:pPr>
    </w:p>
    <w:p w14:paraId="15B4BDA0" w14:textId="77777777" w:rsidR="00B93207" w:rsidRPr="00F34557" w:rsidRDefault="00B93207" w:rsidP="00F34557">
      <w:pPr>
        <w:pStyle w:val="Zkladntext"/>
        <w:tabs>
          <w:tab w:val="num" w:pos="720"/>
        </w:tabs>
        <w:rPr>
          <w:rFonts w:ascii="Arial" w:hAnsi="Arial" w:cs="Arial"/>
          <w:b w:val="0"/>
          <w:bCs w:val="0"/>
          <w:sz w:val="20"/>
          <w:szCs w:val="20"/>
        </w:rPr>
      </w:pPr>
    </w:p>
    <w:p w14:paraId="51DB6E34" w14:textId="77777777" w:rsidR="00B93207" w:rsidRPr="00F34557" w:rsidRDefault="00B93207" w:rsidP="00F34557">
      <w:pPr>
        <w:pStyle w:val="Zkladntext"/>
        <w:tabs>
          <w:tab w:val="num" w:pos="720"/>
        </w:tabs>
        <w:rPr>
          <w:rFonts w:ascii="Arial" w:hAnsi="Arial" w:cs="Arial"/>
          <w:b w:val="0"/>
          <w:bCs w:val="0"/>
          <w:sz w:val="20"/>
          <w:szCs w:val="20"/>
        </w:rPr>
      </w:pPr>
      <w:r w:rsidRPr="00F34557">
        <w:rPr>
          <w:rFonts w:ascii="Arial" w:hAnsi="Arial" w:cs="Arial"/>
          <w:b w:val="0"/>
          <w:bCs w:val="0"/>
          <w:sz w:val="20"/>
          <w:szCs w:val="20"/>
        </w:rPr>
        <w:t>V ......................................... dňa ........................</w:t>
      </w:r>
    </w:p>
    <w:p w14:paraId="6A1F9AE1" w14:textId="77777777" w:rsidR="00B93207" w:rsidRPr="00F34557" w:rsidRDefault="00B93207" w:rsidP="00F34557">
      <w:pPr>
        <w:pStyle w:val="Zkladntext"/>
        <w:tabs>
          <w:tab w:val="num" w:pos="720"/>
        </w:tabs>
        <w:rPr>
          <w:rFonts w:ascii="Arial" w:hAnsi="Arial" w:cs="Arial"/>
          <w:b w:val="0"/>
          <w:bCs w:val="0"/>
          <w:sz w:val="20"/>
          <w:szCs w:val="20"/>
        </w:rPr>
      </w:pPr>
    </w:p>
    <w:p w14:paraId="59858958" w14:textId="77777777" w:rsidR="00B93207" w:rsidRPr="00F34557" w:rsidRDefault="00B93207" w:rsidP="00F34557">
      <w:pPr>
        <w:pStyle w:val="Zkladntext"/>
        <w:tabs>
          <w:tab w:val="num" w:pos="720"/>
        </w:tabs>
        <w:rPr>
          <w:rFonts w:ascii="Arial" w:hAnsi="Arial" w:cs="Arial"/>
          <w:b w:val="0"/>
          <w:bCs w:val="0"/>
          <w:sz w:val="20"/>
          <w:szCs w:val="20"/>
        </w:rPr>
      </w:pPr>
    </w:p>
    <w:p w14:paraId="72F2EC7A" w14:textId="77777777" w:rsidR="00B93207" w:rsidRPr="00F34557" w:rsidRDefault="00B93207" w:rsidP="00F34557">
      <w:pPr>
        <w:pStyle w:val="Zkladntext"/>
        <w:tabs>
          <w:tab w:val="num" w:pos="720"/>
        </w:tabs>
        <w:rPr>
          <w:rFonts w:ascii="Arial" w:hAnsi="Arial" w:cs="Arial"/>
          <w:b w:val="0"/>
          <w:bCs w:val="0"/>
          <w:sz w:val="20"/>
          <w:szCs w:val="20"/>
        </w:rPr>
      </w:pPr>
    </w:p>
    <w:p w14:paraId="6C66F9A8" w14:textId="77777777" w:rsidR="00B93207" w:rsidRPr="00F34557" w:rsidRDefault="00B93207" w:rsidP="00F34557">
      <w:pPr>
        <w:pStyle w:val="Zkladntext"/>
        <w:tabs>
          <w:tab w:val="num" w:pos="720"/>
        </w:tabs>
        <w:rPr>
          <w:rFonts w:ascii="Arial" w:hAnsi="Arial" w:cs="Arial"/>
          <w:b w:val="0"/>
          <w:bCs w:val="0"/>
          <w:sz w:val="20"/>
          <w:szCs w:val="20"/>
        </w:rPr>
      </w:pPr>
    </w:p>
    <w:p w14:paraId="45848D41" w14:textId="77777777" w:rsidR="00B93207" w:rsidRPr="00F34557" w:rsidRDefault="00B93207" w:rsidP="00F34557">
      <w:pPr>
        <w:pStyle w:val="Zkladntext"/>
        <w:tabs>
          <w:tab w:val="num" w:pos="720"/>
        </w:tabs>
        <w:rPr>
          <w:rFonts w:ascii="Arial" w:hAnsi="Arial" w:cs="Arial"/>
          <w:b w:val="0"/>
          <w:bCs w:val="0"/>
          <w:sz w:val="20"/>
          <w:szCs w:val="20"/>
        </w:rPr>
      </w:pPr>
    </w:p>
    <w:p w14:paraId="092BCDC2" w14:textId="77777777" w:rsidR="00B93207" w:rsidRPr="00F34557" w:rsidRDefault="00B93207" w:rsidP="00F34557">
      <w:pPr>
        <w:pStyle w:val="Zkladntext"/>
        <w:tabs>
          <w:tab w:val="num" w:pos="720"/>
        </w:tabs>
        <w:rPr>
          <w:rFonts w:ascii="Arial" w:hAnsi="Arial" w:cs="Arial"/>
          <w:b w:val="0"/>
          <w:bCs w:val="0"/>
          <w:sz w:val="20"/>
          <w:szCs w:val="20"/>
        </w:rPr>
      </w:pPr>
    </w:p>
    <w:p w14:paraId="70814877" w14:textId="77777777" w:rsidR="00B93207" w:rsidRPr="00F34557" w:rsidRDefault="00B93207" w:rsidP="00F34557">
      <w:pPr>
        <w:pStyle w:val="Zkladntext"/>
        <w:tabs>
          <w:tab w:val="num" w:pos="720"/>
        </w:tabs>
        <w:rPr>
          <w:rFonts w:ascii="Arial" w:hAnsi="Arial" w:cs="Arial"/>
          <w:b w:val="0"/>
          <w:bCs w:val="0"/>
          <w:sz w:val="20"/>
          <w:szCs w:val="20"/>
        </w:rPr>
      </w:pPr>
    </w:p>
    <w:p w14:paraId="2AC5F7E4" w14:textId="77777777" w:rsidR="00B93207" w:rsidRPr="00F34557" w:rsidRDefault="00B93207" w:rsidP="00F34557">
      <w:pPr>
        <w:pStyle w:val="Zkladntext"/>
        <w:tabs>
          <w:tab w:val="num" w:pos="720"/>
        </w:tabs>
        <w:rPr>
          <w:rFonts w:ascii="Arial" w:hAnsi="Arial" w:cs="Arial"/>
          <w:b w:val="0"/>
          <w:bCs w:val="0"/>
          <w:sz w:val="20"/>
          <w:szCs w:val="20"/>
        </w:rPr>
      </w:pPr>
    </w:p>
    <w:p w14:paraId="07C3A6A5" w14:textId="4FFC1A35" w:rsidR="00B93207" w:rsidRPr="00F34557" w:rsidRDefault="00B93207" w:rsidP="00F34557">
      <w:pPr>
        <w:pStyle w:val="Zkladntext"/>
        <w:tabs>
          <w:tab w:val="num" w:pos="720"/>
        </w:tabs>
        <w:rPr>
          <w:rFonts w:ascii="Arial" w:hAnsi="Arial" w:cs="Arial"/>
          <w:b w:val="0"/>
          <w:bCs w:val="0"/>
          <w:sz w:val="20"/>
          <w:szCs w:val="20"/>
        </w:rPr>
      </w:pP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bookmarkStart w:id="28" w:name="_Hlk157510085"/>
      <w:r w:rsidRPr="00F34557">
        <w:rPr>
          <w:rFonts w:ascii="Arial" w:hAnsi="Arial" w:cs="Arial"/>
          <w:b w:val="0"/>
          <w:bCs w:val="0"/>
          <w:sz w:val="20"/>
          <w:szCs w:val="20"/>
        </w:rPr>
        <w:t>................................................</w:t>
      </w:r>
    </w:p>
    <w:p w14:paraId="1A429B70" w14:textId="51412936" w:rsidR="00F8266C" w:rsidRPr="00F34557" w:rsidRDefault="00B93207" w:rsidP="00F34557">
      <w:pPr>
        <w:autoSpaceDE w:val="0"/>
        <w:autoSpaceDN w:val="0"/>
        <w:ind w:left="1988" w:hanging="854"/>
        <w:jc w:val="both"/>
        <w:rPr>
          <w:rFonts w:ascii="Arial" w:hAnsi="Arial" w:cs="Arial"/>
          <w:sz w:val="20"/>
          <w:szCs w:val="20"/>
        </w:rPr>
      </w:pP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00F8266C" w:rsidRPr="00F34557">
        <w:rPr>
          <w:rFonts w:ascii="Arial" w:hAnsi="Arial" w:cs="Arial"/>
          <w:bCs/>
          <w:sz w:val="20"/>
          <w:szCs w:val="20"/>
        </w:rPr>
        <w:t>meno, priezvisko a</w:t>
      </w:r>
      <w:r w:rsidR="00F8266C" w:rsidRPr="00F34557">
        <w:rPr>
          <w:rFonts w:ascii="Arial" w:hAnsi="Arial" w:cs="Arial"/>
          <w:b/>
          <w:bCs/>
          <w:sz w:val="20"/>
          <w:szCs w:val="20"/>
        </w:rPr>
        <w:t> </w:t>
      </w:r>
      <w:r w:rsidR="00F8266C" w:rsidRPr="00F34557">
        <w:rPr>
          <w:rFonts w:ascii="Arial" w:hAnsi="Arial" w:cs="Arial"/>
          <w:b/>
          <w:bCs/>
          <w:caps/>
          <w:sz w:val="20"/>
          <w:szCs w:val="20"/>
        </w:rPr>
        <w:t xml:space="preserve"> </w:t>
      </w:r>
      <w:r w:rsidR="00F8266C" w:rsidRPr="00F34557">
        <w:rPr>
          <w:rFonts w:ascii="Arial" w:hAnsi="Arial" w:cs="Arial"/>
          <w:sz w:val="20"/>
          <w:szCs w:val="20"/>
        </w:rPr>
        <w:t xml:space="preserve">podpis uchádzača, jeho štatutárneho orgánu </w:t>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D905F0" w:rsidRPr="00F34557">
        <w:rPr>
          <w:rFonts w:ascii="Arial" w:hAnsi="Arial" w:cs="Arial"/>
          <w:sz w:val="20"/>
          <w:szCs w:val="20"/>
        </w:rPr>
        <w:t xml:space="preserve">          </w:t>
      </w:r>
      <w:r w:rsidR="00F8266C" w:rsidRPr="00F34557">
        <w:rPr>
          <w:rFonts w:ascii="Arial" w:hAnsi="Arial" w:cs="Arial"/>
          <w:sz w:val="20"/>
          <w:szCs w:val="20"/>
        </w:rPr>
        <w:t xml:space="preserve">alebo člena štatutárneho orgánu alebo iného zástupcu </w:t>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t xml:space="preserve">uchádzača, ktorý je oprávnený konať v mene </w:t>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t>uchádzača v záväzkových vzťahoch</w:t>
      </w:r>
    </w:p>
    <w:p w14:paraId="1B1DEE4B" w14:textId="3ED55C4C" w:rsidR="00B93207" w:rsidRPr="00F34557" w:rsidRDefault="00B93207" w:rsidP="00F34557">
      <w:pPr>
        <w:pStyle w:val="Zkladntext"/>
        <w:tabs>
          <w:tab w:val="num" w:pos="720"/>
        </w:tabs>
        <w:rPr>
          <w:rFonts w:ascii="Arial" w:hAnsi="Arial" w:cs="Arial"/>
          <w:b w:val="0"/>
          <w:bCs w:val="0"/>
          <w:sz w:val="20"/>
          <w:szCs w:val="20"/>
        </w:rPr>
      </w:pPr>
    </w:p>
    <w:p w14:paraId="192F0E35" w14:textId="77777777" w:rsidR="00041AD7" w:rsidRPr="00F34557" w:rsidRDefault="00041AD7" w:rsidP="00F34557">
      <w:pPr>
        <w:pStyle w:val="Zkladntext"/>
        <w:tabs>
          <w:tab w:val="num" w:pos="720"/>
        </w:tabs>
        <w:rPr>
          <w:rFonts w:ascii="Arial" w:eastAsia="Arial Unicode MS" w:hAnsi="Arial" w:cs="Arial"/>
          <w:b w:val="0"/>
          <w:bCs w:val="0"/>
          <w:caps/>
          <w:color w:val="FF0000"/>
          <w:sz w:val="20"/>
          <w:szCs w:val="20"/>
          <w:u w:color="000000"/>
          <w:bdr w:val="nil"/>
        </w:rPr>
      </w:pPr>
    </w:p>
    <w:p w14:paraId="3D40C84B" w14:textId="77777777" w:rsidR="00041AD7" w:rsidRPr="00F34557" w:rsidRDefault="00041AD7"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bookmarkEnd w:id="28"/>
    <w:p w14:paraId="7950B232" w14:textId="77777777" w:rsidR="00041AD7" w:rsidRPr="00F34557" w:rsidRDefault="00041AD7"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27D116E9" w14:textId="77777777" w:rsidR="00041AD7" w:rsidRPr="00F34557" w:rsidRDefault="00041AD7"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1B68AE1B" w14:textId="77777777" w:rsidR="00041AD7" w:rsidRPr="00F34557" w:rsidRDefault="00041AD7"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19EC03E6" w14:textId="26144BE8" w:rsidR="00041AD7" w:rsidRPr="00F34557" w:rsidRDefault="00041AD7"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73B0CE6E" w14:textId="79416CB9" w:rsidR="005378C3" w:rsidRPr="00F34557" w:rsidRDefault="005378C3"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5DF4DD0E" w14:textId="5786AE51" w:rsidR="005378C3" w:rsidRPr="00F34557" w:rsidRDefault="005378C3"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64DA5102" w14:textId="6DCC74C9" w:rsidR="005378C3" w:rsidRPr="00F34557" w:rsidRDefault="005378C3"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57A929E5" w14:textId="1AFCC4AD" w:rsidR="000524C4" w:rsidRPr="00F34557" w:rsidRDefault="000524C4"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6E11E70E" w14:textId="315EF0EC" w:rsidR="000524C4" w:rsidRPr="00F34557" w:rsidRDefault="000524C4"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224D6E78" w14:textId="77777777" w:rsidR="000524C4" w:rsidRPr="00F34557" w:rsidRDefault="000524C4"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0E5E49FA" w14:textId="77777777" w:rsidR="00041AD7" w:rsidRPr="00F34557" w:rsidRDefault="00041AD7"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1E7A8E5D" w14:textId="77777777" w:rsidR="005378C3" w:rsidRPr="00F34557" w:rsidRDefault="005378C3" w:rsidP="00F34557">
      <w:pPr>
        <w:tabs>
          <w:tab w:val="left" w:pos="0"/>
        </w:tabs>
        <w:rPr>
          <w:rFonts w:ascii="Arial" w:hAnsi="Arial" w:cs="Arial"/>
          <w:bCs/>
          <w:color w:val="404040" w:themeColor="text1" w:themeTint="BF"/>
          <w:sz w:val="20"/>
          <w:szCs w:val="20"/>
        </w:rPr>
      </w:pPr>
      <w:r w:rsidRPr="00F34557">
        <w:rPr>
          <w:rFonts w:ascii="Arial" w:hAnsi="Arial" w:cs="Arial"/>
          <w:bCs/>
          <w:color w:val="404040" w:themeColor="text1" w:themeTint="BF"/>
          <w:sz w:val="20"/>
          <w:szCs w:val="20"/>
        </w:rPr>
        <w:t>*</w:t>
      </w:r>
      <w:proofErr w:type="spellStart"/>
      <w:r w:rsidRPr="00F34557">
        <w:rPr>
          <w:rFonts w:ascii="Arial" w:hAnsi="Arial" w:cs="Arial"/>
          <w:bCs/>
          <w:color w:val="404040" w:themeColor="text1" w:themeTint="BF"/>
          <w:sz w:val="20"/>
          <w:szCs w:val="20"/>
        </w:rPr>
        <w:t>nehodiace</w:t>
      </w:r>
      <w:proofErr w:type="spellEnd"/>
      <w:r w:rsidRPr="00F34557">
        <w:rPr>
          <w:rFonts w:ascii="Arial" w:hAnsi="Arial" w:cs="Arial"/>
          <w:bCs/>
          <w:color w:val="404040" w:themeColor="text1" w:themeTint="BF"/>
          <w:sz w:val="20"/>
          <w:szCs w:val="20"/>
        </w:rPr>
        <w:t xml:space="preserve"> sa prečiarknuť</w:t>
      </w:r>
    </w:p>
    <w:p w14:paraId="5248B0DE" w14:textId="77777777" w:rsidR="00E65CFC" w:rsidRPr="00F34557" w:rsidRDefault="00E65CFC" w:rsidP="00F34557">
      <w:pPr>
        <w:tabs>
          <w:tab w:val="left" w:pos="2520"/>
        </w:tabs>
        <w:rPr>
          <w:rFonts w:ascii="Arial" w:hAnsi="Arial" w:cs="Arial"/>
          <w:b/>
          <w:bCs/>
          <w:color w:val="FF0000"/>
          <w:sz w:val="20"/>
          <w:szCs w:val="20"/>
        </w:rPr>
      </w:pPr>
      <w:r w:rsidRPr="00F34557">
        <w:rPr>
          <w:rFonts w:ascii="Arial" w:hAnsi="Arial" w:cs="Arial"/>
          <w:b/>
          <w:bCs/>
          <w:color w:val="FF0000"/>
          <w:sz w:val="20"/>
          <w:szCs w:val="20"/>
        </w:rPr>
        <w:br w:type="page"/>
      </w:r>
    </w:p>
    <w:p w14:paraId="6BCBFB3F" w14:textId="0C1AA405" w:rsidR="00E65CFC" w:rsidRPr="00F34557" w:rsidRDefault="00E65CFC" w:rsidP="00F34557">
      <w:pPr>
        <w:tabs>
          <w:tab w:val="left" w:pos="2520"/>
        </w:tabs>
        <w:rPr>
          <w:rFonts w:ascii="Arial" w:hAnsi="Arial" w:cs="Arial"/>
          <w:b/>
          <w:bCs/>
          <w:sz w:val="20"/>
          <w:szCs w:val="20"/>
        </w:rPr>
      </w:pPr>
      <w:r w:rsidRPr="00F34557">
        <w:rPr>
          <w:rFonts w:ascii="Arial" w:hAnsi="Arial" w:cs="Arial"/>
          <w:b/>
          <w:bCs/>
          <w:caps/>
          <w:sz w:val="20"/>
          <w:szCs w:val="20"/>
        </w:rPr>
        <w:lastRenderedPageBreak/>
        <w:t xml:space="preserve">časť B  Prílohy POKYNOV PRE </w:t>
      </w:r>
      <w:r w:rsidR="00174D03" w:rsidRPr="00F34557">
        <w:rPr>
          <w:rFonts w:ascii="Arial" w:hAnsi="Arial" w:cs="Arial"/>
          <w:b/>
          <w:bCs/>
          <w:caps/>
          <w:sz w:val="20"/>
          <w:szCs w:val="20"/>
        </w:rPr>
        <w:t>ZÁUJEMCOV/</w:t>
      </w:r>
      <w:r w:rsidRPr="00F34557">
        <w:rPr>
          <w:rFonts w:ascii="Arial" w:hAnsi="Arial" w:cs="Arial"/>
          <w:b/>
          <w:bCs/>
          <w:caps/>
          <w:sz w:val="20"/>
          <w:szCs w:val="20"/>
        </w:rPr>
        <w:t>UCHÁDZAČOV</w:t>
      </w:r>
    </w:p>
    <w:p w14:paraId="0B729C59" w14:textId="77777777" w:rsidR="00F520AA" w:rsidRPr="00F34557" w:rsidRDefault="00F520AA" w:rsidP="00F34557">
      <w:pPr>
        <w:pStyle w:val="Hlavika"/>
        <w:tabs>
          <w:tab w:val="left" w:pos="2835"/>
        </w:tabs>
        <w:ind w:left="1701" w:hanging="1701"/>
        <w:rPr>
          <w:rFonts w:ascii="Arial" w:hAnsi="Arial" w:cs="Arial"/>
          <w:b/>
          <w:bCs/>
          <w:caps/>
          <w:sz w:val="20"/>
          <w:szCs w:val="20"/>
        </w:rPr>
      </w:pPr>
    </w:p>
    <w:p w14:paraId="4D706B45" w14:textId="0B5799C4" w:rsidR="001D550A" w:rsidRDefault="001D550A" w:rsidP="0024333C">
      <w:pPr>
        <w:tabs>
          <w:tab w:val="left" w:pos="1701"/>
          <w:tab w:val="left" w:pos="2835"/>
          <w:tab w:val="center" w:pos="4536"/>
          <w:tab w:val="right" w:pos="9072"/>
        </w:tabs>
        <w:ind w:left="1701" w:hanging="1701"/>
        <w:rPr>
          <w:rFonts w:ascii="Arial" w:hAnsi="Arial" w:cs="Arial"/>
          <w:sz w:val="20"/>
          <w:szCs w:val="20"/>
        </w:rPr>
      </w:pPr>
      <w:r w:rsidRPr="00F34557">
        <w:rPr>
          <w:rFonts w:ascii="Arial" w:hAnsi="Arial" w:cs="Arial"/>
          <w:b/>
          <w:bCs/>
          <w:caps/>
          <w:sz w:val="20"/>
          <w:szCs w:val="20"/>
        </w:rPr>
        <w:t>príloha</w:t>
      </w:r>
      <w:r w:rsidRPr="00F34557">
        <w:rPr>
          <w:rFonts w:ascii="Arial" w:hAnsi="Arial" w:cs="Arial"/>
          <w:b/>
          <w:bCs/>
          <w:sz w:val="20"/>
          <w:szCs w:val="20"/>
        </w:rPr>
        <w:t xml:space="preserve"> B1</w:t>
      </w:r>
      <w:r w:rsidRPr="00F34557">
        <w:rPr>
          <w:rFonts w:ascii="Arial" w:hAnsi="Arial" w:cs="Arial"/>
          <w:b/>
          <w:bCs/>
          <w:sz w:val="20"/>
          <w:szCs w:val="20"/>
        </w:rPr>
        <w:tab/>
      </w:r>
      <w:r w:rsidRPr="00F34557">
        <w:rPr>
          <w:rFonts w:ascii="Arial" w:hAnsi="Arial" w:cs="Arial"/>
          <w:sz w:val="20"/>
          <w:szCs w:val="20"/>
        </w:rPr>
        <w:t>Ponukový list</w:t>
      </w:r>
    </w:p>
    <w:p w14:paraId="6CD013CD" w14:textId="77777777" w:rsidR="001D550A" w:rsidRPr="00F34557" w:rsidRDefault="001D550A" w:rsidP="00F34557">
      <w:pPr>
        <w:tabs>
          <w:tab w:val="left" w:pos="2280"/>
          <w:tab w:val="left" w:pos="2880"/>
          <w:tab w:val="center" w:pos="4536"/>
          <w:tab w:val="right" w:pos="9072"/>
        </w:tabs>
        <w:ind w:left="1701" w:hanging="1701"/>
        <w:rPr>
          <w:rFonts w:ascii="Arial" w:hAnsi="Arial" w:cs="Arial"/>
          <w:b/>
          <w:bCs/>
          <w:sz w:val="20"/>
          <w:szCs w:val="20"/>
        </w:rPr>
      </w:pPr>
      <w:r w:rsidRPr="00BA579A">
        <w:rPr>
          <w:rFonts w:ascii="Arial" w:hAnsi="Arial" w:cs="Arial"/>
          <w:b/>
          <w:bCs/>
          <w:caps/>
          <w:sz w:val="20"/>
          <w:szCs w:val="20"/>
        </w:rPr>
        <w:t>PRÍLOHA b2a</w:t>
      </w:r>
      <w:r w:rsidRPr="00BA579A">
        <w:rPr>
          <w:rFonts w:ascii="Arial" w:hAnsi="Arial" w:cs="Arial"/>
          <w:b/>
          <w:bCs/>
          <w:caps/>
          <w:sz w:val="20"/>
          <w:szCs w:val="20"/>
        </w:rPr>
        <w:tab/>
      </w:r>
      <w:r w:rsidRPr="00BA579A">
        <w:rPr>
          <w:rFonts w:ascii="Arial" w:hAnsi="Arial" w:cs="Arial"/>
          <w:bCs/>
          <w:sz w:val="20"/>
          <w:szCs w:val="20"/>
        </w:rPr>
        <w:t>Harmonogram prác</w:t>
      </w:r>
    </w:p>
    <w:p w14:paraId="0594823B" w14:textId="6A44C993" w:rsidR="001D550A" w:rsidRDefault="001D550A" w:rsidP="00F34557">
      <w:pPr>
        <w:tabs>
          <w:tab w:val="left" w:pos="2835"/>
        </w:tabs>
        <w:ind w:left="1701" w:hanging="1701"/>
        <w:rPr>
          <w:rFonts w:ascii="Arial" w:hAnsi="Arial" w:cs="Arial"/>
          <w:bCs/>
          <w:sz w:val="20"/>
          <w:szCs w:val="20"/>
        </w:rPr>
      </w:pPr>
      <w:r w:rsidRPr="00F34557">
        <w:rPr>
          <w:rFonts w:ascii="Arial" w:hAnsi="Arial" w:cs="Arial"/>
          <w:b/>
          <w:bCs/>
          <w:sz w:val="20"/>
          <w:szCs w:val="20"/>
        </w:rPr>
        <w:t>PRÍLOHA B2B</w:t>
      </w:r>
      <w:r w:rsidRPr="00F34557">
        <w:rPr>
          <w:rFonts w:ascii="Arial" w:hAnsi="Arial" w:cs="Arial"/>
          <w:b/>
          <w:bCs/>
          <w:sz w:val="20"/>
          <w:szCs w:val="20"/>
        </w:rPr>
        <w:tab/>
      </w:r>
      <w:r w:rsidRPr="00F34557">
        <w:rPr>
          <w:rFonts w:ascii="Arial" w:hAnsi="Arial" w:cs="Arial"/>
          <w:bCs/>
          <w:sz w:val="20"/>
          <w:szCs w:val="20"/>
        </w:rPr>
        <w:t>Zoznam subdodávateľov a podiel subdodávok</w:t>
      </w:r>
    </w:p>
    <w:p w14:paraId="6BF601F6" w14:textId="4A247EF7" w:rsidR="00F46B08" w:rsidRDefault="00F46B08" w:rsidP="0024333C">
      <w:pPr>
        <w:tabs>
          <w:tab w:val="left" w:pos="2835"/>
        </w:tabs>
        <w:ind w:left="1701" w:hanging="1701"/>
        <w:jc w:val="both"/>
        <w:rPr>
          <w:rFonts w:ascii="Arial" w:hAnsi="Arial" w:cs="Arial"/>
          <w:bCs/>
          <w:sz w:val="20"/>
          <w:szCs w:val="20"/>
        </w:rPr>
      </w:pPr>
      <w:r w:rsidRPr="00141E93">
        <w:rPr>
          <w:rFonts w:ascii="Arial" w:hAnsi="Arial" w:cs="Arial"/>
          <w:b/>
          <w:bCs/>
          <w:sz w:val="20"/>
          <w:szCs w:val="20"/>
        </w:rPr>
        <w:t>PRÍLOHA B2C</w:t>
      </w:r>
      <w:r w:rsidRPr="00141E93">
        <w:rPr>
          <w:rFonts w:ascii="Arial" w:hAnsi="Arial" w:cs="Arial"/>
          <w:bCs/>
          <w:sz w:val="20"/>
          <w:szCs w:val="20"/>
        </w:rPr>
        <w:tab/>
      </w:r>
      <w:r w:rsidR="00570422" w:rsidRPr="00141E93">
        <w:rPr>
          <w:rFonts w:ascii="Arial" w:hAnsi="Arial" w:cs="Arial"/>
          <w:bCs/>
          <w:sz w:val="20"/>
          <w:szCs w:val="20"/>
        </w:rPr>
        <w:t>Predbežné technické riešenie</w:t>
      </w:r>
    </w:p>
    <w:p w14:paraId="2A68D56B" w14:textId="348FC057" w:rsidR="001D550A" w:rsidRPr="00F34557" w:rsidRDefault="001D550A" w:rsidP="00F34557">
      <w:pPr>
        <w:tabs>
          <w:tab w:val="left" w:pos="2835"/>
        </w:tabs>
        <w:ind w:left="1701" w:hanging="1701"/>
        <w:rPr>
          <w:rFonts w:ascii="Arial" w:hAnsi="Arial" w:cs="Arial"/>
          <w:sz w:val="20"/>
          <w:szCs w:val="20"/>
        </w:rPr>
      </w:pPr>
      <w:r w:rsidRPr="00F34557">
        <w:rPr>
          <w:rFonts w:ascii="Arial" w:hAnsi="Arial" w:cs="Arial"/>
          <w:b/>
          <w:sz w:val="20"/>
          <w:szCs w:val="20"/>
        </w:rPr>
        <w:t>PRÍLOHA B3</w:t>
      </w:r>
      <w:r w:rsidRPr="00F34557">
        <w:rPr>
          <w:rFonts w:ascii="Arial" w:hAnsi="Arial" w:cs="Arial"/>
          <w:b/>
          <w:sz w:val="20"/>
          <w:szCs w:val="20"/>
        </w:rPr>
        <w:tab/>
      </w:r>
      <w:r w:rsidRPr="00F34557">
        <w:rPr>
          <w:rFonts w:ascii="Arial" w:hAnsi="Arial" w:cs="Arial"/>
          <w:sz w:val="20"/>
          <w:szCs w:val="20"/>
        </w:rPr>
        <w:t xml:space="preserve">Referenčný list </w:t>
      </w:r>
      <w:r w:rsidR="006E3C04">
        <w:rPr>
          <w:rFonts w:ascii="Arial" w:hAnsi="Arial" w:cs="Arial"/>
          <w:sz w:val="20"/>
          <w:szCs w:val="20"/>
        </w:rPr>
        <w:t>k</w:t>
      </w:r>
      <w:r w:rsidRPr="00F34557">
        <w:rPr>
          <w:rFonts w:ascii="Arial" w:hAnsi="Arial" w:cs="Arial"/>
          <w:sz w:val="20"/>
          <w:szCs w:val="20"/>
        </w:rPr>
        <w:t>ľúčového odborníka</w:t>
      </w:r>
    </w:p>
    <w:p w14:paraId="12D03614" w14:textId="72228F15" w:rsidR="001D550A" w:rsidRPr="00F34557" w:rsidRDefault="001D550A" w:rsidP="00F34557">
      <w:pPr>
        <w:tabs>
          <w:tab w:val="left" w:pos="2835"/>
          <w:tab w:val="left" w:pos="3000"/>
        </w:tabs>
        <w:ind w:left="1701" w:hanging="1701"/>
        <w:rPr>
          <w:rFonts w:ascii="Arial" w:hAnsi="Arial" w:cs="Arial"/>
          <w:b/>
          <w:sz w:val="20"/>
          <w:szCs w:val="20"/>
        </w:rPr>
      </w:pPr>
      <w:r w:rsidRPr="00F34557">
        <w:rPr>
          <w:rFonts w:ascii="Arial" w:hAnsi="Arial" w:cs="Arial"/>
          <w:b/>
          <w:sz w:val="20"/>
          <w:szCs w:val="20"/>
        </w:rPr>
        <w:t>PRÍLOHA B4</w:t>
      </w:r>
      <w:r w:rsidRPr="00F34557">
        <w:rPr>
          <w:rFonts w:ascii="Arial" w:hAnsi="Arial" w:cs="Arial"/>
          <w:b/>
          <w:sz w:val="20"/>
          <w:szCs w:val="20"/>
        </w:rPr>
        <w:tab/>
      </w:r>
      <w:r w:rsidRPr="00F34557">
        <w:rPr>
          <w:rFonts w:ascii="Arial" w:hAnsi="Arial" w:cs="Arial"/>
          <w:sz w:val="20"/>
          <w:szCs w:val="20"/>
        </w:rPr>
        <w:t xml:space="preserve">Životopis </w:t>
      </w:r>
      <w:r w:rsidR="006E3C04">
        <w:rPr>
          <w:rFonts w:ascii="Arial" w:hAnsi="Arial" w:cs="Arial"/>
          <w:sz w:val="20"/>
          <w:szCs w:val="20"/>
        </w:rPr>
        <w:t>k</w:t>
      </w:r>
      <w:r w:rsidRPr="00F34557">
        <w:rPr>
          <w:rFonts w:ascii="Arial" w:hAnsi="Arial" w:cs="Arial"/>
          <w:sz w:val="20"/>
          <w:szCs w:val="20"/>
        </w:rPr>
        <w:t>ľúčového odborníka</w:t>
      </w:r>
    </w:p>
    <w:p w14:paraId="58B74653" w14:textId="77777777" w:rsidR="001D550A" w:rsidRPr="00F34557" w:rsidRDefault="001D550A" w:rsidP="00F34557">
      <w:pPr>
        <w:tabs>
          <w:tab w:val="left" w:pos="2835"/>
        </w:tabs>
        <w:ind w:left="1701" w:hanging="1701"/>
        <w:rPr>
          <w:rFonts w:ascii="Arial" w:hAnsi="Arial" w:cs="Arial"/>
          <w:sz w:val="20"/>
          <w:szCs w:val="20"/>
        </w:rPr>
      </w:pPr>
      <w:r w:rsidRPr="00F34557">
        <w:rPr>
          <w:rFonts w:ascii="Arial" w:hAnsi="Arial" w:cs="Arial"/>
          <w:b/>
          <w:sz w:val="20"/>
          <w:szCs w:val="20"/>
        </w:rPr>
        <w:t>PRÍLOHA B5</w:t>
      </w:r>
      <w:r w:rsidRPr="00F34557">
        <w:rPr>
          <w:rFonts w:ascii="Arial" w:hAnsi="Arial" w:cs="Arial"/>
          <w:sz w:val="20"/>
          <w:szCs w:val="20"/>
        </w:rPr>
        <w:tab/>
        <w:t>Skúsenosti uchádzača</w:t>
      </w:r>
    </w:p>
    <w:p w14:paraId="0A11CCAD" w14:textId="77777777" w:rsidR="001D550A" w:rsidRPr="00F34557" w:rsidRDefault="001D550A" w:rsidP="00F34557">
      <w:pPr>
        <w:tabs>
          <w:tab w:val="left" w:pos="2835"/>
        </w:tabs>
        <w:ind w:left="1701" w:hanging="1701"/>
        <w:rPr>
          <w:rFonts w:ascii="Arial" w:hAnsi="Arial" w:cs="Arial"/>
          <w:sz w:val="20"/>
          <w:szCs w:val="20"/>
        </w:rPr>
      </w:pPr>
      <w:r w:rsidRPr="00F34557">
        <w:rPr>
          <w:rFonts w:ascii="Arial" w:hAnsi="Arial" w:cs="Arial"/>
          <w:b/>
          <w:sz w:val="20"/>
          <w:szCs w:val="20"/>
        </w:rPr>
        <w:t>PRÍLOHA B6</w:t>
      </w:r>
      <w:r w:rsidRPr="00F34557">
        <w:rPr>
          <w:rFonts w:ascii="Arial" w:hAnsi="Arial" w:cs="Arial"/>
          <w:b/>
          <w:sz w:val="20"/>
          <w:szCs w:val="20"/>
        </w:rPr>
        <w:tab/>
      </w:r>
      <w:r w:rsidRPr="00F34557">
        <w:rPr>
          <w:rFonts w:ascii="Arial" w:hAnsi="Arial" w:cs="Arial"/>
          <w:sz w:val="20"/>
          <w:szCs w:val="20"/>
        </w:rPr>
        <w:t>Jednotný európsky dokument pre verejné obstarávanie</w:t>
      </w:r>
    </w:p>
    <w:p w14:paraId="67E5B940" w14:textId="5E65FCA1" w:rsidR="00362421" w:rsidRPr="00F34557" w:rsidRDefault="001D550A" w:rsidP="00572C4B">
      <w:pPr>
        <w:ind w:left="1704" w:hanging="1704"/>
        <w:jc w:val="both"/>
        <w:rPr>
          <w:rFonts w:ascii="Arial" w:hAnsi="Arial" w:cs="Arial"/>
          <w:sz w:val="20"/>
          <w:szCs w:val="20"/>
        </w:rPr>
      </w:pPr>
      <w:r w:rsidRPr="00F34557">
        <w:rPr>
          <w:rFonts w:ascii="Arial" w:hAnsi="Arial" w:cs="Arial"/>
          <w:b/>
          <w:sz w:val="20"/>
          <w:szCs w:val="20"/>
        </w:rPr>
        <w:t>PRÍLOHA B7</w:t>
      </w:r>
      <w:r w:rsidRPr="00F34557">
        <w:rPr>
          <w:rFonts w:ascii="Arial" w:hAnsi="Arial" w:cs="Arial"/>
          <w:b/>
          <w:sz w:val="20"/>
          <w:szCs w:val="20"/>
        </w:rPr>
        <w:tab/>
      </w:r>
      <w:r w:rsidR="00362421" w:rsidRPr="00F34557">
        <w:rPr>
          <w:rFonts w:ascii="Arial" w:hAnsi="Arial" w:cs="Arial"/>
          <w:sz w:val="20"/>
          <w:szCs w:val="20"/>
        </w:rPr>
        <w:t>Podmienky účasti</w:t>
      </w:r>
    </w:p>
    <w:p w14:paraId="0D989257" w14:textId="2485D46D" w:rsidR="00E34FD8" w:rsidRPr="00F34557" w:rsidRDefault="00E34FD8" w:rsidP="00F34557">
      <w:pPr>
        <w:ind w:left="1704" w:hanging="1704"/>
        <w:rPr>
          <w:rFonts w:ascii="Arial" w:hAnsi="Arial" w:cs="Arial"/>
          <w:sz w:val="20"/>
          <w:szCs w:val="20"/>
        </w:rPr>
      </w:pPr>
      <w:r w:rsidRPr="00F34557">
        <w:rPr>
          <w:rFonts w:ascii="Arial" w:hAnsi="Arial" w:cs="Arial"/>
          <w:b/>
          <w:sz w:val="20"/>
          <w:szCs w:val="20"/>
        </w:rPr>
        <w:t>PRÍLOHA B8</w:t>
      </w:r>
      <w:r w:rsidRPr="00F34557">
        <w:rPr>
          <w:rFonts w:ascii="Arial" w:hAnsi="Arial" w:cs="Arial"/>
          <w:b/>
          <w:sz w:val="20"/>
          <w:szCs w:val="20"/>
        </w:rPr>
        <w:tab/>
      </w:r>
      <w:r w:rsidRPr="00F34557">
        <w:rPr>
          <w:rFonts w:ascii="Arial" w:hAnsi="Arial" w:cs="Arial"/>
          <w:sz w:val="20"/>
          <w:szCs w:val="20"/>
        </w:rPr>
        <w:t xml:space="preserve">Zoznam </w:t>
      </w:r>
      <w:r w:rsidR="006E3C04">
        <w:rPr>
          <w:rFonts w:ascii="Arial" w:hAnsi="Arial" w:cs="Arial"/>
          <w:sz w:val="20"/>
          <w:szCs w:val="20"/>
        </w:rPr>
        <w:t>k</w:t>
      </w:r>
      <w:r w:rsidRPr="00F34557">
        <w:rPr>
          <w:rFonts w:ascii="Arial" w:hAnsi="Arial" w:cs="Arial"/>
          <w:sz w:val="20"/>
          <w:szCs w:val="20"/>
        </w:rPr>
        <w:t>ľúčových odborníkov</w:t>
      </w:r>
    </w:p>
    <w:p w14:paraId="371E93E1" w14:textId="4214D8CD" w:rsidR="00972C4D" w:rsidRDefault="006E3C04" w:rsidP="00972C4D">
      <w:pPr>
        <w:tabs>
          <w:tab w:val="left" w:pos="1701"/>
        </w:tabs>
        <w:ind w:left="1701" w:hanging="1701"/>
        <w:jc w:val="both"/>
        <w:rPr>
          <w:rFonts w:ascii="Arial" w:hAnsi="Arial" w:cs="Arial"/>
          <w:b/>
          <w:sz w:val="20"/>
          <w:szCs w:val="20"/>
        </w:rPr>
      </w:pPr>
      <w:r w:rsidRPr="006E3C04">
        <w:rPr>
          <w:rFonts w:ascii="Arial" w:hAnsi="Arial" w:cs="Arial"/>
          <w:b/>
          <w:sz w:val="20"/>
          <w:szCs w:val="20"/>
        </w:rPr>
        <w:t>PRÍLOHA B</w:t>
      </w:r>
      <w:r>
        <w:rPr>
          <w:rFonts w:ascii="Arial" w:hAnsi="Arial" w:cs="Arial"/>
          <w:b/>
          <w:sz w:val="20"/>
          <w:szCs w:val="20"/>
        </w:rPr>
        <w:t>9</w:t>
      </w:r>
      <w:r w:rsidRPr="006E3C04">
        <w:rPr>
          <w:rFonts w:ascii="Arial" w:hAnsi="Arial" w:cs="Arial"/>
          <w:b/>
          <w:sz w:val="20"/>
          <w:szCs w:val="20"/>
        </w:rPr>
        <w:t xml:space="preserve"> </w:t>
      </w:r>
      <w:r w:rsidRPr="006E3C04">
        <w:rPr>
          <w:rFonts w:ascii="Arial" w:hAnsi="Arial" w:cs="Arial"/>
          <w:b/>
          <w:sz w:val="20"/>
          <w:szCs w:val="20"/>
        </w:rPr>
        <w:tab/>
      </w:r>
      <w:r w:rsidRPr="006E3C04">
        <w:rPr>
          <w:rFonts w:ascii="Arial" w:hAnsi="Arial" w:cs="Arial"/>
          <w:sz w:val="20"/>
          <w:szCs w:val="20"/>
        </w:rPr>
        <w:t>Čestné vyhlásenie podľa Článku 5k Nariadenia rady (EÚ) č. 833/2014 z 31. júla 2014 o reštriktívnych opatreniach s ohľadom na konanie Ruska, ktorým destabilizuje situáciu na Ukrajine v</w:t>
      </w:r>
      <w:r w:rsidR="00570422">
        <w:rPr>
          <w:rFonts w:ascii="Arial" w:hAnsi="Arial" w:cs="Arial"/>
          <w:sz w:val="20"/>
          <w:szCs w:val="20"/>
        </w:rPr>
        <w:t> platnom znení</w:t>
      </w:r>
    </w:p>
    <w:p w14:paraId="0BB2B6B1" w14:textId="77777777" w:rsidR="00DA38D2" w:rsidRDefault="00972C4D" w:rsidP="00972C4D">
      <w:pPr>
        <w:tabs>
          <w:tab w:val="left" w:pos="1701"/>
        </w:tabs>
        <w:ind w:left="1701" w:hanging="1701"/>
        <w:jc w:val="both"/>
        <w:rPr>
          <w:rFonts w:ascii="Arial" w:eastAsia="Calibri" w:hAnsi="Arial" w:cs="Arial"/>
          <w:sz w:val="20"/>
          <w:szCs w:val="20"/>
        </w:rPr>
      </w:pPr>
      <w:r>
        <w:rPr>
          <w:rFonts w:ascii="Arial" w:hAnsi="Arial" w:cs="Arial"/>
          <w:b/>
          <w:sz w:val="20"/>
          <w:szCs w:val="20"/>
        </w:rPr>
        <w:t>PRÍLOHA B10</w:t>
      </w:r>
      <w:r w:rsidRPr="00972C4D">
        <w:rPr>
          <w:rFonts w:ascii="Arial" w:hAnsi="Arial" w:cs="Arial"/>
          <w:b/>
          <w:sz w:val="20"/>
          <w:szCs w:val="20"/>
        </w:rPr>
        <w:t xml:space="preserve"> </w:t>
      </w:r>
      <w:r>
        <w:rPr>
          <w:rFonts w:ascii="Arial" w:hAnsi="Arial" w:cs="Arial"/>
          <w:b/>
          <w:sz w:val="20"/>
          <w:szCs w:val="20"/>
        </w:rPr>
        <w:tab/>
      </w:r>
      <w:r w:rsidRPr="00972C4D">
        <w:rPr>
          <w:rFonts w:ascii="Arial" w:hAnsi="Arial" w:cs="Arial"/>
          <w:sz w:val="20"/>
          <w:szCs w:val="20"/>
        </w:rPr>
        <w:t>Č</w:t>
      </w:r>
      <w:r>
        <w:rPr>
          <w:rFonts w:ascii="Arial" w:hAnsi="Arial" w:cs="Arial"/>
          <w:sz w:val="20"/>
          <w:szCs w:val="20"/>
        </w:rPr>
        <w:t xml:space="preserve">estné vyhlásenie uchádzača podľa </w:t>
      </w:r>
      <w:r w:rsidRPr="00972C4D">
        <w:rPr>
          <w:rFonts w:ascii="Arial" w:eastAsia="Calibri" w:hAnsi="Arial" w:cs="Arial"/>
          <w:sz w:val="20"/>
          <w:szCs w:val="20"/>
        </w:rPr>
        <w:t xml:space="preserve">§ 32 </w:t>
      </w:r>
      <w:r>
        <w:rPr>
          <w:rFonts w:ascii="Arial" w:eastAsia="Calibri" w:hAnsi="Arial" w:cs="Arial"/>
          <w:sz w:val="20"/>
          <w:szCs w:val="20"/>
        </w:rPr>
        <w:t>ods. 1 v </w:t>
      </w:r>
      <w:r w:rsidR="001048DA">
        <w:rPr>
          <w:rFonts w:ascii="Arial" w:eastAsia="Calibri" w:hAnsi="Arial" w:cs="Arial"/>
          <w:sz w:val="20"/>
          <w:szCs w:val="20"/>
        </w:rPr>
        <w:t>spojení s</w:t>
      </w:r>
      <w:r>
        <w:rPr>
          <w:rFonts w:ascii="Arial" w:eastAsia="Calibri" w:hAnsi="Arial" w:cs="Arial"/>
          <w:sz w:val="20"/>
          <w:szCs w:val="20"/>
        </w:rPr>
        <w:t xml:space="preserve"> ods. 7 zákona</w:t>
      </w:r>
    </w:p>
    <w:p w14:paraId="53598E39" w14:textId="5D4D86B7" w:rsidR="00DA38D2" w:rsidRPr="00BA579A" w:rsidRDefault="00DA38D2" w:rsidP="00972C4D">
      <w:pPr>
        <w:tabs>
          <w:tab w:val="left" w:pos="1701"/>
        </w:tabs>
        <w:ind w:left="1701" w:hanging="1701"/>
        <w:jc w:val="both"/>
        <w:rPr>
          <w:rFonts w:ascii="Arial" w:eastAsia="Calibri" w:hAnsi="Arial" w:cs="Arial"/>
          <w:sz w:val="20"/>
          <w:szCs w:val="20"/>
        </w:rPr>
      </w:pPr>
      <w:r w:rsidRPr="00BA579A">
        <w:rPr>
          <w:rFonts w:ascii="Arial" w:hAnsi="Arial" w:cs="Arial"/>
          <w:b/>
          <w:sz w:val="20"/>
          <w:szCs w:val="20"/>
        </w:rPr>
        <w:t xml:space="preserve">PRÍLOHA B11 </w:t>
      </w:r>
      <w:r w:rsidRPr="00BA579A">
        <w:rPr>
          <w:rFonts w:ascii="Arial" w:hAnsi="Arial" w:cs="Arial"/>
          <w:b/>
          <w:sz w:val="20"/>
          <w:szCs w:val="20"/>
        </w:rPr>
        <w:tab/>
      </w:r>
      <w:r w:rsidRPr="00BA579A">
        <w:rPr>
          <w:rFonts w:ascii="Arial" w:hAnsi="Arial" w:cs="Arial"/>
          <w:sz w:val="20"/>
          <w:szCs w:val="20"/>
        </w:rPr>
        <w:t>Splnomocnenie</w:t>
      </w:r>
    </w:p>
    <w:p w14:paraId="5A652F20" w14:textId="6435B838" w:rsidR="00DA38D2" w:rsidRDefault="00DA38D2" w:rsidP="00972C4D">
      <w:pPr>
        <w:tabs>
          <w:tab w:val="left" w:pos="1701"/>
        </w:tabs>
        <w:ind w:left="1701" w:hanging="1701"/>
        <w:jc w:val="both"/>
        <w:rPr>
          <w:rFonts w:ascii="Arial" w:eastAsia="Calibri" w:hAnsi="Arial" w:cs="Arial"/>
          <w:sz w:val="20"/>
          <w:szCs w:val="20"/>
        </w:rPr>
      </w:pPr>
      <w:r w:rsidRPr="00BA579A">
        <w:rPr>
          <w:rFonts w:ascii="Arial" w:hAnsi="Arial" w:cs="Arial"/>
          <w:b/>
          <w:sz w:val="20"/>
          <w:szCs w:val="20"/>
        </w:rPr>
        <w:t xml:space="preserve">PRÍLOHA B12 </w:t>
      </w:r>
      <w:r w:rsidRPr="00BA579A">
        <w:rPr>
          <w:rFonts w:ascii="Arial" w:hAnsi="Arial" w:cs="Arial"/>
          <w:b/>
          <w:sz w:val="20"/>
          <w:szCs w:val="20"/>
        </w:rPr>
        <w:tab/>
      </w:r>
      <w:r w:rsidRPr="00BA579A">
        <w:rPr>
          <w:rFonts w:ascii="Arial" w:hAnsi="Arial" w:cs="Arial"/>
          <w:sz w:val="20"/>
          <w:szCs w:val="20"/>
        </w:rPr>
        <w:t>Poverenie</w:t>
      </w:r>
    </w:p>
    <w:p w14:paraId="049AC484" w14:textId="326477ED" w:rsidR="00972C4D" w:rsidRPr="00972C4D" w:rsidRDefault="00972C4D" w:rsidP="00972C4D">
      <w:pPr>
        <w:tabs>
          <w:tab w:val="left" w:pos="1701"/>
        </w:tabs>
        <w:ind w:left="1701" w:hanging="1701"/>
        <w:jc w:val="both"/>
        <w:rPr>
          <w:rFonts w:ascii="Arial" w:hAnsi="Arial" w:cs="Arial"/>
          <w:b/>
          <w:sz w:val="20"/>
          <w:szCs w:val="20"/>
        </w:rPr>
      </w:pPr>
      <w:r w:rsidRPr="00972C4D">
        <w:rPr>
          <w:rFonts w:ascii="Arial" w:eastAsia="Calibri" w:hAnsi="Arial" w:cs="Arial"/>
          <w:sz w:val="20"/>
          <w:szCs w:val="20"/>
        </w:rPr>
        <w:t xml:space="preserve">  </w:t>
      </w:r>
    </w:p>
    <w:p w14:paraId="5E86050C" w14:textId="6BC77785" w:rsidR="006E3C04" w:rsidRPr="006E3C04" w:rsidRDefault="006E3C04" w:rsidP="00972C4D">
      <w:pPr>
        <w:tabs>
          <w:tab w:val="left" w:pos="1985"/>
        </w:tabs>
        <w:ind w:left="1985" w:hanging="1985"/>
        <w:jc w:val="both"/>
        <w:rPr>
          <w:rFonts w:ascii="Arial" w:eastAsiaTheme="minorEastAsia" w:hAnsi="Arial" w:cs="Arial"/>
          <w:strike/>
          <w:sz w:val="20"/>
          <w:szCs w:val="20"/>
        </w:rPr>
      </w:pPr>
    </w:p>
    <w:p w14:paraId="3643BDF9" w14:textId="77777777" w:rsidR="00B93207" w:rsidRPr="00F34557" w:rsidRDefault="00B93207" w:rsidP="00F34557">
      <w:pPr>
        <w:ind w:left="1704" w:hanging="1704"/>
        <w:rPr>
          <w:rFonts w:ascii="Arial" w:hAnsi="Arial" w:cs="Arial"/>
          <w:b/>
          <w:caps/>
          <w:sz w:val="20"/>
          <w:szCs w:val="20"/>
        </w:rPr>
      </w:pPr>
    </w:p>
    <w:p w14:paraId="7300B320" w14:textId="77777777" w:rsidR="001D550A" w:rsidRPr="00F34557" w:rsidRDefault="001D550A" w:rsidP="00F34557">
      <w:pPr>
        <w:tabs>
          <w:tab w:val="left" w:pos="2835"/>
        </w:tabs>
        <w:ind w:left="1701" w:hanging="1701"/>
        <w:rPr>
          <w:rFonts w:ascii="Arial" w:hAnsi="Arial" w:cs="Arial"/>
          <w:sz w:val="20"/>
          <w:szCs w:val="20"/>
        </w:rPr>
      </w:pPr>
    </w:p>
    <w:p w14:paraId="7CE4BB85" w14:textId="0967F771" w:rsidR="00CD04C7" w:rsidRDefault="00CD04C7" w:rsidP="00F34557">
      <w:pPr>
        <w:tabs>
          <w:tab w:val="left" w:pos="2835"/>
        </w:tabs>
        <w:ind w:left="1701" w:hanging="1701"/>
        <w:rPr>
          <w:rFonts w:ascii="Arial" w:hAnsi="Arial" w:cs="Arial"/>
          <w:sz w:val="20"/>
          <w:szCs w:val="20"/>
        </w:rPr>
      </w:pPr>
    </w:p>
    <w:p w14:paraId="748C61B8" w14:textId="488DCE79" w:rsidR="00984999" w:rsidRDefault="00984999" w:rsidP="00F34557">
      <w:pPr>
        <w:tabs>
          <w:tab w:val="left" w:pos="2835"/>
        </w:tabs>
        <w:ind w:left="1701" w:hanging="1701"/>
        <w:rPr>
          <w:rFonts w:ascii="Arial" w:hAnsi="Arial" w:cs="Arial"/>
          <w:sz w:val="20"/>
          <w:szCs w:val="20"/>
        </w:rPr>
      </w:pPr>
    </w:p>
    <w:p w14:paraId="0336D0E7" w14:textId="68F8D255" w:rsidR="00984999" w:rsidRDefault="00984999" w:rsidP="00F34557">
      <w:pPr>
        <w:tabs>
          <w:tab w:val="left" w:pos="2835"/>
        </w:tabs>
        <w:ind w:left="1701" w:hanging="1701"/>
        <w:rPr>
          <w:rFonts w:ascii="Arial" w:hAnsi="Arial" w:cs="Arial"/>
          <w:sz w:val="20"/>
          <w:szCs w:val="20"/>
        </w:rPr>
      </w:pPr>
    </w:p>
    <w:p w14:paraId="2CA9EB5D" w14:textId="0DB70928" w:rsidR="00984999" w:rsidRDefault="00984999" w:rsidP="00F34557">
      <w:pPr>
        <w:tabs>
          <w:tab w:val="left" w:pos="2835"/>
        </w:tabs>
        <w:ind w:left="1701" w:hanging="1701"/>
        <w:rPr>
          <w:rFonts w:ascii="Arial" w:hAnsi="Arial" w:cs="Arial"/>
          <w:sz w:val="20"/>
          <w:szCs w:val="20"/>
        </w:rPr>
      </w:pPr>
    </w:p>
    <w:p w14:paraId="41E70A1D" w14:textId="577BD86B" w:rsidR="00984999" w:rsidRDefault="00984999" w:rsidP="00F34557">
      <w:pPr>
        <w:tabs>
          <w:tab w:val="left" w:pos="2835"/>
        </w:tabs>
        <w:ind w:left="1701" w:hanging="1701"/>
        <w:rPr>
          <w:rFonts w:ascii="Arial" w:hAnsi="Arial" w:cs="Arial"/>
          <w:sz w:val="20"/>
          <w:szCs w:val="20"/>
        </w:rPr>
      </w:pPr>
    </w:p>
    <w:p w14:paraId="452A7190" w14:textId="08538259" w:rsidR="00984999" w:rsidRDefault="00984999" w:rsidP="00F34557">
      <w:pPr>
        <w:tabs>
          <w:tab w:val="left" w:pos="2835"/>
        </w:tabs>
        <w:ind w:left="1701" w:hanging="1701"/>
        <w:rPr>
          <w:rFonts w:ascii="Arial" w:hAnsi="Arial" w:cs="Arial"/>
          <w:sz w:val="20"/>
          <w:szCs w:val="20"/>
        </w:rPr>
      </w:pPr>
    </w:p>
    <w:p w14:paraId="08CC9A19" w14:textId="2C40727F" w:rsidR="00984999" w:rsidRDefault="00984999" w:rsidP="00F34557">
      <w:pPr>
        <w:tabs>
          <w:tab w:val="left" w:pos="2835"/>
        </w:tabs>
        <w:ind w:left="1701" w:hanging="1701"/>
        <w:rPr>
          <w:rFonts w:ascii="Arial" w:hAnsi="Arial" w:cs="Arial"/>
          <w:sz w:val="20"/>
          <w:szCs w:val="20"/>
        </w:rPr>
      </w:pPr>
    </w:p>
    <w:p w14:paraId="3F753B91" w14:textId="77777777" w:rsidR="00984999" w:rsidRPr="00F34557" w:rsidRDefault="00984999" w:rsidP="00F34557">
      <w:pPr>
        <w:tabs>
          <w:tab w:val="left" w:pos="2835"/>
        </w:tabs>
        <w:ind w:left="1701" w:hanging="1701"/>
        <w:rPr>
          <w:rFonts w:ascii="Arial" w:hAnsi="Arial" w:cs="Arial"/>
          <w:sz w:val="20"/>
          <w:szCs w:val="20"/>
        </w:rPr>
      </w:pPr>
    </w:p>
    <w:p w14:paraId="6DFAE8E8" w14:textId="77777777" w:rsidR="00402B81" w:rsidRPr="00F34557" w:rsidRDefault="00402B81" w:rsidP="00F34557">
      <w:pPr>
        <w:pStyle w:val="Zkladntext"/>
        <w:ind w:left="2268"/>
        <w:jc w:val="left"/>
        <w:rPr>
          <w:rFonts w:ascii="Arial" w:hAnsi="Arial" w:cs="Arial"/>
          <w:b w:val="0"/>
          <w:bCs w:val="0"/>
          <w:sz w:val="20"/>
          <w:szCs w:val="20"/>
        </w:rPr>
      </w:pPr>
    </w:p>
    <w:p w14:paraId="4DC5F568" w14:textId="77777777" w:rsidR="00402B81" w:rsidRPr="00F34557" w:rsidRDefault="00402B81" w:rsidP="00F34557">
      <w:pPr>
        <w:pStyle w:val="Zkladntext"/>
        <w:ind w:left="2268"/>
        <w:jc w:val="left"/>
        <w:rPr>
          <w:rFonts w:ascii="Arial" w:hAnsi="Arial" w:cs="Arial"/>
          <w:b w:val="0"/>
          <w:bCs w:val="0"/>
          <w:sz w:val="20"/>
          <w:szCs w:val="20"/>
        </w:rPr>
      </w:pPr>
    </w:p>
    <w:p w14:paraId="3E646AA0" w14:textId="77777777" w:rsidR="00F20E11" w:rsidRPr="00F34557" w:rsidRDefault="00BE7A69" w:rsidP="00F34557">
      <w:pPr>
        <w:pStyle w:val="Zkladntext"/>
        <w:ind w:left="2268"/>
        <w:jc w:val="left"/>
        <w:rPr>
          <w:rFonts w:ascii="Arial" w:hAnsi="Arial" w:cs="Arial"/>
          <w:caps/>
          <w:color w:val="000000"/>
          <w:sz w:val="20"/>
          <w:szCs w:val="20"/>
        </w:rPr>
      </w:pPr>
      <w:r w:rsidRPr="00F34557">
        <w:rPr>
          <w:rFonts w:ascii="Arial" w:hAnsi="Arial" w:cs="Arial"/>
          <w:b w:val="0"/>
          <w:bCs w:val="0"/>
          <w:sz w:val="20"/>
          <w:szCs w:val="20"/>
        </w:rPr>
        <w:br w:type="page"/>
      </w:r>
    </w:p>
    <w:p w14:paraId="2D5B5FC8" w14:textId="18400A21" w:rsidR="00B538C0" w:rsidRPr="00F34557" w:rsidRDefault="00B538C0" w:rsidP="00F3455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jc w:val="center"/>
        <w:rPr>
          <w:rFonts w:ascii="Arial" w:hAnsi="Arial" w:cs="Arial"/>
          <w:caps/>
          <w:color w:val="000000"/>
          <w:sz w:val="20"/>
          <w:szCs w:val="20"/>
        </w:rPr>
      </w:pPr>
      <w:bookmarkStart w:id="29" w:name="_Hlk161734232"/>
      <w:bookmarkStart w:id="30" w:name="_Hlk161736728"/>
      <w:bookmarkStart w:id="31" w:name="_Hlk161735909"/>
      <w:r w:rsidRPr="00F34557">
        <w:rPr>
          <w:rFonts w:ascii="Arial" w:hAnsi="Arial" w:cs="Arial"/>
          <w:caps/>
          <w:color w:val="000000"/>
          <w:sz w:val="20"/>
          <w:szCs w:val="20"/>
        </w:rPr>
        <w:lastRenderedPageBreak/>
        <w:t xml:space="preserve">Príloha </w:t>
      </w:r>
      <w:r w:rsidR="00B453B0">
        <w:rPr>
          <w:rFonts w:ascii="Arial" w:hAnsi="Arial" w:cs="Arial"/>
          <w:caps/>
          <w:color w:val="000000"/>
          <w:sz w:val="20"/>
          <w:szCs w:val="20"/>
        </w:rPr>
        <w:t>B</w:t>
      </w:r>
      <w:r w:rsidRPr="00F34557">
        <w:rPr>
          <w:rFonts w:ascii="Arial" w:hAnsi="Arial" w:cs="Arial"/>
          <w:caps/>
          <w:color w:val="000000"/>
          <w:sz w:val="20"/>
          <w:szCs w:val="20"/>
        </w:rPr>
        <w:t>1 Ponukový list</w:t>
      </w:r>
    </w:p>
    <w:p w14:paraId="25764576" w14:textId="77777777" w:rsidR="00BC673A" w:rsidRPr="00F34557" w:rsidRDefault="00BC673A" w:rsidP="00F34557">
      <w:pPr>
        <w:pStyle w:val="Hlavika"/>
        <w:rPr>
          <w:rFonts w:ascii="Arial" w:hAnsi="Arial" w:cs="Arial"/>
          <w:b/>
          <w:bCs/>
          <w:sz w:val="20"/>
          <w:szCs w:val="20"/>
        </w:rPr>
      </w:pPr>
    </w:p>
    <w:p w14:paraId="54E82F42" w14:textId="77777777" w:rsidR="009F0E42" w:rsidRPr="00F34557" w:rsidRDefault="00B538C0" w:rsidP="00F34557">
      <w:pPr>
        <w:pStyle w:val="Hlavika"/>
        <w:rPr>
          <w:rFonts w:ascii="Arial" w:hAnsi="Arial" w:cs="Arial"/>
          <w:bCs/>
          <w:sz w:val="20"/>
          <w:szCs w:val="20"/>
        </w:rPr>
      </w:pPr>
      <w:bookmarkStart w:id="32" w:name="_Hlk163644554"/>
      <w:r w:rsidRPr="00F34557">
        <w:rPr>
          <w:rFonts w:ascii="Arial" w:hAnsi="Arial" w:cs="Arial"/>
          <w:bCs/>
          <w:sz w:val="20"/>
          <w:szCs w:val="20"/>
        </w:rPr>
        <w:t xml:space="preserve">Názov predmetu zákazky na </w:t>
      </w:r>
      <w:r w:rsidR="001B22C1" w:rsidRPr="00F34557">
        <w:rPr>
          <w:rFonts w:ascii="Arial" w:hAnsi="Arial" w:cs="Arial"/>
          <w:bCs/>
          <w:sz w:val="20"/>
          <w:szCs w:val="20"/>
        </w:rPr>
        <w:t>uskutočnenie stavby</w:t>
      </w:r>
      <w:r w:rsidRPr="00F34557">
        <w:rPr>
          <w:rFonts w:ascii="Arial" w:hAnsi="Arial" w:cs="Arial"/>
          <w:bCs/>
          <w:sz w:val="20"/>
          <w:szCs w:val="20"/>
        </w:rPr>
        <w:t>:</w:t>
      </w:r>
    </w:p>
    <w:p w14:paraId="32C0EBFD" w14:textId="7B45292C" w:rsidR="001B22C1" w:rsidRPr="00F34557" w:rsidRDefault="00FF070B" w:rsidP="00F34557">
      <w:pPr>
        <w:pStyle w:val="Hlavika"/>
        <w:rPr>
          <w:rFonts w:ascii="Arial" w:hAnsi="Arial" w:cs="Arial"/>
          <w:b/>
          <w:bCs/>
          <w:sz w:val="20"/>
          <w:szCs w:val="20"/>
        </w:rPr>
      </w:pPr>
      <w:bookmarkStart w:id="33" w:name="_Hlk206795531"/>
      <w:r w:rsidRPr="00FF070B">
        <w:rPr>
          <w:rFonts w:ascii="Arial" w:hAnsi="Arial" w:cs="Arial"/>
          <w:b/>
          <w:bCs/>
          <w:sz w:val="20"/>
          <w:szCs w:val="20"/>
        </w:rPr>
        <w:t>R2 Križovatka Bánovce – východ</w:t>
      </w:r>
      <w:bookmarkEnd w:id="33"/>
    </w:p>
    <w:p w14:paraId="2E2A13B1" w14:textId="77777777" w:rsidR="00A6599D" w:rsidRPr="00F34557" w:rsidRDefault="00A6599D" w:rsidP="00F34557">
      <w:pPr>
        <w:pStyle w:val="Nzov"/>
        <w:jc w:val="both"/>
        <w:rPr>
          <w:rFonts w:cs="Arial"/>
          <w:sz w:val="20"/>
          <w:szCs w:val="20"/>
        </w:rPr>
      </w:pPr>
    </w:p>
    <w:p w14:paraId="1F422B6B" w14:textId="2972474E" w:rsidR="00B538C0" w:rsidRPr="00F34557" w:rsidRDefault="00B538C0" w:rsidP="00F34557">
      <w:pPr>
        <w:pStyle w:val="Nzov"/>
        <w:jc w:val="both"/>
        <w:rPr>
          <w:rFonts w:cs="Arial"/>
          <w:sz w:val="20"/>
          <w:szCs w:val="20"/>
        </w:rPr>
      </w:pPr>
      <w:r w:rsidRPr="00F34557">
        <w:rPr>
          <w:rFonts w:cs="Arial"/>
          <w:sz w:val="20"/>
          <w:szCs w:val="20"/>
        </w:rPr>
        <w:t>Verejný obstarávateľ:</w:t>
      </w:r>
      <w:r w:rsidR="00256CF1" w:rsidRPr="00F34557">
        <w:rPr>
          <w:rFonts w:cs="Arial"/>
          <w:sz w:val="20"/>
          <w:szCs w:val="20"/>
        </w:rPr>
        <w:tab/>
      </w:r>
    </w:p>
    <w:p w14:paraId="4888719A" w14:textId="77777777" w:rsidR="00B538C0" w:rsidRPr="00F34557" w:rsidRDefault="00B538C0" w:rsidP="00F34557">
      <w:pPr>
        <w:tabs>
          <w:tab w:val="left" w:pos="1440"/>
          <w:tab w:val="left" w:pos="2340"/>
        </w:tabs>
        <w:ind w:left="1440" w:hanging="1440"/>
        <w:jc w:val="both"/>
        <w:rPr>
          <w:rFonts w:ascii="Arial" w:hAnsi="Arial" w:cs="Arial"/>
          <w:bCs/>
          <w:sz w:val="20"/>
          <w:szCs w:val="20"/>
        </w:rPr>
      </w:pPr>
      <w:r w:rsidRPr="00F34557">
        <w:rPr>
          <w:rFonts w:ascii="Arial" w:hAnsi="Arial" w:cs="Arial"/>
          <w:b/>
          <w:bCs/>
          <w:sz w:val="20"/>
          <w:szCs w:val="20"/>
        </w:rPr>
        <w:t>Názov:</w:t>
      </w:r>
      <w:r w:rsidRPr="00F34557">
        <w:rPr>
          <w:rFonts w:ascii="Arial" w:hAnsi="Arial" w:cs="Arial"/>
          <w:bCs/>
          <w:sz w:val="20"/>
          <w:szCs w:val="20"/>
        </w:rPr>
        <w:tab/>
        <w:t xml:space="preserve">Národná diaľničná spoločnosť, </w:t>
      </w:r>
      <w:proofErr w:type="spellStart"/>
      <w:r w:rsidRPr="00F34557">
        <w:rPr>
          <w:rFonts w:ascii="Arial" w:hAnsi="Arial" w:cs="Arial"/>
          <w:bCs/>
          <w:sz w:val="20"/>
          <w:szCs w:val="20"/>
        </w:rPr>
        <w:t>a.s</w:t>
      </w:r>
      <w:proofErr w:type="spellEnd"/>
      <w:r w:rsidRPr="00F34557">
        <w:rPr>
          <w:rFonts w:ascii="Arial" w:hAnsi="Arial" w:cs="Arial"/>
          <w:bCs/>
          <w:sz w:val="20"/>
          <w:szCs w:val="20"/>
        </w:rPr>
        <w:t>.</w:t>
      </w:r>
    </w:p>
    <w:p w14:paraId="357AF098" w14:textId="77777777" w:rsidR="00B538C0" w:rsidRPr="00F34557" w:rsidRDefault="00B538C0" w:rsidP="00F34557">
      <w:pPr>
        <w:tabs>
          <w:tab w:val="left" w:pos="1440"/>
          <w:tab w:val="left" w:pos="2340"/>
        </w:tabs>
        <w:ind w:left="1440" w:hanging="1440"/>
        <w:jc w:val="both"/>
        <w:rPr>
          <w:rFonts w:ascii="Arial" w:hAnsi="Arial" w:cs="Arial"/>
          <w:bCs/>
          <w:sz w:val="20"/>
          <w:szCs w:val="20"/>
        </w:rPr>
      </w:pPr>
      <w:r w:rsidRPr="00F34557">
        <w:rPr>
          <w:rFonts w:ascii="Arial" w:hAnsi="Arial" w:cs="Arial"/>
          <w:b/>
          <w:bCs/>
          <w:sz w:val="20"/>
          <w:szCs w:val="20"/>
        </w:rPr>
        <w:t>Sídlo:</w:t>
      </w:r>
      <w:r w:rsidRPr="00F34557">
        <w:rPr>
          <w:rFonts w:ascii="Arial" w:hAnsi="Arial" w:cs="Arial"/>
          <w:bCs/>
          <w:sz w:val="20"/>
          <w:szCs w:val="20"/>
        </w:rPr>
        <w:tab/>
      </w:r>
      <w:r w:rsidR="004C58DC" w:rsidRPr="00F34557">
        <w:rPr>
          <w:rFonts w:ascii="Arial" w:hAnsi="Arial" w:cs="Arial"/>
          <w:bCs/>
          <w:sz w:val="20"/>
          <w:szCs w:val="20"/>
        </w:rPr>
        <w:t>Dúbravská cesta 14</w:t>
      </w:r>
      <w:r w:rsidRPr="00F34557">
        <w:rPr>
          <w:rFonts w:ascii="Arial" w:hAnsi="Arial" w:cs="Arial"/>
          <w:bCs/>
          <w:sz w:val="20"/>
          <w:szCs w:val="20"/>
        </w:rPr>
        <w:t>, 8</w:t>
      </w:r>
      <w:r w:rsidR="004C58DC" w:rsidRPr="00F34557">
        <w:rPr>
          <w:rFonts w:ascii="Arial" w:hAnsi="Arial" w:cs="Arial"/>
          <w:bCs/>
          <w:sz w:val="20"/>
          <w:szCs w:val="20"/>
        </w:rPr>
        <w:t>41 04</w:t>
      </w:r>
      <w:r w:rsidRPr="00F34557">
        <w:rPr>
          <w:rFonts w:ascii="Arial" w:hAnsi="Arial" w:cs="Arial"/>
          <w:bCs/>
          <w:sz w:val="20"/>
          <w:szCs w:val="20"/>
        </w:rPr>
        <w:t xml:space="preserve"> Bratislava</w:t>
      </w:r>
    </w:p>
    <w:p w14:paraId="486CD448" w14:textId="1C83C99E" w:rsidR="00B538C0" w:rsidRPr="00F34557" w:rsidRDefault="00B538C0" w:rsidP="00F34557">
      <w:pPr>
        <w:pStyle w:val="Nzov"/>
        <w:tabs>
          <w:tab w:val="left" w:pos="1440"/>
        </w:tabs>
        <w:ind w:left="1440" w:hanging="1440"/>
        <w:jc w:val="both"/>
        <w:rPr>
          <w:rFonts w:cs="Arial"/>
          <w:b w:val="0"/>
          <w:bCs w:val="0"/>
          <w:sz w:val="20"/>
          <w:szCs w:val="20"/>
        </w:rPr>
      </w:pPr>
      <w:r w:rsidRPr="00F34557">
        <w:rPr>
          <w:rFonts w:cs="Arial"/>
          <w:bCs w:val="0"/>
          <w:sz w:val="20"/>
          <w:szCs w:val="20"/>
        </w:rPr>
        <w:t>Právna forma:</w:t>
      </w:r>
      <w:r w:rsidRPr="00F34557">
        <w:rPr>
          <w:rFonts w:cs="Arial"/>
          <w:b w:val="0"/>
          <w:bCs w:val="0"/>
          <w:sz w:val="20"/>
          <w:szCs w:val="20"/>
        </w:rPr>
        <w:tab/>
        <w:t xml:space="preserve">akciová spoločnosť zapísaná v Obchodnom registri </w:t>
      </w:r>
      <w:r w:rsidR="006201FE" w:rsidRPr="00F34557">
        <w:rPr>
          <w:rFonts w:cs="Arial"/>
          <w:b w:val="0"/>
          <w:bCs w:val="0"/>
          <w:sz w:val="20"/>
          <w:szCs w:val="20"/>
        </w:rPr>
        <w:t xml:space="preserve">Mestského </w:t>
      </w:r>
      <w:r w:rsidRPr="00F34557">
        <w:rPr>
          <w:rFonts w:cs="Arial"/>
          <w:b w:val="0"/>
          <w:bCs w:val="0"/>
          <w:sz w:val="20"/>
          <w:szCs w:val="20"/>
        </w:rPr>
        <w:t>súdu Bratislava</w:t>
      </w:r>
      <w:r w:rsidR="006201FE" w:rsidRPr="00F34557">
        <w:rPr>
          <w:rFonts w:cs="Arial"/>
          <w:b w:val="0"/>
          <w:bCs w:val="0"/>
          <w:sz w:val="20"/>
          <w:szCs w:val="20"/>
        </w:rPr>
        <w:t xml:space="preserve"> III,</w:t>
      </w:r>
      <w:r w:rsidRPr="00F34557">
        <w:rPr>
          <w:rFonts w:cs="Arial"/>
          <w:b w:val="0"/>
          <w:bCs w:val="0"/>
          <w:sz w:val="20"/>
          <w:szCs w:val="20"/>
        </w:rPr>
        <w:t xml:space="preserve"> oddiel: Sa, vložka číslo: 3518/B</w:t>
      </w:r>
    </w:p>
    <w:p w14:paraId="12189890" w14:textId="77777777" w:rsidR="00B538C0" w:rsidRPr="00F34557" w:rsidRDefault="00B538C0" w:rsidP="00F34557">
      <w:pPr>
        <w:tabs>
          <w:tab w:val="left" w:pos="1440"/>
          <w:tab w:val="left" w:pos="2340"/>
        </w:tabs>
        <w:ind w:left="1440" w:hanging="1440"/>
        <w:jc w:val="both"/>
        <w:rPr>
          <w:rFonts w:ascii="Arial" w:hAnsi="Arial" w:cs="Arial"/>
          <w:bCs/>
          <w:sz w:val="20"/>
          <w:szCs w:val="20"/>
        </w:rPr>
      </w:pPr>
      <w:r w:rsidRPr="00F34557">
        <w:rPr>
          <w:rFonts w:ascii="Arial" w:hAnsi="Arial" w:cs="Arial"/>
          <w:b/>
          <w:bCs/>
          <w:sz w:val="20"/>
          <w:szCs w:val="20"/>
        </w:rPr>
        <w:t>IČO:</w:t>
      </w:r>
      <w:r w:rsidRPr="00F34557">
        <w:rPr>
          <w:rFonts w:ascii="Arial" w:hAnsi="Arial" w:cs="Arial"/>
          <w:bCs/>
          <w:sz w:val="20"/>
          <w:szCs w:val="20"/>
        </w:rPr>
        <w:tab/>
        <w:t>35 919 001</w:t>
      </w:r>
    </w:p>
    <w:p w14:paraId="54A18DF3" w14:textId="77777777" w:rsidR="00B538C0" w:rsidRPr="00F34557" w:rsidRDefault="00B538C0" w:rsidP="00F34557">
      <w:pPr>
        <w:pStyle w:val="Nzov"/>
        <w:jc w:val="both"/>
        <w:rPr>
          <w:rFonts w:cs="Arial"/>
          <w:sz w:val="20"/>
          <w:szCs w:val="20"/>
        </w:rPr>
      </w:pPr>
    </w:p>
    <w:p w14:paraId="54CF819C" w14:textId="77777777" w:rsidR="00B538C0" w:rsidRPr="00F34557" w:rsidRDefault="00B538C0" w:rsidP="00F34557">
      <w:pPr>
        <w:pStyle w:val="Nzov"/>
        <w:jc w:val="both"/>
        <w:rPr>
          <w:rFonts w:cs="Arial"/>
          <w:sz w:val="20"/>
          <w:szCs w:val="20"/>
        </w:rPr>
      </w:pPr>
      <w:r w:rsidRPr="00F34557">
        <w:rPr>
          <w:rFonts w:cs="Arial"/>
          <w:sz w:val="20"/>
          <w:szCs w:val="20"/>
        </w:rPr>
        <w:t>Ak ponuku pre</w:t>
      </w:r>
      <w:r w:rsidR="00B954E3" w:rsidRPr="00F34557">
        <w:rPr>
          <w:rFonts w:cs="Arial"/>
          <w:sz w:val="20"/>
          <w:szCs w:val="20"/>
        </w:rPr>
        <w:t>d</w:t>
      </w:r>
      <w:r w:rsidRPr="00F34557">
        <w:rPr>
          <w:rFonts w:cs="Arial"/>
          <w:sz w:val="20"/>
          <w:szCs w:val="20"/>
        </w:rPr>
        <w:t>kladá skupina dodávateľov, musia sa dodržiavať pokyny vzťahujúce sa na hlavného člena ostatných členov príslušnej skupiny dodávateľov.</w:t>
      </w:r>
    </w:p>
    <w:p w14:paraId="37AC31D0" w14:textId="77777777" w:rsidR="00E80E2E" w:rsidRPr="00F34557" w:rsidRDefault="00E80E2E" w:rsidP="00F34557">
      <w:pPr>
        <w:pStyle w:val="Nzov"/>
        <w:jc w:val="both"/>
        <w:rPr>
          <w:rFonts w:cs="Arial"/>
          <w:b w:val="0"/>
          <w:sz w:val="20"/>
          <w:szCs w:val="20"/>
        </w:rPr>
      </w:pPr>
    </w:p>
    <w:p w14:paraId="63FFC0DE" w14:textId="4CB39527" w:rsidR="00E80E2E" w:rsidRDefault="00B538C0" w:rsidP="00F34557">
      <w:pPr>
        <w:tabs>
          <w:tab w:val="left" w:pos="2340"/>
        </w:tabs>
        <w:ind w:left="284" w:hanging="284"/>
        <w:jc w:val="both"/>
        <w:rPr>
          <w:rFonts w:ascii="Arial" w:hAnsi="Arial" w:cs="Arial"/>
          <w:b/>
          <w:sz w:val="20"/>
          <w:szCs w:val="20"/>
        </w:rPr>
      </w:pPr>
      <w:r w:rsidRPr="00F34557">
        <w:rPr>
          <w:rFonts w:ascii="Arial" w:hAnsi="Arial" w:cs="Arial"/>
          <w:b/>
          <w:sz w:val="20"/>
          <w:szCs w:val="20"/>
        </w:rPr>
        <w:t>1</w:t>
      </w:r>
      <w:r w:rsidR="00E80E2E" w:rsidRPr="00F34557">
        <w:rPr>
          <w:rFonts w:ascii="Arial" w:hAnsi="Arial" w:cs="Arial"/>
          <w:b/>
          <w:sz w:val="20"/>
          <w:szCs w:val="20"/>
        </w:rPr>
        <w:t xml:space="preserve"> </w:t>
      </w:r>
      <w:r w:rsidR="00E80E2E" w:rsidRPr="00F34557">
        <w:rPr>
          <w:rFonts w:ascii="Arial" w:hAnsi="Arial" w:cs="Arial"/>
          <w:b/>
          <w:sz w:val="20"/>
          <w:szCs w:val="20"/>
        </w:rPr>
        <w:tab/>
        <w:t>IDENTIFIKÁCIA UCHÁDZAČA</w:t>
      </w:r>
      <w:r w:rsidRPr="00F34557">
        <w:rPr>
          <w:rFonts w:ascii="Arial" w:hAnsi="Arial" w:cs="Arial"/>
          <w:b/>
          <w:sz w:val="20"/>
          <w:szCs w:val="20"/>
        </w:rPr>
        <w:tab/>
      </w:r>
    </w:p>
    <w:p w14:paraId="206DC8BE" w14:textId="77777777" w:rsidR="00572C4B" w:rsidRPr="00F34557" w:rsidRDefault="00572C4B" w:rsidP="00F34557">
      <w:pPr>
        <w:tabs>
          <w:tab w:val="left" w:pos="2340"/>
        </w:tabs>
        <w:ind w:left="284" w:hanging="284"/>
        <w:jc w:val="both"/>
        <w:rPr>
          <w:rFonts w:ascii="Arial" w:hAnsi="Arial" w:cs="Arial"/>
          <w:bCs/>
          <w:sz w:val="20"/>
          <w:szCs w:val="20"/>
        </w:rPr>
      </w:pPr>
    </w:p>
    <w:tbl>
      <w:tblPr>
        <w:tblW w:w="9038" w:type="dxa"/>
        <w:tblInd w:w="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67"/>
        <w:gridCol w:w="5245"/>
        <w:gridCol w:w="1134"/>
        <w:gridCol w:w="992"/>
      </w:tblGrid>
      <w:tr w:rsidR="00E80E2E" w:rsidRPr="00F34557" w14:paraId="2D4DA02A" w14:textId="77777777" w:rsidTr="00A9221D">
        <w:trPr>
          <w:cantSplit/>
        </w:trPr>
        <w:tc>
          <w:tcPr>
            <w:tcW w:w="1667" w:type="dxa"/>
            <w:tcBorders>
              <w:top w:val="nil"/>
              <w:left w:val="nil"/>
            </w:tcBorders>
          </w:tcPr>
          <w:p w14:paraId="6596E95A" w14:textId="77777777" w:rsidR="00E80E2E" w:rsidRPr="00F34557" w:rsidRDefault="00E80E2E" w:rsidP="00F34557">
            <w:pPr>
              <w:jc w:val="both"/>
              <w:rPr>
                <w:rFonts w:ascii="Arial" w:hAnsi="Arial" w:cs="Arial"/>
                <w:b/>
                <w:sz w:val="20"/>
                <w:szCs w:val="20"/>
              </w:rPr>
            </w:pPr>
          </w:p>
        </w:tc>
        <w:tc>
          <w:tcPr>
            <w:tcW w:w="5245" w:type="dxa"/>
            <w:shd w:val="pct5" w:color="auto" w:fill="FFFFFF"/>
            <w:vAlign w:val="center"/>
          </w:tcPr>
          <w:p w14:paraId="69830054" w14:textId="7056F567" w:rsidR="00E80E2E" w:rsidRPr="00F34557" w:rsidRDefault="00572C4B" w:rsidP="00F34557">
            <w:pPr>
              <w:jc w:val="center"/>
              <w:rPr>
                <w:rFonts w:ascii="Arial" w:hAnsi="Arial" w:cs="Arial"/>
                <w:b/>
                <w:sz w:val="20"/>
                <w:szCs w:val="20"/>
              </w:rPr>
            </w:pPr>
            <w:r w:rsidRPr="00572C4B">
              <w:rPr>
                <w:rFonts w:ascii="Arial" w:hAnsi="Arial" w:cs="Arial"/>
                <w:b/>
                <w:sz w:val="20"/>
                <w:szCs w:val="20"/>
              </w:rPr>
              <w:t>Obchodné meno alebo názov uchádzača, právna forma a sídlo alebo miesto podnikania uchádzača / členov skupiny dodávateľov, ktorý je uchádzačom</w:t>
            </w:r>
          </w:p>
        </w:tc>
        <w:tc>
          <w:tcPr>
            <w:tcW w:w="1134" w:type="dxa"/>
            <w:tcBorders>
              <w:bottom w:val="single" w:sz="6" w:space="0" w:color="auto"/>
            </w:tcBorders>
            <w:shd w:val="pct5" w:color="auto" w:fill="FFFFFF"/>
            <w:vAlign w:val="center"/>
          </w:tcPr>
          <w:p w14:paraId="61B0802A" w14:textId="77777777" w:rsidR="00E80E2E" w:rsidRPr="00F34557" w:rsidRDefault="00E80E2E" w:rsidP="00F34557">
            <w:pPr>
              <w:jc w:val="center"/>
              <w:rPr>
                <w:rFonts w:ascii="Arial" w:hAnsi="Arial" w:cs="Arial"/>
                <w:b/>
                <w:sz w:val="20"/>
                <w:szCs w:val="20"/>
              </w:rPr>
            </w:pPr>
            <w:r w:rsidRPr="00F34557">
              <w:rPr>
                <w:rFonts w:ascii="Arial" w:hAnsi="Arial" w:cs="Arial"/>
                <w:b/>
                <w:sz w:val="20"/>
                <w:szCs w:val="20"/>
              </w:rPr>
              <w:t>IČO</w:t>
            </w:r>
          </w:p>
        </w:tc>
        <w:tc>
          <w:tcPr>
            <w:tcW w:w="992" w:type="dxa"/>
            <w:tcBorders>
              <w:bottom w:val="single" w:sz="6" w:space="0" w:color="auto"/>
            </w:tcBorders>
            <w:shd w:val="pct5" w:color="auto" w:fill="FFFFFF"/>
          </w:tcPr>
          <w:p w14:paraId="4B31A971" w14:textId="77777777" w:rsidR="005408BF" w:rsidRPr="00F34557" w:rsidRDefault="005408BF" w:rsidP="00F34557">
            <w:pPr>
              <w:ind w:left="-113" w:firstLine="113"/>
              <w:jc w:val="center"/>
              <w:rPr>
                <w:rFonts w:ascii="Arial" w:hAnsi="Arial" w:cs="Arial"/>
                <w:b/>
                <w:sz w:val="20"/>
                <w:szCs w:val="20"/>
              </w:rPr>
            </w:pPr>
          </w:p>
          <w:p w14:paraId="4B3E3A41" w14:textId="77777777" w:rsidR="00E80E2E" w:rsidRPr="00F34557" w:rsidRDefault="00E80E2E" w:rsidP="00F34557">
            <w:pPr>
              <w:ind w:left="-113" w:firstLine="113"/>
              <w:jc w:val="center"/>
              <w:rPr>
                <w:rFonts w:ascii="Arial" w:hAnsi="Arial" w:cs="Arial"/>
                <w:b/>
                <w:sz w:val="20"/>
                <w:szCs w:val="20"/>
              </w:rPr>
            </w:pPr>
            <w:r w:rsidRPr="00F34557">
              <w:rPr>
                <w:rFonts w:ascii="Arial" w:hAnsi="Arial" w:cs="Arial"/>
                <w:b/>
                <w:sz w:val="20"/>
                <w:szCs w:val="20"/>
              </w:rPr>
              <w:t>MSP</w:t>
            </w:r>
            <w:r w:rsidRPr="00F34557">
              <w:rPr>
                <w:rFonts w:ascii="Arial" w:hAnsi="Arial" w:cs="Arial"/>
                <w:sz w:val="20"/>
                <w:szCs w:val="20"/>
              </w:rPr>
              <w:t>**</w:t>
            </w:r>
            <w:r w:rsidRPr="00F34557">
              <w:rPr>
                <w:rFonts w:ascii="Arial" w:eastAsia="Calibri" w:hAnsi="Arial" w:cs="Arial"/>
                <w:sz w:val="20"/>
                <w:szCs w:val="20"/>
              </w:rPr>
              <w:t xml:space="preserve">   </w:t>
            </w:r>
            <w:r w:rsidRPr="00F34557">
              <w:rPr>
                <w:rFonts w:ascii="Arial" w:hAnsi="Arial" w:cs="Arial"/>
                <w:b/>
                <w:sz w:val="20"/>
                <w:szCs w:val="20"/>
              </w:rPr>
              <w:t>áno/nie</w:t>
            </w:r>
          </w:p>
        </w:tc>
      </w:tr>
      <w:tr w:rsidR="00E80E2E" w:rsidRPr="00F34557" w14:paraId="66029CFF" w14:textId="77777777" w:rsidTr="00A9221D">
        <w:trPr>
          <w:cantSplit/>
        </w:trPr>
        <w:tc>
          <w:tcPr>
            <w:tcW w:w="1667" w:type="dxa"/>
          </w:tcPr>
          <w:p w14:paraId="160628DA" w14:textId="77777777" w:rsidR="00E80E2E" w:rsidRPr="00F34557" w:rsidRDefault="00E80E2E" w:rsidP="00F34557">
            <w:pPr>
              <w:rPr>
                <w:rFonts w:ascii="Arial" w:hAnsi="Arial" w:cs="Arial"/>
                <w:b/>
                <w:sz w:val="20"/>
                <w:szCs w:val="20"/>
              </w:rPr>
            </w:pPr>
            <w:r w:rsidRPr="00F34557">
              <w:rPr>
                <w:rFonts w:ascii="Arial" w:hAnsi="Arial" w:cs="Arial"/>
                <w:b/>
                <w:sz w:val="20"/>
                <w:szCs w:val="20"/>
              </w:rPr>
              <w:t>Názov združenia alebo skupiny dodávateľov</w:t>
            </w:r>
          </w:p>
        </w:tc>
        <w:tc>
          <w:tcPr>
            <w:tcW w:w="5245" w:type="dxa"/>
          </w:tcPr>
          <w:p w14:paraId="0559F283" w14:textId="77777777" w:rsidR="00E80E2E" w:rsidRPr="00F34557" w:rsidRDefault="00E80E2E" w:rsidP="00F34557">
            <w:pPr>
              <w:jc w:val="both"/>
              <w:rPr>
                <w:rFonts w:ascii="Arial" w:hAnsi="Arial" w:cs="Arial"/>
                <w:b/>
                <w:sz w:val="20"/>
                <w:szCs w:val="20"/>
              </w:rPr>
            </w:pPr>
          </w:p>
        </w:tc>
        <w:tc>
          <w:tcPr>
            <w:tcW w:w="1134" w:type="dxa"/>
            <w:tcBorders>
              <w:tr2bl w:val="single" w:sz="6" w:space="0" w:color="auto"/>
            </w:tcBorders>
          </w:tcPr>
          <w:p w14:paraId="66B951B8" w14:textId="77777777" w:rsidR="00E80E2E" w:rsidRPr="00F34557" w:rsidRDefault="00E80E2E" w:rsidP="00F34557">
            <w:pPr>
              <w:jc w:val="both"/>
              <w:rPr>
                <w:rFonts w:ascii="Arial" w:hAnsi="Arial" w:cs="Arial"/>
                <w:b/>
                <w:sz w:val="20"/>
                <w:szCs w:val="20"/>
              </w:rPr>
            </w:pPr>
          </w:p>
        </w:tc>
        <w:tc>
          <w:tcPr>
            <w:tcW w:w="992" w:type="dxa"/>
            <w:tcBorders>
              <w:tr2bl w:val="single" w:sz="6" w:space="0" w:color="auto"/>
            </w:tcBorders>
          </w:tcPr>
          <w:p w14:paraId="6E8100A5" w14:textId="77777777" w:rsidR="00E80E2E" w:rsidRPr="00F34557" w:rsidRDefault="00E80E2E" w:rsidP="00F34557">
            <w:pPr>
              <w:jc w:val="both"/>
              <w:rPr>
                <w:rFonts w:ascii="Arial" w:hAnsi="Arial" w:cs="Arial"/>
                <w:b/>
                <w:sz w:val="20"/>
                <w:szCs w:val="20"/>
              </w:rPr>
            </w:pPr>
          </w:p>
        </w:tc>
      </w:tr>
      <w:tr w:rsidR="00E80E2E" w:rsidRPr="00F34557" w14:paraId="429C5956" w14:textId="77777777" w:rsidTr="00A9221D">
        <w:trPr>
          <w:cantSplit/>
        </w:trPr>
        <w:tc>
          <w:tcPr>
            <w:tcW w:w="1667" w:type="dxa"/>
          </w:tcPr>
          <w:p w14:paraId="0D4DC193" w14:textId="77777777" w:rsidR="00E80E2E" w:rsidRPr="00F34557" w:rsidRDefault="00E80E2E" w:rsidP="00F34557">
            <w:pPr>
              <w:jc w:val="both"/>
              <w:rPr>
                <w:rFonts w:ascii="Arial" w:hAnsi="Arial" w:cs="Arial"/>
                <w:b/>
                <w:sz w:val="20"/>
                <w:szCs w:val="20"/>
              </w:rPr>
            </w:pPr>
            <w:r w:rsidRPr="00F34557">
              <w:rPr>
                <w:rFonts w:ascii="Arial" w:hAnsi="Arial" w:cs="Arial"/>
                <w:b/>
                <w:sz w:val="20"/>
                <w:szCs w:val="20"/>
              </w:rPr>
              <w:t>Hlavný člen*</w:t>
            </w:r>
          </w:p>
        </w:tc>
        <w:tc>
          <w:tcPr>
            <w:tcW w:w="5245" w:type="dxa"/>
          </w:tcPr>
          <w:p w14:paraId="7B07DD32" w14:textId="77777777" w:rsidR="00E80E2E" w:rsidRPr="00F34557" w:rsidRDefault="00E80E2E" w:rsidP="00F34557">
            <w:pPr>
              <w:jc w:val="both"/>
              <w:rPr>
                <w:rFonts w:ascii="Arial" w:hAnsi="Arial" w:cs="Arial"/>
                <w:b/>
                <w:sz w:val="20"/>
                <w:szCs w:val="20"/>
              </w:rPr>
            </w:pPr>
          </w:p>
        </w:tc>
        <w:tc>
          <w:tcPr>
            <w:tcW w:w="1134" w:type="dxa"/>
          </w:tcPr>
          <w:p w14:paraId="77BDBB3A" w14:textId="77777777" w:rsidR="00E80E2E" w:rsidRPr="00F34557" w:rsidRDefault="00E80E2E" w:rsidP="00F34557">
            <w:pPr>
              <w:jc w:val="both"/>
              <w:rPr>
                <w:rFonts w:ascii="Arial" w:hAnsi="Arial" w:cs="Arial"/>
                <w:b/>
                <w:sz w:val="20"/>
                <w:szCs w:val="20"/>
              </w:rPr>
            </w:pPr>
          </w:p>
        </w:tc>
        <w:tc>
          <w:tcPr>
            <w:tcW w:w="992" w:type="dxa"/>
          </w:tcPr>
          <w:p w14:paraId="44C487D9" w14:textId="77777777" w:rsidR="00E80E2E" w:rsidRPr="00F34557" w:rsidRDefault="00E80E2E" w:rsidP="00F34557">
            <w:pPr>
              <w:jc w:val="both"/>
              <w:rPr>
                <w:rFonts w:ascii="Arial" w:hAnsi="Arial" w:cs="Arial"/>
                <w:b/>
                <w:sz w:val="20"/>
                <w:szCs w:val="20"/>
              </w:rPr>
            </w:pPr>
          </w:p>
        </w:tc>
      </w:tr>
      <w:tr w:rsidR="00E80E2E" w:rsidRPr="00F34557" w14:paraId="410997EF" w14:textId="77777777" w:rsidTr="00A9221D">
        <w:trPr>
          <w:cantSplit/>
        </w:trPr>
        <w:tc>
          <w:tcPr>
            <w:tcW w:w="1667" w:type="dxa"/>
          </w:tcPr>
          <w:p w14:paraId="031C195A" w14:textId="77777777" w:rsidR="00E80E2E" w:rsidRPr="00F34557" w:rsidRDefault="00E80E2E" w:rsidP="00F34557">
            <w:pPr>
              <w:jc w:val="both"/>
              <w:rPr>
                <w:rFonts w:ascii="Arial" w:hAnsi="Arial" w:cs="Arial"/>
                <w:b/>
                <w:sz w:val="20"/>
                <w:szCs w:val="20"/>
              </w:rPr>
            </w:pPr>
            <w:r w:rsidRPr="00F34557">
              <w:rPr>
                <w:rFonts w:ascii="Arial" w:hAnsi="Arial" w:cs="Arial"/>
                <w:b/>
                <w:sz w:val="20"/>
                <w:szCs w:val="20"/>
              </w:rPr>
              <w:t>Člen 2*</w:t>
            </w:r>
          </w:p>
        </w:tc>
        <w:tc>
          <w:tcPr>
            <w:tcW w:w="5245" w:type="dxa"/>
          </w:tcPr>
          <w:p w14:paraId="680554C1" w14:textId="77777777" w:rsidR="00E80E2E" w:rsidRPr="00F34557" w:rsidRDefault="00E80E2E" w:rsidP="00F34557">
            <w:pPr>
              <w:jc w:val="both"/>
              <w:rPr>
                <w:rFonts w:ascii="Arial" w:hAnsi="Arial" w:cs="Arial"/>
                <w:b/>
                <w:sz w:val="20"/>
                <w:szCs w:val="20"/>
              </w:rPr>
            </w:pPr>
          </w:p>
        </w:tc>
        <w:tc>
          <w:tcPr>
            <w:tcW w:w="1134" w:type="dxa"/>
          </w:tcPr>
          <w:p w14:paraId="2F915FC3" w14:textId="77777777" w:rsidR="00E80E2E" w:rsidRPr="00F34557" w:rsidRDefault="00E80E2E" w:rsidP="00F34557">
            <w:pPr>
              <w:jc w:val="both"/>
              <w:rPr>
                <w:rFonts w:ascii="Arial" w:hAnsi="Arial" w:cs="Arial"/>
                <w:b/>
                <w:sz w:val="20"/>
                <w:szCs w:val="20"/>
              </w:rPr>
            </w:pPr>
          </w:p>
        </w:tc>
        <w:tc>
          <w:tcPr>
            <w:tcW w:w="992" w:type="dxa"/>
          </w:tcPr>
          <w:p w14:paraId="771378AE" w14:textId="77777777" w:rsidR="00E80E2E" w:rsidRPr="00F34557" w:rsidRDefault="00E80E2E" w:rsidP="00F34557">
            <w:pPr>
              <w:jc w:val="both"/>
              <w:rPr>
                <w:rFonts w:ascii="Arial" w:hAnsi="Arial" w:cs="Arial"/>
                <w:b/>
                <w:sz w:val="20"/>
                <w:szCs w:val="20"/>
              </w:rPr>
            </w:pPr>
          </w:p>
        </w:tc>
      </w:tr>
      <w:tr w:rsidR="00E80E2E" w:rsidRPr="00F34557" w14:paraId="18026D60" w14:textId="77777777" w:rsidTr="00A9221D">
        <w:trPr>
          <w:cantSplit/>
        </w:trPr>
        <w:tc>
          <w:tcPr>
            <w:tcW w:w="1667" w:type="dxa"/>
          </w:tcPr>
          <w:p w14:paraId="281674E2" w14:textId="77777777" w:rsidR="00E80E2E" w:rsidRPr="00F34557" w:rsidRDefault="00E80E2E" w:rsidP="00F34557">
            <w:pPr>
              <w:jc w:val="both"/>
              <w:rPr>
                <w:rFonts w:ascii="Arial" w:hAnsi="Arial" w:cs="Arial"/>
                <w:b/>
                <w:sz w:val="20"/>
                <w:szCs w:val="20"/>
              </w:rPr>
            </w:pPr>
            <w:r w:rsidRPr="00F34557">
              <w:rPr>
                <w:rFonts w:ascii="Arial" w:hAnsi="Arial" w:cs="Arial"/>
                <w:b/>
                <w:sz w:val="20"/>
                <w:szCs w:val="20"/>
              </w:rPr>
              <w:t>atď. … *</w:t>
            </w:r>
          </w:p>
        </w:tc>
        <w:tc>
          <w:tcPr>
            <w:tcW w:w="5245" w:type="dxa"/>
          </w:tcPr>
          <w:p w14:paraId="008EB967" w14:textId="77777777" w:rsidR="00E80E2E" w:rsidRPr="00F34557" w:rsidRDefault="00E80E2E" w:rsidP="00F34557">
            <w:pPr>
              <w:jc w:val="both"/>
              <w:rPr>
                <w:rFonts w:ascii="Arial" w:hAnsi="Arial" w:cs="Arial"/>
                <w:b/>
                <w:sz w:val="20"/>
                <w:szCs w:val="20"/>
              </w:rPr>
            </w:pPr>
          </w:p>
        </w:tc>
        <w:tc>
          <w:tcPr>
            <w:tcW w:w="1134" w:type="dxa"/>
          </w:tcPr>
          <w:p w14:paraId="7E6B59D7" w14:textId="77777777" w:rsidR="00E80E2E" w:rsidRPr="00F34557" w:rsidRDefault="00E80E2E" w:rsidP="00F34557">
            <w:pPr>
              <w:jc w:val="both"/>
              <w:rPr>
                <w:rFonts w:ascii="Arial" w:hAnsi="Arial" w:cs="Arial"/>
                <w:b/>
                <w:sz w:val="20"/>
                <w:szCs w:val="20"/>
              </w:rPr>
            </w:pPr>
          </w:p>
        </w:tc>
        <w:tc>
          <w:tcPr>
            <w:tcW w:w="992" w:type="dxa"/>
          </w:tcPr>
          <w:p w14:paraId="77627A80" w14:textId="77777777" w:rsidR="00E80E2E" w:rsidRPr="00F34557" w:rsidRDefault="00E80E2E" w:rsidP="00F34557">
            <w:pPr>
              <w:jc w:val="both"/>
              <w:rPr>
                <w:rFonts w:ascii="Arial" w:hAnsi="Arial" w:cs="Arial"/>
                <w:b/>
                <w:sz w:val="20"/>
                <w:szCs w:val="20"/>
              </w:rPr>
            </w:pPr>
          </w:p>
        </w:tc>
      </w:tr>
      <w:bookmarkEnd w:id="32"/>
    </w:tbl>
    <w:p w14:paraId="302AAC81" w14:textId="77777777" w:rsidR="00E80E2E" w:rsidRPr="00F34557" w:rsidRDefault="00E80E2E" w:rsidP="00F34557">
      <w:pPr>
        <w:ind w:left="284" w:right="-567" w:hanging="284"/>
        <w:jc w:val="both"/>
        <w:rPr>
          <w:rFonts w:ascii="Arial" w:hAnsi="Arial" w:cs="Arial"/>
          <w:sz w:val="20"/>
          <w:szCs w:val="20"/>
        </w:rPr>
      </w:pPr>
    </w:p>
    <w:p w14:paraId="7028A647" w14:textId="77777777" w:rsidR="00E80E2E" w:rsidRPr="00572C4B" w:rsidRDefault="00E80E2E" w:rsidP="00F34557">
      <w:pPr>
        <w:ind w:left="284" w:right="112" w:hanging="284"/>
        <w:jc w:val="both"/>
        <w:rPr>
          <w:rFonts w:ascii="Arial" w:hAnsi="Arial" w:cs="Arial"/>
          <w:sz w:val="18"/>
          <w:szCs w:val="18"/>
        </w:rPr>
      </w:pPr>
      <w:r w:rsidRPr="00F34557">
        <w:rPr>
          <w:rFonts w:ascii="Arial" w:hAnsi="Arial" w:cs="Arial"/>
          <w:sz w:val="20"/>
          <w:szCs w:val="20"/>
        </w:rPr>
        <w:t xml:space="preserve">* </w:t>
      </w:r>
      <w:r w:rsidRPr="00F34557">
        <w:rPr>
          <w:rFonts w:ascii="Arial" w:hAnsi="Arial" w:cs="Arial"/>
          <w:sz w:val="20"/>
          <w:szCs w:val="20"/>
        </w:rPr>
        <w:tab/>
      </w:r>
      <w:r w:rsidRPr="00572C4B">
        <w:rPr>
          <w:rFonts w:ascii="Arial" w:hAnsi="Arial" w:cs="Arial"/>
          <w:sz w:val="18"/>
          <w:szCs w:val="18"/>
        </w:rPr>
        <w:t xml:space="preserve">pridajte/odstráňte prípadné riadky pre členov skupiny dodávateľov, ktorá je uchádzačom. </w:t>
      </w:r>
      <w:r w:rsidRPr="00572C4B">
        <w:rPr>
          <w:rFonts w:ascii="Arial" w:hAnsi="Arial" w:cs="Arial"/>
          <w:b/>
          <w:sz w:val="18"/>
          <w:szCs w:val="18"/>
        </w:rPr>
        <w:t>Upozorňujeme, že subdodávateľ sa nepovažuje za člena skupiny dodávateľov, ktorý je uchádzačom</w:t>
      </w:r>
      <w:r w:rsidRPr="00572C4B">
        <w:rPr>
          <w:rFonts w:ascii="Arial" w:hAnsi="Arial" w:cs="Arial"/>
          <w:sz w:val="18"/>
          <w:szCs w:val="18"/>
        </w:rPr>
        <w:t xml:space="preserve">. </w:t>
      </w:r>
      <w:r w:rsidRPr="00572C4B">
        <w:rPr>
          <w:rFonts w:ascii="Arial" w:hAnsi="Arial" w:cs="Arial"/>
          <w:sz w:val="18"/>
          <w:szCs w:val="18"/>
          <w:u w:val="single"/>
        </w:rPr>
        <w:t>Ak túto ponuku predkladá len samostatný uchádzač, svoju identifikáciu uvedie v riadku „Hlavný člen“ a osta</w:t>
      </w:r>
      <w:r w:rsidR="005408BF" w:rsidRPr="00572C4B">
        <w:rPr>
          <w:rFonts w:ascii="Arial" w:hAnsi="Arial" w:cs="Arial"/>
          <w:sz w:val="18"/>
          <w:szCs w:val="18"/>
          <w:u w:val="single"/>
        </w:rPr>
        <w:t>t</w:t>
      </w:r>
      <w:r w:rsidRPr="00572C4B">
        <w:rPr>
          <w:rFonts w:ascii="Arial" w:hAnsi="Arial" w:cs="Arial"/>
          <w:sz w:val="18"/>
          <w:szCs w:val="18"/>
          <w:u w:val="single"/>
        </w:rPr>
        <w:t>né riadky odstráni.</w:t>
      </w:r>
      <w:r w:rsidRPr="00572C4B">
        <w:rPr>
          <w:rFonts w:ascii="Arial" w:hAnsi="Arial" w:cs="Arial"/>
          <w:sz w:val="18"/>
          <w:szCs w:val="18"/>
        </w:rPr>
        <w:t xml:space="preserve"> </w:t>
      </w:r>
    </w:p>
    <w:p w14:paraId="627FF4B1" w14:textId="77777777" w:rsidR="00E80E2E" w:rsidRPr="00572C4B" w:rsidRDefault="00E80E2E" w:rsidP="00F34557">
      <w:pPr>
        <w:ind w:left="284" w:right="-567" w:hanging="284"/>
        <w:jc w:val="both"/>
        <w:rPr>
          <w:rFonts w:ascii="Arial" w:hAnsi="Arial" w:cs="Arial"/>
          <w:sz w:val="18"/>
          <w:szCs w:val="18"/>
        </w:rPr>
      </w:pPr>
    </w:p>
    <w:p w14:paraId="61DB10BA" w14:textId="4A2D8A54" w:rsidR="00E80E2E" w:rsidRPr="00572C4B" w:rsidRDefault="00E80E2E" w:rsidP="00F34557">
      <w:pPr>
        <w:ind w:left="284" w:right="112" w:hanging="284"/>
        <w:jc w:val="both"/>
        <w:rPr>
          <w:rFonts w:ascii="Arial" w:hAnsi="Arial" w:cs="Arial"/>
          <w:sz w:val="18"/>
          <w:szCs w:val="18"/>
        </w:rPr>
      </w:pPr>
      <w:r w:rsidRPr="00572C4B">
        <w:rPr>
          <w:rFonts w:ascii="Arial" w:hAnsi="Arial" w:cs="Arial"/>
          <w:sz w:val="18"/>
          <w:szCs w:val="18"/>
        </w:rPr>
        <w:t>**</w:t>
      </w:r>
      <w:r w:rsidRPr="00572C4B">
        <w:rPr>
          <w:rFonts w:ascii="Arial" w:hAnsi="Arial" w:cs="Arial"/>
          <w:sz w:val="18"/>
          <w:szCs w:val="18"/>
        </w:rPr>
        <w:tab/>
      </w:r>
      <w:r w:rsidRPr="00572C4B">
        <w:rPr>
          <w:rFonts w:ascii="Arial" w:hAnsi="Arial" w:cs="Arial"/>
          <w:b/>
          <w:sz w:val="18"/>
          <w:szCs w:val="18"/>
        </w:rPr>
        <w:t>MSP</w:t>
      </w:r>
      <w:r w:rsidRPr="00572C4B">
        <w:rPr>
          <w:rFonts w:ascii="Arial" w:hAnsi="Arial" w:cs="Arial"/>
          <w:sz w:val="18"/>
          <w:szCs w:val="18"/>
        </w:rPr>
        <w:t xml:space="preserve"> je skratka </w:t>
      </w:r>
      <w:proofErr w:type="spellStart"/>
      <w:r w:rsidRPr="00572C4B">
        <w:rPr>
          <w:rFonts w:ascii="Arial" w:hAnsi="Arial" w:cs="Arial"/>
          <w:sz w:val="18"/>
          <w:szCs w:val="18"/>
        </w:rPr>
        <w:t>mikro</w:t>
      </w:r>
      <w:proofErr w:type="spellEnd"/>
      <w:r w:rsidRPr="00572C4B">
        <w:rPr>
          <w:rFonts w:ascii="Arial" w:hAnsi="Arial" w:cs="Arial"/>
          <w:sz w:val="18"/>
          <w:szCs w:val="18"/>
        </w:rPr>
        <w:t xml:space="preserve">, malých a stredných podnikov. </w:t>
      </w:r>
      <w:proofErr w:type="spellStart"/>
      <w:r w:rsidRPr="00572C4B">
        <w:rPr>
          <w:rFonts w:ascii="Arial" w:hAnsi="Arial" w:cs="Arial"/>
          <w:b/>
          <w:sz w:val="18"/>
          <w:szCs w:val="18"/>
        </w:rPr>
        <w:t>Mikropodniky</w:t>
      </w:r>
      <w:proofErr w:type="spellEnd"/>
      <w:r w:rsidRPr="00572C4B">
        <w:rPr>
          <w:rFonts w:ascii="Arial" w:hAnsi="Arial" w:cs="Arial"/>
          <w:sz w:val="18"/>
          <w:szCs w:val="18"/>
        </w:rPr>
        <w:t xml:space="preserve">: podniky, ktoré zamestnávajú menej ako 10 osôb a ktorých ročný obrat a/alebo celková ročná súvaha neprekračuje 2 MIO EUR. </w:t>
      </w:r>
      <w:r w:rsidRPr="00572C4B">
        <w:rPr>
          <w:rFonts w:ascii="Arial" w:hAnsi="Arial" w:cs="Arial"/>
          <w:b/>
          <w:sz w:val="18"/>
          <w:szCs w:val="18"/>
        </w:rPr>
        <w:t>Malé podniky</w:t>
      </w:r>
      <w:r w:rsidRPr="00572C4B">
        <w:rPr>
          <w:rFonts w:ascii="Arial" w:hAnsi="Arial" w:cs="Arial"/>
          <w:sz w:val="18"/>
          <w:szCs w:val="18"/>
        </w:rPr>
        <w:t xml:space="preserve">: </w:t>
      </w:r>
      <w:r w:rsidR="00A9221D">
        <w:rPr>
          <w:rFonts w:ascii="Arial" w:hAnsi="Arial" w:cs="Arial"/>
          <w:sz w:val="18"/>
          <w:szCs w:val="18"/>
        </w:rPr>
        <w:t xml:space="preserve">podniky, ktoré </w:t>
      </w:r>
      <w:r w:rsidRPr="00572C4B">
        <w:rPr>
          <w:rFonts w:ascii="Arial" w:hAnsi="Arial" w:cs="Arial"/>
          <w:sz w:val="18"/>
          <w:szCs w:val="18"/>
        </w:rPr>
        <w:t xml:space="preserve">zamestnávajú menej ako 50 osôb a ktorých ročný obrat a/alebo celková ročná súvaha neprekračuje 10 MIO EUR. </w:t>
      </w:r>
      <w:r w:rsidRPr="00572C4B">
        <w:rPr>
          <w:rFonts w:ascii="Arial" w:hAnsi="Arial" w:cs="Arial"/>
          <w:b/>
          <w:sz w:val="18"/>
          <w:szCs w:val="18"/>
        </w:rPr>
        <w:t>Stredné podniky</w:t>
      </w:r>
      <w:r w:rsidRPr="00572C4B">
        <w:rPr>
          <w:rFonts w:ascii="Arial" w:hAnsi="Arial" w:cs="Arial"/>
          <w:sz w:val="18"/>
          <w:szCs w:val="18"/>
        </w:rPr>
        <w:t xml:space="preserve">: podniky, ktoré nie sú </w:t>
      </w:r>
      <w:proofErr w:type="spellStart"/>
      <w:r w:rsidRPr="00572C4B">
        <w:rPr>
          <w:rFonts w:ascii="Arial" w:hAnsi="Arial" w:cs="Arial"/>
          <w:sz w:val="18"/>
          <w:szCs w:val="18"/>
        </w:rPr>
        <w:t>mikropodnikmi</w:t>
      </w:r>
      <w:proofErr w:type="spellEnd"/>
      <w:r w:rsidRPr="00572C4B">
        <w:rPr>
          <w:rFonts w:ascii="Arial" w:hAnsi="Arial" w:cs="Arial"/>
          <w:sz w:val="18"/>
          <w:szCs w:val="18"/>
        </w:rPr>
        <w:t xml:space="preserve"> ani malými podnikmi a ktoré zamestnávajú menej ako 250 osôb a ktorých ročný obrat neprekračuje 50 MIO EUR a/alebo celková ročná súvaha neprekračuje 43 MIO EUR.</w:t>
      </w:r>
    </w:p>
    <w:p w14:paraId="05EADEC6" w14:textId="77777777" w:rsidR="00E80E2E" w:rsidRPr="00F34557" w:rsidRDefault="00E80E2E" w:rsidP="00F34557">
      <w:pPr>
        <w:jc w:val="both"/>
        <w:rPr>
          <w:rFonts w:ascii="Arial" w:hAnsi="Arial" w:cs="Arial"/>
          <w:sz w:val="20"/>
          <w:szCs w:val="20"/>
        </w:rPr>
      </w:pPr>
    </w:p>
    <w:p w14:paraId="1E71125F" w14:textId="01438ACE" w:rsidR="00E80E2E" w:rsidRDefault="00E80E2E" w:rsidP="00F34557">
      <w:pPr>
        <w:keepNext/>
        <w:ind w:left="284" w:hanging="284"/>
        <w:jc w:val="both"/>
        <w:rPr>
          <w:rFonts w:ascii="Arial" w:hAnsi="Arial" w:cs="Arial"/>
          <w:b/>
          <w:sz w:val="20"/>
          <w:szCs w:val="20"/>
        </w:rPr>
      </w:pPr>
      <w:r w:rsidRPr="00F34557">
        <w:rPr>
          <w:rFonts w:ascii="Arial" w:hAnsi="Arial" w:cs="Arial"/>
          <w:b/>
          <w:sz w:val="20"/>
          <w:szCs w:val="20"/>
        </w:rPr>
        <w:t>2</w:t>
      </w:r>
      <w:r w:rsidRPr="00F34557">
        <w:rPr>
          <w:rFonts w:ascii="Arial" w:hAnsi="Arial" w:cs="Arial"/>
          <w:b/>
          <w:sz w:val="20"/>
          <w:szCs w:val="20"/>
        </w:rPr>
        <w:tab/>
        <w:t>IDENTIFIKÁCIA KONTAKTNEJ OSOBY pre túto ponuku</w:t>
      </w:r>
    </w:p>
    <w:p w14:paraId="1730A94D" w14:textId="77777777" w:rsidR="00572C4B" w:rsidRPr="00F34557" w:rsidRDefault="00572C4B" w:rsidP="00F34557">
      <w:pPr>
        <w:keepNext/>
        <w:ind w:left="284" w:hanging="284"/>
        <w:jc w:val="both"/>
        <w:rPr>
          <w:rFonts w:ascii="Arial" w:hAnsi="Arial" w:cs="Arial"/>
          <w:b/>
          <w:sz w:val="20"/>
          <w:szCs w:val="20"/>
        </w:rPr>
      </w:pPr>
    </w:p>
    <w:tbl>
      <w:tblPr>
        <w:tblpPr w:leftFromText="141" w:rightFromText="141" w:vertAnchor="text" w:tblpX="234" w:tblpY="1"/>
        <w:tblOverlap w:val="never"/>
        <w:tblW w:w="87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6095"/>
      </w:tblGrid>
      <w:tr w:rsidR="00E80E2E" w:rsidRPr="00F34557" w14:paraId="5BE78A87" w14:textId="77777777" w:rsidTr="00572C4B">
        <w:tc>
          <w:tcPr>
            <w:tcW w:w="2694" w:type="dxa"/>
            <w:shd w:val="pct5" w:color="auto" w:fill="FFFFFF"/>
          </w:tcPr>
          <w:p w14:paraId="0F7DDB2F" w14:textId="77777777" w:rsidR="00E80E2E" w:rsidRPr="00F34557" w:rsidRDefault="00E80E2E" w:rsidP="00572C4B">
            <w:pPr>
              <w:rPr>
                <w:rFonts w:ascii="Arial" w:hAnsi="Arial" w:cs="Arial"/>
                <w:b/>
                <w:sz w:val="20"/>
                <w:szCs w:val="20"/>
              </w:rPr>
            </w:pPr>
            <w:r w:rsidRPr="00F34557">
              <w:rPr>
                <w:rFonts w:ascii="Arial" w:hAnsi="Arial" w:cs="Arial"/>
                <w:b/>
                <w:sz w:val="20"/>
                <w:szCs w:val="20"/>
              </w:rPr>
              <w:t>Obchodné meno alebo názov uchádzača (člena skupiny dodávateľov, ktorý je uchádzačom)</w:t>
            </w:r>
          </w:p>
        </w:tc>
        <w:tc>
          <w:tcPr>
            <w:tcW w:w="6095" w:type="dxa"/>
          </w:tcPr>
          <w:p w14:paraId="6A4E60E1" w14:textId="77777777" w:rsidR="00E80E2E" w:rsidRPr="00F34557" w:rsidRDefault="00E80E2E" w:rsidP="00572C4B">
            <w:pPr>
              <w:rPr>
                <w:rFonts w:ascii="Arial" w:hAnsi="Arial" w:cs="Arial"/>
                <w:sz w:val="20"/>
                <w:szCs w:val="20"/>
              </w:rPr>
            </w:pPr>
          </w:p>
        </w:tc>
      </w:tr>
      <w:tr w:rsidR="00572C4B" w:rsidRPr="00F34557" w14:paraId="303B12EE" w14:textId="77777777" w:rsidTr="00572C4B">
        <w:tc>
          <w:tcPr>
            <w:tcW w:w="2694" w:type="dxa"/>
            <w:shd w:val="pct5" w:color="auto" w:fill="FFFFFF"/>
          </w:tcPr>
          <w:p w14:paraId="4AF9CF85" w14:textId="77777777" w:rsidR="00572C4B" w:rsidRPr="00572C4B" w:rsidRDefault="00572C4B" w:rsidP="00572C4B">
            <w:pPr>
              <w:rPr>
                <w:rFonts w:ascii="Arial" w:hAnsi="Arial" w:cs="Arial"/>
                <w:b/>
                <w:sz w:val="20"/>
                <w:szCs w:val="20"/>
              </w:rPr>
            </w:pPr>
            <w:r w:rsidRPr="00572C4B">
              <w:rPr>
                <w:rFonts w:ascii="Arial" w:hAnsi="Arial" w:cs="Arial"/>
                <w:b/>
                <w:sz w:val="20"/>
                <w:szCs w:val="20"/>
              </w:rPr>
              <w:t>Meno a priezvisko</w:t>
            </w:r>
          </w:p>
          <w:p w14:paraId="66DA4D41" w14:textId="6C9B0305" w:rsidR="00572C4B" w:rsidRPr="00F34557" w:rsidRDefault="00572C4B" w:rsidP="00572C4B">
            <w:pPr>
              <w:rPr>
                <w:rFonts w:ascii="Arial" w:hAnsi="Arial" w:cs="Arial"/>
                <w:b/>
                <w:sz w:val="20"/>
                <w:szCs w:val="20"/>
              </w:rPr>
            </w:pPr>
            <w:r w:rsidRPr="00572C4B">
              <w:rPr>
                <w:rFonts w:ascii="Arial" w:hAnsi="Arial" w:cs="Arial"/>
                <w:b/>
                <w:sz w:val="20"/>
                <w:szCs w:val="20"/>
              </w:rPr>
              <w:t>kontaktnej osoby</w:t>
            </w:r>
            <w:r w:rsidRPr="00572C4B">
              <w:rPr>
                <w:rFonts w:ascii="Arial" w:hAnsi="Arial" w:cs="Arial"/>
                <w:b/>
                <w:sz w:val="20"/>
                <w:szCs w:val="20"/>
                <w:vertAlign w:val="superscript"/>
              </w:rPr>
              <w:footnoteReference w:id="3"/>
            </w:r>
            <w:r w:rsidRPr="00572C4B">
              <w:rPr>
                <w:rFonts w:ascii="Arial" w:hAnsi="Arial" w:cs="Arial"/>
                <w:b/>
                <w:sz w:val="20"/>
                <w:szCs w:val="20"/>
              </w:rPr>
              <w:t xml:space="preserve"> za uchádzača</w:t>
            </w:r>
          </w:p>
        </w:tc>
        <w:tc>
          <w:tcPr>
            <w:tcW w:w="6095" w:type="dxa"/>
          </w:tcPr>
          <w:p w14:paraId="5FD2ACC6" w14:textId="77777777" w:rsidR="00572C4B" w:rsidRPr="00F34557" w:rsidRDefault="00572C4B" w:rsidP="00572C4B">
            <w:pPr>
              <w:rPr>
                <w:rFonts w:ascii="Arial" w:hAnsi="Arial" w:cs="Arial"/>
                <w:sz w:val="20"/>
                <w:szCs w:val="20"/>
              </w:rPr>
            </w:pPr>
          </w:p>
        </w:tc>
      </w:tr>
      <w:tr w:rsidR="00E80E2E" w:rsidRPr="00F34557" w14:paraId="49AE6703" w14:textId="77777777" w:rsidTr="00572C4B">
        <w:tc>
          <w:tcPr>
            <w:tcW w:w="2694" w:type="dxa"/>
            <w:shd w:val="pct5" w:color="auto" w:fill="FFFFFF"/>
          </w:tcPr>
          <w:p w14:paraId="5CBA415F" w14:textId="05F914F3" w:rsidR="00E80E2E" w:rsidRPr="00F34557" w:rsidRDefault="00E80E2E" w:rsidP="00572C4B">
            <w:pPr>
              <w:rPr>
                <w:rFonts w:ascii="Arial" w:hAnsi="Arial" w:cs="Arial"/>
                <w:b/>
                <w:sz w:val="20"/>
                <w:szCs w:val="20"/>
              </w:rPr>
            </w:pPr>
            <w:r w:rsidRPr="00F34557">
              <w:rPr>
                <w:rFonts w:ascii="Arial" w:hAnsi="Arial" w:cs="Arial"/>
                <w:b/>
                <w:sz w:val="20"/>
                <w:szCs w:val="20"/>
              </w:rPr>
              <w:t>Adresa</w:t>
            </w:r>
            <w:r w:rsidR="00572C4B">
              <w:rPr>
                <w:rFonts w:ascii="Arial" w:hAnsi="Arial" w:cs="Arial"/>
                <w:b/>
                <w:sz w:val="20"/>
                <w:szCs w:val="20"/>
              </w:rPr>
              <w:t xml:space="preserve"> </w:t>
            </w:r>
            <w:r w:rsidR="006E3C04">
              <w:rPr>
                <w:rFonts w:ascii="Arial" w:hAnsi="Arial" w:cs="Arial"/>
                <w:b/>
                <w:sz w:val="20"/>
                <w:szCs w:val="20"/>
              </w:rPr>
              <w:t>uchádzača</w:t>
            </w:r>
          </w:p>
        </w:tc>
        <w:tc>
          <w:tcPr>
            <w:tcW w:w="6095" w:type="dxa"/>
          </w:tcPr>
          <w:p w14:paraId="706ABBAA" w14:textId="77777777" w:rsidR="00E80E2E" w:rsidRPr="00F34557" w:rsidRDefault="00E80E2E" w:rsidP="00572C4B">
            <w:pPr>
              <w:rPr>
                <w:rFonts w:ascii="Arial" w:hAnsi="Arial" w:cs="Arial"/>
                <w:sz w:val="20"/>
                <w:szCs w:val="20"/>
              </w:rPr>
            </w:pPr>
          </w:p>
        </w:tc>
      </w:tr>
      <w:tr w:rsidR="00E80E2E" w:rsidRPr="00F34557" w14:paraId="2BDDBD06" w14:textId="77777777" w:rsidTr="00572C4B">
        <w:tc>
          <w:tcPr>
            <w:tcW w:w="2694" w:type="dxa"/>
            <w:shd w:val="pct5" w:color="auto" w:fill="FFFFFF"/>
          </w:tcPr>
          <w:p w14:paraId="42B2BA7A" w14:textId="77777777" w:rsidR="00E80E2E" w:rsidRPr="00F34557" w:rsidRDefault="00E80E2E" w:rsidP="00572C4B">
            <w:pPr>
              <w:rPr>
                <w:rFonts w:ascii="Arial" w:hAnsi="Arial" w:cs="Arial"/>
                <w:b/>
                <w:sz w:val="20"/>
                <w:szCs w:val="20"/>
              </w:rPr>
            </w:pPr>
            <w:r w:rsidRPr="00F34557">
              <w:rPr>
                <w:rFonts w:ascii="Arial" w:hAnsi="Arial" w:cs="Arial"/>
                <w:b/>
                <w:sz w:val="20"/>
                <w:szCs w:val="20"/>
              </w:rPr>
              <w:t xml:space="preserve">Telefón </w:t>
            </w:r>
          </w:p>
        </w:tc>
        <w:tc>
          <w:tcPr>
            <w:tcW w:w="6095" w:type="dxa"/>
          </w:tcPr>
          <w:p w14:paraId="5DA8B2BC" w14:textId="77777777" w:rsidR="00E80E2E" w:rsidRPr="00F34557" w:rsidRDefault="00E80E2E" w:rsidP="00572C4B">
            <w:pPr>
              <w:rPr>
                <w:rFonts w:ascii="Arial" w:hAnsi="Arial" w:cs="Arial"/>
                <w:sz w:val="20"/>
                <w:szCs w:val="20"/>
              </w:rPr>
            </w:pPr>
          </w:p>
        </w:tc>
      </w:tr>
      <w:tr w:rsidR="00E80E2E" w:rsidRPr="00F34557" w14:paraId="6B3BE73B" w14:textId="77777777" w:rsidTr="00572C4B">
        <w:tc>
          <w:tcPr>
            <w:tcW w:w="2694" w:type="dxa"/>
            <w:shd w:val="pct5" w:color="auto" w:fill="FFFFFF"/>
          </w:tcPr>
          <w:p w14:paraId="74A96A24" w14:textId="77777777" w:rsidR="00E80E2E" w:rsidRPr="00F34557" w:rsidRDefault="00E80E2E" w:rsidP="00572C4B">
            <w:pPr>
              <w:rPr>
                <w:rFonts w:ascii="Arial" w:hAnsi="Arial" w:cs="Arial"/>
                <w:b/>
                <w:sz w:val="20"/>
                <w:szCs w:val="20"/>
              </w:rPr>
            </w:pPr>
            <w:r w:rsidRPr="00F34557">
              <w:rPr>
                <w:rFonts w:ascii="Arial" w:hAnsi="Arial" w:cs="Arial"/>
                <w:b/>
                <w:sz w:val="20"/>
                <w:szCs w:val="20"/>
              </w:rPr>
              <w:t>E-mail</w:t>
            </w:r>
          </w:p>
        </w:tc>
        <w:tc>
          <w:tcPr>
            <w:tcW w:w="6095" w:type="dxa"/>
          </w:tcPr>
          <w:p w14:paraId="2259D48D" w14:textId="77777777" w:rsidR="00E80E2E" w:rsidRPr="00F34557" w:rsidRDefault="00E80E2E" w:rsidP="00572C4B">
            <w:pPr>
              <w:rPr>
                <w:rFonts w:ascii="Arial" w:hAnsi="Arial" w:cs="Arial"/>
                <w:sz w:val="20"/>
                <w:szCs w:val="20"/>
              </w:rPr>
            </w:pPr>
          </w:p>
        </w:tc>
      </w:tr>
    </w:tbl>
    <w:p w14:paraId="337DBA7B" w14:textId="77777777" w:rsidR="009F0E42" w:rsidRPr="00F34557" w:rsidRDefault="009F0E42" w:rsidP="00F34557">
      <w:pPr>
        <w:keepNext/>
        <w:jc w:val="both"/>
        <w:rPr>
          <w:rFonts w:ascii="Arial" w:hAnsi="Arial" w:cs="Arial"/>
          <w:sz w:val="20"/>
          <w:szCs w:val="20"/>
        </w:rPr>
      </w:pPr>
      <w:r w:rsidRPr="00F34557">
        <w:rPr>
          <w:rFonts w:ascii="Arial" w:hAnsi="Arial" w:cs="Arial"/>
          <w:sz w:val="20"/>
          <w:szCs w:val="20"/>
        </w:rPr>
        <w:lastRenderedPageBreak/>
        <w:t xml:space="preserve">Dole podpísaná/podpísaný čestne vyhlasujem, že som svoju ponuku stanovil nezávisle, a zároveň som nekomunikoval s konkurentmi o cene, predkladaní ponuky alebo podmienkach ponuky. </w:t>
      </w:r>
    </w:p>
    <w:p w14:paraId="7967CCF5" w14:textId="77777777" w:rsidR="009F0E42" w:rsidRPr="00F34557" w:rsidRDefault="009F0E42" w:rsidP="00F34557">
      <w:pPr>
        <w:keepNext/>
        <w:ind w:left="425" w:hanging="425"/>
        <w:jc w:val="both"/>
        <w:rPr>
          <w:rFonts w:ascii="Arial" w:hAnsi="Arial" w:cs="Arial"/>
          <w:b/>
          <w:sz w:val="20"/>
          <w:szCs w:val="20"/>
        </w:rPr>
      </w:pPr>
    </w:p>
    <w:p w14:paraId="1E2ECFC3" w14:textId="77777777" w:rsidR="009F0E42" w:rsidRPr="00F34557" w:rsidRDefault="009F0E42" w:rsidP="00F34557">
      <w:pPr>
        <w:keepNext/>
        <w:ind w:left="425" w:hanging="425"/>
        <w:jc w:val="both"/>
        <w:rPr>
          <w:rFonts w:ascii="Arial" w:hAnsi="Arial" w:cs="Arial"/>
          <w:b/>
          <w:sz w:val="20"/>
          <w:szCs w:val="20"/>
        </w:rPr>
      </w:pPr>
      <w:r w:rsidRPr="00F34557">
        <w:rPr>
          <w:rFonts w:ascii="Arial" w:hAnsi="Arial" w:cs="Arial"/>
          <w:b/>
          <w:sz w:val="20"/>
          <w:szCs w:val="20"/>
        </w:rPr>
        <w:t>3</w:t>
      </w:r>
      <w:r w:rsidRPr="00F34557">
        <w:rPr>
          <w:rFonts w:ascii="Arial" w:hAnsi="Arial" w:cs="Arial"/>
          <w:b/>
          <w:sz w:val="20"/>
          <w:szCs w:val="20"/>
        </w:rPr>
        <w:tab/>
        <w:t>VYHLÁSENIE UCHÁDZAČA</w:t>
      </w:r>
    </w:p>
    <w:p w14:paraId="04E52FF4" w14:textId="77777777" w:rsidR="009F0E42" w:rsidRPr="00F34557" w:rsidRDefault="009F0E42" w:rsidP="00F34557">
      <w:pPr>
        <w:keepNext/>
        <w:ind w:left="425" w:hanging="425"/>
        <w:jc w:val="both"/>
        <w:rPr>
          <w:rFonts w:ascii="Arial" w:hAnsi="Arial" w:cs="Arial"/>
          <w:b/>
          <w:sz w:val="20"/>
          <w:szCs w:val="20"/>
        </w:rPr>
      </w:pPr>
    </w:p>
    <w:p w14:paraId="676D5B63" w14:textId="77777777" w:rsidR="009F0E42" w:rsidRPr="00F34557" w:rsidRDefault="009F0E42" w:rsidP="00F34557">
      <w:pPr>
        <w:keepNext/>
        <w:keepLines/>
        <w:widowControl w:val="0"/>
        <w:rPr>
          <w:rFonts w:ascii="Arial" w:hAnsi="Arial" w:cs="Arial"/>
          <w:sz w:val="20"/>
          <w:szCs w:val="20"/>
        </w:rPr>
      </w:pPr>
      <w:r w:rsidRPr="00F34557">
        <w:rPr>
          <w:rFonts w:ascii="Arial" w:hAnsi="Arial" w:cs="Arial"/>
          <w:sz w:val="20"/>
          <w:szCs w:val="20"/>
        </w:rPr>
        <w:t>Vážený pán/vážená pani,</w:t>
      </w:r>
    </w:p>
    <w:p w14:paraId="6957C432" w14:textId="77777777" w:rsidR="009F0E42" w:rsidRPr="00F34557" w:rsidRDefault="009F0E42" w:rsidP="00F34557">
      <w:pPr>
        <w:keepNext/>
        <w:keepLines/>
        <w:widowControl w:val="0"/>
        <w:rPr>
          <w:rFonts w:ascii="Arial" w:hAnsi="Arial" w:cs="Arial"/>
          <w:sz w:val="20"/>
          <w:szCs w:val="20"/>
        </w:rPr>
      </w:pPr>
    </w:p>
    <w:p w14:paraId="670EAD32" w14:textId="6EC6932B" w:rsidR="009F0E42" w:rsidRPr="00F34557" w:rsidRDefault="009F0E42" w:rsidP="00F34557">
      <w:pPr>
        <w:keepNext/>
        <w:keepLines/>
        <w:widowControl w:val="0"/>
        <w:jc w:val="both"/>
        <w:rPr>
          <w:rFonts w:ascii="Arial" w:hAnsi="Arial" w:cs="Arial"/>
          <w:snapToGrid w:val="0"/>
          <w:sz w:val="20"/>
          <w:szCs w:val="20"/>
        </w:rPr>
      </w:pPr>
      <w:r w:rsidRPr="00F34557">
        <w:rPr>
          <w:rFonts w:ascii="Arial" w:hAnsi="Arial" w:cs="Arial"/>
          <w:snapToGrid w:val="0"/>
          <w:sz w:val="20"/>
          <w:szCs w:val="20"/>
        </w:rPr>
        <w:t xml:space="preserve">my, nižšie podpísaní oprávnení zástupcovia vyššie uvedeného uchádzača/členov skupiny dodávateľov, ktorá je uchádzačom, týmto vyhlasujeme, že sme preskúmali a prijímame bez výhrad alebo obmedzení súťažné podklady pre túto verejnú súťaž v celom rozsahu a v súlade so všetkými podmienkami ponúkame </w:t>
      </w:r>
      <w:r w:rsidR="00A9221D">
        <w:rPr>
          <w:rFonts w:ascii="Arial" w:hAnsi="Arial" w:cs="Arial"/>
          <w:snapToGrid w:val="0"/>
          <w:sz w:val="20"/>
          <w:szCs w:val="20"/>
        </w:rPr>
        <w:t xml:space="preserve">celkovú </w:t>
      </w:r>
      <w:r w:rsidRPr="00F34557">
        <w:rPr>
          <w:rFonts w:ascii="Arial" w:hAnsi="Arial" w:cs="Arial"/>
          <w:snapToGrid w:val="0"/>
          <w:sz w:val="20"/>
          <w:szCs w:val="20"/>
        </w:rPr>
        <w:t xml:space="preserve">cenu za uskutočnenie stavebných prác pre projekt s názvom </w:t>
      </w:r>
      <w:r w:rsidR="00FF070B" w:rsidRPr="00FF070B">
        <w:rPr>
          <w:rFonts w:ascii="Arial" w:hAnsi="Arial" w:cs="Arial"/>
          <w:b/>
          <w:snapToGrid w:val="0"/>
          <w:sz w:val="20"/>
          <w:szCs w:val="20"/>
        </w:rPr>
        <w:t>R2 Križovatka Bánovce – východ</w:t>
      </w:r>
      <w:r w:rsidRPr="00F34557">
        <w:rPr>
          <w:rFonts w:ascii="Arial" w:hAnsi="Arial" w:cs="Arial"/>
          <w:b/>
          <w:snapToGrid w:val="0"/>
          <w:sz w:val="20"/>
          <w:szCs w:val="20"/>
        </w:rPr>
        <w:t xml:space="preserve"> </w:t>
      </w:r>
      <w:r w:rsidRPr="00F34557">
        <w:rPr>
          <w:rFonts w:ascii="Arial" w:hAnsi="Arial" w:cs="Arial"/>
          <w:snapToGrid w:val="0"/>
          <w:sz w:val="20"/>
          <w:szCs w:val="20"/>
        </w:rPr>
        <w:t>uvedenú v </w:t>
      </w:r>
      <w:r w:rsidR="001A151B">
        <w:rPr>
          <w:rFonts w:ascii="Arial" w:hAnsi="Arial" w:cs="Arial"/>
          <w:snapToGrid w:val="0"/>
          <w:sz w:val="20"/>
          <w:szCs w:val="20"/>
        </w:rPr>
        <w:t>Č</w:t>
      </w:r>
      <w:r w:rsidRPr="00F34557">
        <w:rPr>
          <w:rFonts w:ascii="Arial" w:hAnsi="Arial" w:cs="Arial"/>
          <w:snapToGrid w:val="0"/>
          <w:sz w:val="20"/>
          <w:szCs w:val="20"/>
        </w:rPr>
        <w:t>asti A.3</w:t>
      </w:r>
      <w:r w:rsidR="00572C4B">
        <w:rPr>
          <w:rFonts w:ascii="Arial" w:hAnsi="Arial" w:cs="Arial"/>
          <w:snapToGrid w:val="0"/>
          <w:sz w:val="20"/>
          <w:szCs w:val="20"/>
        </w:rPr>
        <w:t xml:space="preserve"> </w:t>
      </w:r>
      <w:r w:rsidRPr="00F34557">
        <w:rPr>
          <w:rFonts w:ascii="Arial" w:hAnsi="Arial" w:cs="Arial"/>
          <w:snapToGrid w:val="0"/>
          <w:sz w:val="20"/>
          <w:szCs w:val="20"/>
        </w:rPr>
        <w:t>Návrh na plnenie kritéria Zväz</w:t>
      </w:r>
      <w:r w:rsidR="001A151B">
        <w:rPr>
          <w:rFonts w:ascii="Arial" w:hAnsi="Arial" w:cs="Arial"/>
          <w:snapToGrid w:val="0"/>
          <w:sz w:val="20"/>
          <w:szCs w:val="20"/>
        </w:rPr>
        <w:t>o</w:t>
      </w:r>
      <w:r w:rsidRPr="00F34557">
        <w:rPr>
          <w:rFonts w:ascii="Arial" w:hAnsi="Arial" w:cs="Arial"/>
          <w:snapToGrid w:val="0"/>
          <w:sz w:val="20"/>
          <w:szCs w:val="20"/>
        </w:rPr>
        <w:t xml:space="preserve">k 1 </w:t>
      </w:r>
      <w:r w:rsidR="006E3C04">
        <w:rPr>
          <w:rFonts w:ascii="Arial" w:hAnsi="Arial" w:cs="Arial"/>
          <w:snapToGrid w:val="0"/>
          <w:sz w:val="20"/>
          <w:szCs w:val="20"/>
        </w:rPr>
        <w:t>týchto SP</w:t>
      </w:r>
      <w:r w:rsidRPr="00F34557">
        <w:rPr>
          <w:rFonts w:ascii="Arial" w:hAnsi="Arial" w:cs="Arial"/>
          <w:snapToGrid w:val="0"/>
          <w:sz w:val="20"/>
          <w:szCs w:val="20"/>
        </w:rPr>
        <w:t>.</w:t>
      </w:r>
    </w:p>
    <w:p w14:paraId="39173ABF" w14:textId="77777777" w:rsidR="009F0E42" w:rsidRPr="00F34557" w:rsidRDefault="009F0E42" w:rsidP="00F34557">
      <w:pPr>
        <w:keepNext/>
        <w:keepLines/>
        <w:widowControl w:val="0"/>
        <w:jc w:val="both"/>
        <w:rPr>
          <w:rFonts w:ascii="Arial" w:hAnsi="Arial" w:cs="Arial"/>
          <w:snapToGrid w:val="0"/>
          <w:color w:val="00B050"/>
          <w:sz w:val="20"/>
          <w:szCs w:val="20"/>
        </w:rPr>
      </w:pPr>
    </w:p>
    <w:p w14:paraId="4B357439" w14:textId="7A5CC852" w:rsidR="009F0E42" w:rsidRPr="00F34557" w:rsidRDefault="009F0E42" w:rsidP="00F34557">
      <w:pPr>
        <w:keepNext/>
        <w:keepLines/>
        <w:widowControl w:val="0"/>
        <w:jc w:val="both"/>
        <w:rPr>
          <w:rFonts w:ascii="Arial" w:hAnsi="Arial" w:cs="Arial"/>
          <w:sz w:val="20"/>
          <w:szCs w:val="20"/>
        </w:rPr>
      </w:pPr>
      <w:bookmarkStart w:id="34" w:name="_Hlk163644078"/>
      <w:r w:rsidRPr="00F34557">
        <w:rPr>
          <w:rFonts w:ascii="Arial" w:hAnsi="Arial" w:cs="Arial"/>
          <w:sz w:val="20"/>
          <w:szCs w:val="20"/>
        </w:rPr>
        <w:t xml:space="preserve">Túto ponuku predkladáme </w:t>
      </w:r>
      <w:r w:rsidRPr="00F34557">
        <w:rPr>
          <w:rFonts w:ascii="Arial" w:hAnsi="Arial" w:cs="Arial"/>
          <w:b/>
          <w:sz w:val="20"/>
          <w:szCs w:val="20"/>
        </w:rPr>
        <w:t>samostatne</w:t>
      </w:r>
      <w:r w:rsidRPr="00F34557">
        <w:rPr>
          <w:rFonts w:ascii="Arial" w:hAnsi="Arial" w:cs="Arial"/>
          <w:b/>
          <w:sz w:val="20"/>
          <w:szCs w:val="20"/>
          <w:vertAlign w:val="superscript"/>
        </w:rPr>
        <w:footnoteReference w:id="4"/>
      </w:r>
      <w:r w:rsidRPr="00F34557">
        <w:rPr>
          <w:rFonts w:ascii="Arial" w:hAnsi="Arial" w:cs="Arial"/>
          <w:sz w:val="20"/>
          <w:szCs w:val="20"/>
        </w:rPr>
        <w:t>/</w:t>
      </w:r>
      <w:r w:rsidRPr="00F34557">
        <w:rPr>
          <w:rFonts w:ascii="Arial" w:hAnsi="Arial" w:cs="Arial"/>
          <w:b/>
          <w:sz w:val="20"/>
          <w:szCs w:val="20"/>
        </w:rPr>
        <w:t>ako skupina dodávateľov</w:t>
      </w:r>
      <w:r w:rsidRPr="00F34557">
        <w:rPr>
          <w:rFonts w:ascii="Arial" w:hAnsi="Arial" w:cs="Arial"/>
          <w:bCs/>
          <w:sz w:val="20"/>
          <w:szCs w:val="20"/>
        </w:rPr>
        <w:t xml:space="preserve"> </w:t>
      </w:r>
      <w:r w:rsidRPr="00F34557">
        <w:rPr>
          <w:rFonts w:ascii="Arial" w:hAnsi="Arial" w:cs="Arial"/>
          <w:sz w:val="20"/>
          <w:szCs w:val="20"/>
        </w:rPr>
        <w:t>&lt;</w:t>
      </w:r>
      <w:r w:rsidRPr="00F34557">
        <w:rPr>
          <w:rFonts w:ascii="Arial" w:hAnsi="Arial" w:cs="Arial"/>
          <w:sz w:val="20"/>
          <w:szCs w:val="20"/>
          <w:highlight w:val="yellow"/>
        </w:rPr>
        <w:t>doplňte názov alebo obchodné meno uchádzača&gt;].</w:t>
      </w:r>
      <w:bookmarkEnd w:id="34"/>
      <w:r w:rsidRPr="00F34557">
        <w:rPr>
          <w:rFonts w:ascii="Arial" w:hAnsi="Arial" w:cs="Arial"/>
          <w:sz w:val="20"/>
          <w:szCs w:val="20"/>
        </w:rPr>
        <w:t xml:space="preserve"> Potvrdzujeme, že nie sme zapojení do prípravy žiadnej inej ponuky predkladanej v tejto verejnej súťaži (či už ako člen skupiny dodávateľov alebo ako samostatný uchádzač).</w:t>
      </w:r>
    </w:p>
    <w:p w14:paraId="5CB88972" w14:textId="5EEDE1C1" w:rsidR="009F0E42" w:rsidRPr="00F34557" w:rsidRDefault="009F0E42" w:rsidP="00F34557">
      <w:pPr>
        <w:jc w:val="both"/>
        <w:rPr>
          <w:rFonts w:ascii="Arial" w:hAnsi="Arial" w:cs="Arial"/>
          <w:sz w:val="20"/>
          <w:szCs w:val="20"/>
        </w:rPr>
      </w:pPr>
      <w:r w:rsidRPr="00F34557">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A803A6">
        <w:rPr>
          <w:rFonts w:ascii="Arial" w:hAnsi="Arial" w:cs="Arial"/>
          <w:sz w:val="20"/>
          <w:szCs w:val="20"/>
        </w:rPr>
        <w:t>z</w:t>
      </w:r>
      <w:r w:rsidRPr="00F34557">
        <w:rPr>
          <w:rFonts w:ascii="Arial" w:hAnsi="Arial" w:cs="Arial"/>
          <w:sz w:val="20"/>
          <w:szCs w:val="20"/>
        </w:rPr>
        <w:t>mluvy, ktorá bude ako jeho výsledok s nami uza</w:t>
      </w:r>
      <w:r w:rsidR="000244D7">
        <w:rPr>
          <w:rFonts w:ascii="Arial" w:hAnsi="Arial" w:cs="Arial"/>
          <w:sz w:val="20"/>
          <w:szCs w:val="20"/>
        </w:rPr>
        <w:t>vret</w:t>
      </w:r>
      <w:r w:rsidRPr="00F34557">
        <w:rPr>
          <w:rFonts w:ascii="Arial" w:hAnsi="Arial" w:cs="Arial"/>
          <w:sz w:val="20"/>
          <w:szCs w:val="20"/>
        </w:rPr>
        <w:t>á.</w:t>
      </w:r>
    </w:p>
    <w:p w14:paraId="2E7DB2FB" w14:textId="77777777" w:rsidR="009F0E42" w:rsidRPr="00F34557" w:rsidRDefault="009F0E42" w:rsidP="00F34557">
      <w:pPr>
        <w:jc w:val="both"/>
        <w:rPr>
          <w:rFonts w:ascii="Arial" w:hAnsi="Arial" w:cs="Arial"/>
          <w:sz w:val="20"/>
          <w:szCs w:val="20"/>
        </w:rPr>
      </w:pPr>
    </w:p>
    <w:p w14:paraId="2748157C" w14:textId="04DBE9B0" w:rsidR="009F0E42" w:rsidRPr="00F34557" w:rsidRDefault="009F0E42" w:rsidP="00F34557">
      <w:pPr>
        <w:jc w:val="both"/>
        <w:rPr>
          <w:rFonts w:ascii="Arial" w:hAnsi="Arial" w:cs="Arial"/>
          <w:sz w:val="20"/>
          <w:szCs w:val="20"/>
        </w:rPr>
      </w:pPr>
      <w:r w:rsidRPr="00F34557">
        <w:rPr>
          <w:rFonts w:ascii="Arial" w:hAnsi="Arial" w:cs="Arial"/>
          <w:sz w:val="20"/>
          <w:szCs w:val="20"/>
        </w:rPr>
        <w:t xml:space="preserve">Potvrdzujeme, že nie sme v žiadnom takom postavení, ktoré by nás vylučovalo z účasti na postupoch verejného obstarávania podľa zákona č. 343/2015 Z. z. o verejnom obstarávaní a o zmene a doplnení niektorých zákonov v znení neskorších predpisov (ďalej len „zákon o verejnom obstarávaní“), a že nie sme v konflikte záujmov alebo v žiadnom inom vzťahu s inými uchádzačmi alebo fyzickými osobami alebo právnickými osobami zúčastnenými na príprave alebo vykonávaní </w:t>
      </w:r>
      <w:r w:rsidR="00A9221D">
        <w:rPr>
          <w:rFonts w:ascii="Arial" w:hAnsi="Arial" w:cs="Arial"/>
          <w:sz w:val="20"/>
          <w:szCs w:val="20"/>
        </w:rPr>
        <w:t>D</w:t>
      </w:r>
      <w:r w:rsidRPr="00F34557">
        <w:rPr>
          <w:rFonts w:ascii="Arial" w:hAnsi="Arial" w:cs="Arial"/>
          <w:sz w:val="20"/>
          <w:szCs w:val="20"/>
        </w:rPr>
        <w:t>iela.</w:t>
      </w:r>
    </w:p>
    <w:p w14:paraId="136D08C5" w14:textId="77777777" w:rsidR="009F0E42" w:rsidRPr="00F34557" w:rsidRDefault="009F0E42" w:rsidP="00F34557">
      <w:pPr>
        <w:jc w:val="both"/>
        <w:rPr>
          <w:rFonts w:ascii="Arial" w:hAnsi="Arial" w:cs="Arial"/>
          <w:sz w:val="20"/>
          <w:szCs w:val="20"/>
        </w:rPr>
      </w:pPr>
    </w:p>
    <w:p w14:paraId="58F6356C" w14:textId="24F6E410" w:rsidR="009F0E42" w:rsidRDefault="009F0E42" w:rsidP="00F34557">
      <w:pPr>
        <w:jc w:val="both"/>
        <w:rPr>
          <w:rFonts w:ascii="Arial" w:hAnsi="Arial" w:cs="Arial"/>
          <w:sz w:val="20"/>
          <w:szCs w:val="20"/>
        </w:rPr>
      </w:pPr>
      <w:r w:rsidRPr="00F34557">
        <w:rPr>
          <w:rFonts w:ascii="Arial" w:hAnsi="Arial" w:cs="Arial"/>
          <w:sz w:val="20"/>
          <w:szCs w:val="20"/>
        </w:rPr>
        <w:t xml:space="preserve">Potvrdzujeme, že máme k dispozícii personálne kapacity, technické prostriedky, strojové a technické zariadenia potrebné na plnenie </w:t>
      </w:r>
      <w:r w:rsidR="00A9221D">
        <w:rPr>
          <w:rFonts w:ascii="Arial" w:hAnsi="Arial" w:cs="Arial"/>
          <w:sz w:val="20"/>
          <w:szCs w:val="20"/>
        </w:rPr>
        <w:t>Zml</w:t>
      </w:r>
      <w:r w:rsidRPr="00F34557">
        <w:rPr>
          <w:rFonts w:ascii="Arial" w:hAnsi="Arial" w:cs="Arial"/>
          <w:sz w:val="20"/>
          <w:szCs w:val="20"/>
        </w:rPr>
        <w:t>uvy</w:t>
      </w:r>
      <w:r w:rsidR="00A9221D">
        <w:rPr>
          <w:rFonts w:ascii="Arial" w:hAnsi="Arial" w:cs="Arial"/>
          <w:sz w:val="20"/>
          <w:szCs w:val="20"/>
        </w:rPr>
        <w:t xml:space="preserve"> o dielo</w:t>
      </w:r>
      <w:r w:rsidRPr="00F34557">
        <w:rPr>
          <w:rFonts w:ascii="Arial" w:hAnsi="Arial" w:cs="Arial"/>
          <w:sz w:val="20"/>
          <w:szCs w:val="20"/>
        </w:rPr>
        <w:t>.</w:t>
      </w:r>
    </w:p>
    <w:p w14:paraId="4EA37F53" w14:textId="77777777" w:rsidR="00572C4B" w:rsidRPr="00F34557" w:rsidRDefault="00572C4B" w:rsidP="00F34557">
      <w:pPr>
        <w:jc w:val="both"/>
        <w:rPr>
          <w:rFonts w:ascii="Arial" w:hAnsi="Arial" w:cs="Arial"/>
          <w:sz w:val="20"/>
          <w:szCs w:val="20"/>
        </w:rPr>
      </w:pPr>
    </w:p>
    <w:p w14:paraId="786C517D" w14:textId="017036E7" w:rsidR="009F0E42" w:rsidRPr="00F34557" w:rsidRDefault="009F0E42" w:rsidP="00F34557">
      <w:pPr>
        <w:jc w:val="both"/>
        <w:rPr>
          <w:rFonts w:ascii="Arial" w:hAnsi="Arial" w:cs="Arial"/>
          <w:sz w:val="20"/>
          <w:szCs w:val="20"/>
        </w:rPr>
      </w:pPr>
      <w:r w:rsidRPr="00F34557">
        <w:rPr>
          <w:rFonts w:ascii="Arial" w:hAnsi="Arial" w:cs="Arial"/>
          <w:sz w:val="20"/>
          <w:szCs w:val="20"/>
        </w:rPr>
        <w:t>V prípade akejkoľvek zmeny vyššie uvedených okolností budeme o tejto skutočnosti bezodkladne informovať verejného obstarávateľa v ktorejkoľvek fáze verejného obstarávania alebo plnenia Zmluvy o Dielo. Záväzne vyhlasujeme, že všetky informácie obsiahnuté v tejto ponuke sú pravdivé a plne si uvedomujeme a súhlasíme, že  akákoľvek nepresná alebo neúplná informácia, ktorá je v tejto ponuke poskytnutá, môže viesť k nášmu vylúčeniu z tejto verejnej súťaže a </w:t>
      </w:r>
      <w:r w:rsidR="00A9221D">
        <w:rPr>
          <w:rFonts w:ascii="Arial" w:hAnsi="Arial" w:cs="Arial"/>
          <w:sz w:val="20"/>
          <w:szCs w:val="20"/>
        </w:rPr>
        <w:t>k</w:t>
      </w:r>
      <w:r w:rsidRPr="00F34557">
        <w:rPr>
          <w:rFonts w:ascii="Arial" w:hAnsi="Arial" w:cs="Arial"/>
          <w:sz w:val="20"/>
          <w:szCs w:val="20"/>
        </w:rPr>
        <w:t> </w:t>
      </w:r>
      <w:r w:rsidR="00A9221D">
        <w:rPr>
          <w:rFonts w:ascii="Arial" w:hAnsi="Arial" w:cs="Arial"/>
          <w:sz w:val="20"/>
          <w:szCs w:val="20"/>
        </w:rPr>
        <w:t>ne</w:t>
      </w:r>
      <w:r w:rsidRPr="00F34557">
        <w:rPr>
          <w:rFonts w:ascii="Arial" w:hAnsi="Arial" w:cs="Arial"/>
          <w:sz w:val="20"/>
          <w:szCs w:val="20"/>
        </w:rPr>
        <w:t>uza</w:t>
      </w:r>
      <w:r w:rsidR="006068BD">
        <w:rPr>
          <w:rFonts w:ascii="Arial" w:hAnsi="Arial" w:cs="Arial"/>
          <w:sz w:val="20"/>
          <w:szCs w:val="20"/>
        </w:rPr>
        <w:t>vretiu</w:t>
      </w:r>
      <w:r w:rsidRPr="00F34557">
        <w:rPr>
          <w:rFonts w:ascii="Arial" w:hAnsi="Arial" w:cs="Arial"/>
          <w:sz w:val="20"/>
          <w:szCs w:val="20"/>
        </w:rPr>
        <w:t xml:space="preserve"> Zmluvy</w:t>
      </w:r>
      <w:r w:rsidR="00A9221D">
        <w:rPr>
          <w:rFonts w:ascii="Arial" w:hAnsi="Arial" w:cs="Arial"/>
          <w:sz w:val="20"/>
          <w:szCs w:val="20"/>
        </w:rPr>
        <w:t xml:space="preserve"> o dielo</w:t>
      </w:r>
      <w:r w:rsidRPr="00F34557">
        <w:rPr>
          <w:rFonts w:ascii="Arial" w:hAnsi="Arial" w:cs="Arial"/>
          <w:sz w:val="20"/>
          <w:szCs w:val="20"/>
        </w:rPr>
        <w:t>, ktorá je jej výsledkom.</w:t>
      </w:r>
    </w:p>
    <w:p w14:paraId="6E7F1FC5" w14:textId="77777777" w:rsidR="009F0E42" w:rsidRPr="00F34557" w:rsidRDefault="009F0E42" w:rsidP="00F34557">
      <w:pPr>
        <w:jc w:val="both"/>
        <w:rPr>
          <w:rFonts w:ascii="Arial" w:hAnsi="Arial" w:cs="Arial"/>
          <w:sz w:val="20"/>
          <w:szCs w:val="20"/>
        </w:rPr>
      </w:pPr>
    </w:p>
    <w:p w14:paraId="1DF2B00B" w14:textId="4D25BA4D" w:rsidR="009F0E42" w:rsidRPr="00F34557" w:rsidRDefault="009F0E42" w:rsidP="00F34557">
      <w:pPr>
        <w:jc w:val="both"/>
        <w:rPr>
          <w:rFonts w:ascii="Arial" w:hAnsi="Arial" w:cs="Arial"/>
          <w:bCs/>
          <w:sz w:val="20"/>
          <w:szCs w:val="20"/>
        </w:rPr>
      </w:pPr>
      <w:r w:rsidRPr="00F34557">
        <w:rPr>
          <w:rFonts w:ascii="Arial" w:hAnsi="Arial" w:cs="Arial"/>
          <w:sz w:val="20"/>
          <w:szCs w:val="20"/>
        </w:rPr>
        <w:t>V prípade, ak komisia na vyhodnotenie ponúk vyberie našu ponuku, zaväzujeme sa, že na základe</w:t>
      </w:r>
      <w:r w:rsidR="00FF070B">
        <w:rPr>
          <w:rFonts w:ascii="Arial" w:hAnsi="Arial" w:cs="Arial"/>
          <w:sz w:val="20"/>
          <w:szCs w:val="20"/>
        </w:rPr>
        <w:t xml:space="preserve"> </w:t>
      </w:r>
      <w:r w:rsidRPr="00F34557">
        <w:rPr>
          <w:rFonts w:ascii="Arial" w:hAnsi="Arial" w:cs="Arial"/>
          <w:sz w:val="20"/>
          <w:szCs w:val="20"/>
        </w:rPr>
        <w:t xml:space="preserve">žiadosti verejného obstarávateľa </w:t>
      </w:r>
      <w:r w:rsidRPr="00572C4B">
        <w:rPr>
          <w:rFonts w:ascii="Arial" w:hAnsi="Arial" w:cs="Arial"/>
          <w:b/>
          <w:sz w:val="20"/>
          <w:szCs w:val="20"/>
        </w:rPr>
        <w:t xml:space="preserve">poskytneme písomné vyhlásenie, že sa naše postavenie vzhľadom na dôvody vylúčenia uvedené v zákone </w:t>
      </w:r>
      <w:r w:rsidRPr="00572C4B">
        <w:rPr>
          <w:rFonts w:ascii="Arial" w:hAnsi="Arial" w:cs="Arial"/>
          <w:b/>
          <w:bCs/>
          <w:sz w:val="20"/>
          <w:szCs w:val="20"/>
        </w:rPr>
        <w:t>o verejnom obstarávaní nezmenilo</w:t>
      </w:r>
      <w:r w:rsidRPr="00F34557">
        <w:rPr>
          <w:rFonts w:ascii="Arial" w:hAnsi="Arial" w:cs="Arial"/>
          <w:bCs/>
          <w:sz w:val="20"/>
          <w:szCs w:val="20"/>
        </w:rPr>
        <w:t xml:space="preserve"> v období, ktoré uplynulo od vyhotovenia dokladov, dokumentov a iných písomností preukazujúcich splnenie podmienok účasti vo verejnej súťaži, ktoré sme predložili spolu s formulárom na predloženie našej ponuky. Uvedomujeme si, že ak do dňa podpisu </w:t>
      </w:r>
      <w:r w:rsidR="00A9221D">
        <w:rPr>
          <w:rFonts w:ascii="Arial" w:hAnsi="Arial" w:cs="Arial"/>
          <w:bCs/>
          <w:sz w:val="20"/>
          <w:szCs w:val="20"/>
        </w:rPr>
        <w:t>Z</w:t>
      </w:r>
      <w:r w:rsidRPr="00F34557">
        <w:rPr>
          <w:rFonts w:ascii="Arial" w:hAnsi="Arial" w:cs="Arial"/>
          <w:bCs/>
          <w:sz w:val="20"/>
          <w:szCs w:val="20"/>
        </w:rPr>
        <w:t>mluvy</w:t>
      </w:r>
      <w:r w:rsidR="00A9221D">
        <w:rPr>
          <w:rFonts w:ascii="Arial" w:hAnsi="Arial" w:cs="Arial"/>
          <w:bCs/>
          <w:sz w:val="20"/>
          <w:szCs w:val="20"/>
        </w:rPr>
        <w:t xml:space="preserve"> o dielo</w:t>
      </w:r>
      <w:r w:rsidRPr="00F34557">
        <w:rPr>
          <w:rFonts w:ascii="Arial" w:hAnsi="Arial" w:cs="Arial"/>
          <w:bCs/>
          <w:sz w:val="20"/>
          <w:szCs w:val="20"/>
        </w:rPr>
        <w:t xml:space="preserve"> neposkytneme toto vyhlásenie, alebo ak sa preukáže, že údaje uvedené v ponuke sú nepravdivé, </w:t>
      </w:r>
      <w:r w:rsidR="006E3C04">
        <w:rPr>
          <w:rFonts w:ascii="Arial" w:hAnsi="Arial" w:cs="Arial"/>
          <w:bCs/>
          <w:sz w:val="20"/>
          <w:szCs w:val="20"/>
        </w:rPr>
        <w:t>informácia</w:t>
      </w:r>
      <w:r w:rsidRPr="00F34557">
        <w:rPr>
          <w:rFonts w:ascii="Arial" w:hAnsi="Arial" w:cs="Arial"/>
          <w:bCs/>
          <w:sz w:val="20"/>
          <w:szCs w:val="20"/>
        </w:rPr>
        <w:t xml:space="preserve"> </w:t>
      </w:r>
      <w:r w:rsidRPr="00F34557">
        <w:rPr>
          <w:rFonts w:ascii="Arial" w:hAnsi="Arial" w:cs="Arial"/>
          <w:sz w:val="20"/>
          <w:szCs w:val="20"/>
        </w:rPr>
        <w:t>o výsledku vyhodnotenia ponúk, v ktor</w:t>
      </w:r>
      <w:r w:rsidR="000B3803">
        <w:rPr>
          <w:rFonts w:ascii="Arial" w:hAnsi="Arial" w:cs="Arial"/>
          <w:sz w:val="20"/>
          <w:szCs w:val="20"/>
        </w:rPr>
        <w:t>ej</w:t>
      </w:r>
      <w:r w:rsidRPr="00F34557">
        <w:rPr>
          <w:rFonts w:ascii="Arial" w:hAnsi="Arial" w:cs="Arial"/>
          <w:sz w:val="20"/>
          <w:szCs w:val="20"/>
        </w:rPr>
        <w:t xml:space="preserve"> nám oznámi verejný obstarávateľ ako úspešnému uchádzačovi prijatie našej ponuky, môže byť vyhlásen</w:t>
      </w:r>
      <w:r w:rsidR="006E3C04">
        <w:rPr>
          <w:rFonts w:ascii="Arial" w:hAnsi="Arial" w:cs="Arial"/>
          <w:sz w:val="20"/>
          <w:szCs w:val="20"/>
        </w:rPr>
        <w:t>á</w:t>
      </w:r>
      <w:r w:rsidRPr="00F34557">
        <w:rPr>
          <w:rFonts w:ascii="Arial" w:hAnsi="Arial" w:cs="Arial"/>
          <w:sz w:val="20"/>
          <w:szCs w:val="20"/>
        </w:rPr>
        <w:t xml:space="preserve"> za neplatn</w:t>
      </w:r>
      <w:r w:rsidR="006E3C04">
        <w:rPr>
          <w:rFonts w:ascii="Arial" w:hAnsi="Arial" w:cs="Arial"/>
          <w:sz w:val="20"/>
          <w:szCs w:val="20"/>
        </w:rPr>
        <w:t>ú</w:t>
      </w:r>
      <w:r w:rsidRPr="00F34557">
        <w:rPr>
          <w:rFonts w:ascii="Arial" w:hAnsi="Arial" w:cs="Arial"/>
          <w:sz w:val="20"/>
          <w:szCs w:val="20"/>
        </w:rPr>
        <w:t xml:space="preserve"> a byť zrušen</w:t>
      </w:r>
      <w:r w:rsidR="006E3C04">
        <w:rPr>
          <w:rFonts w:ascii="Arial" w:hAnsi="Arial" w:cs="Arial"/>
          <w:sz w:val="20"/>
          <w:szCs w:val="20"/>
        </w:rPr>
        <w:t>á</w:t>
      </w:r>
      <w:r w:rsidRPr="00F34557">
        <w:rPr>
          <w:rFonts w:ascii="Arial" w:hAnsi="Arial" w:cs="Arial"/>
          <w:sz w:val="20"/>
          <w:szCs w:val="20"/>
        </w:rPr>
        <w:t>.</w:t>
      </w:r>
      <w:r w:rsidRPr="00F34557">
        <w:rPr>
          <w:rFonts w:ascii="Arial" w:hAnsi="Arial" w:cs="Arial"/>
          <w:bCs/>
          <w:sz w:val="20"/>
          <w:szCs w:val="20"/>
        </w:rPr>
        <w:t xml:space="preserve"> </w:t>
      </w:r>
    </w:p>
    <w:p w14:paraId="025869FF" w14:textId="77777777" w:rsidR="009F0E42" w:rsidRPr="00F34557" w:rsidRDefault="009F0E42" w:rsidP="00F34557">
      <w:pPr>
        <w:jc w:val="both"/>
        <w:rPr>
          <w:rFonts w:ascii="Arial" w:hAnsi="Arial" w:cs="Arial"/>
          <w:sz w:val="20"/>
          <w:szCs w:val="20"/>
        </w:rPr>
      </w:pPr>
    </w:p>
    <w:p w14:paraId="14E70081" w14:textId="55A1616A" w:rsidR="009F0E42" w:rsidRPr="00F34557" w:rsidRDefault="009F0E42" w:rsidP="00F34557">
      <w:pPr>
        <w:jc w:val="both"/>
        <w:rPr>
          <w:rFonts w:ascii="Arial" w:hAnsi="Arial" w:cs="Arial"/>
          <w:b/>
          <w:i/>
          <w:sz w:val="20"/>
          <w:szCs w:val="20"/>
        </w:rPr>
      </w:pPr>
      <w:r w:rsidRPr="00F34557">
        <w:rPr>
          <w:rFonts w:ascii="Arial" w:hAnsi="Arial" w:cs="Arial"/>
          <w:b/>
          <w:sz w:val="20"/>
          <w:szCs w:val="20"/>
        </w:rPr>
        <w:t>Zároveň čestne vyhlasujeme, že so všetkými dokumentmi tvoriacimi Zmluvu o Dielo uvedenými v </w:t>
      </w:r>
      <w:r w:rsidRPr="00F34557">
        <w:rPr>
          <w:rFonts w:ascii="Arial" w:hAnsi="Arial" w:cs="Arial"/>
          <w:b/>
          <w:i/>
          <w:sz w:val="20"/>
          <w:szCs w:val="20"/>
        </w:rPr>
        <w:t>bode 1</w:t>
      </w:r>
      <w:r w:rsidRPr="00F34557">
        <w:rPr>
          <w:rFonts w:ascii="Arial" w:hAnsi="Arial" w:cs="Arial"/>
          <w:b/>
          <w:sz w:val="20"/>
          <w:szCs w:val="20"/>
        </w:rPr>
        <w:t xml:space="preserve"> </w:t>
      </w:r>
      <w:r w:rsidRPr="00F34557">
        <w:rPr>
          <w:rFonts w:ascii="Arial" w:hAnsi="Arial" w:cs="Arial"/>
          <w:b/>
          <w:i/>
          <w:sz w:val="20"/>
          <w:szCs w:val="20"/>
        </w:rPr>
        <w:t>Zmluvných dojednaní</w:t>
      </w:r>
      <w:r w:rsidRPr="00F34557">
        <w:rPr>
          <w:rFonts w:ascii="Arial" w:hAnsi="Arial" w:cs="Arial"/>
          <w:b/>
          <w:sz w:val="20"/>
          <w:szCs w:val="20"/>
        </w:rPr>
        <w:t xml:space="preserve"> Zmluvy o dielo (</w:t>
      </w:r>
      <w:r w:rsidR="001A151B">
        <w:rPr>
          <w:rFonts w:ascii="Arial" w:hAnsi="Arial" w:cs="Arial"/>
          <w:b/>
          <w:i/>
          <w:sz w:val="20"/>
          <w:szCs w:val="20"/>
        </w:rPr>
        <w:t>Č</w:t>
      </w:r>
      <w:r w:rsidRPr="00F34557">
        <w:rPr>
          <w:rFonts w:ascii="Arial" w:hAnsi="Arial" w:cs="Arial"/>
          <w:b/>
          <w:i/>
          <w:sz w:val="20"/>
          <w:szCs w:val="20"/>
        </w:rPr>
        <w:t xml:space="preserve">asť 1 Zväzok 2 súťažných podkladov) </w:t>
      </w:r>
      <w:r w:rsidRPr="00F34557">
        <w:rPr>
          <w:rFonts w:ascii="Arial" w:hAnsi="Arial" w:cs="Arial"/>
          <w:b/>
          <w:sz w:val="20"/>
          <w:szCs w:val="20"/>
        </w:rPr>
        <w:t xml:space="preserve">sme sa oboznámili, súhlasíme s ich znením v plnom rozsahu a berieme na vedomie, že budú tvoriť súčasť Zmluvy o Dielo, tak ako je uvedené v bode 1 </w:t>
      </w:r>
      <w:r w:rsidRPr="00F34557">
        <w:rPr>
          <w:rFonts w:ascii="Arial" w:hAnsi="Arial" w:cs="Arial"/>
          <w:b/>
          <w:i/>
          <w:sz w:val="20"/>
          <w:szCs w:val="20"/>
        </w:rPr>
        <w:t>Zmluvných dojednaní</w:t>
      </w:r>
      <w:r w:rsidRPr="00F34557">
        <w:rPr>
          <w:rFonts w:ascii="Arial" w:hAnsi="Arial" w:cs="Arial"/>
          <w:b/>
          <w:sz w:val="20"/>
          <w:szCs w:val="20"/>
        </w:rPr>
        <w:t xml:space="preserve"> Zmluvy o Dielo (</w:t>
      </w:r>
      <w:r w:rsidR="001A151B">
        <w:rPr>
          <w:rFonts w:ascii="Arial" w:hAnsi="Arial" w:cs="Arial"/>
          <w:b/>
          <w:i/>
          <w:sz w:val="20"/>
          <w:szCs w:val="20"/>
        </w:rPr>
        <w:t>Č</w:t>
      </w:r>
      <w:r w:rsidRPr="00F34557">
        <w:rPr>
          <w:rFonts w:ascii="Arial" w:hAnsi="Arial" w:cs="Arial"/>
          <w:b/>
          <w:i/>
          <w:sz w:val="20"/>
          <w:szCs w:val="20"/>
        </w:rPr>
        <w:t>asť 1 Zväzok 2 súťažných podkladov).</w:t>
      </w:r>
    </w:p>
    <w:p w14:paraId="2D6841F8" w14:textId="78775593" w:rsidR="009F0E42" w:rsidRDefault="009F0E42" w:rsidP="00F34557">
      <w:pPr>
        <w:jc w:val="both"/>
        <w:rPr>
          <w:rFonts w:ascii="Arial" w:hAnsi="Arial" w:cs="Arial"/>
          <w:sz w:val="20"/>
          <w:szCs w:val="20"/>
        </w:rPr>
      </w:pPr>
    </w:p>
    <w:p w14:paraId="151AE90F" w14:textId="446B9348" w:rsidR="005C4509" w:rsidRDefault="005C4509" w:rsidP="00F34557">
      <w:pPr>
        <w:jc w:val="both"/>
        <w:rPr>
          <w:rFonts w:ascii="Arial" w:hAnsi="Arial" w:cs="Arial"/>
          <w:sz w:val="20"/>
          <w:szCs w:val="20"/>
        </w:rPr>
      </w:pPr>
    </w:p>
    <w:p w14:paraId="6DFDF8C9" w14:textId="433E29BC" w:rsidR="005C4509" w:rsidRDefault="005C4509" w:rsidP="00F34557">
      <w:pPr>
        <w:jc w:val="both"/>
        <w:rPr>
          <w:rFonts w:ascii="Arial" w:hAnsi="Arial" w:cs="Arial"/>
          <w:sz w:val="20"/>
          <w:szCs w:val="20"/>
        </w:rPr>
      </w:pPr>
    </w:p>
    <w:p w14:paraId="42D3EEBC" w14:textId="577A692E" w:rsidR="005C4509" w:rsidRDefault="005C4509" w:rsidP="00F34557">
      <w:pPr>
        <w:jc w:val="both"/>
        <w:rPr>
          <w:rFonts w:ascii="Arial" w:hAnsi="Arial" w:cs="Arial"/>
          <w:sz w:val="20"/>
          <w:szCs w:val="20"/>
        </w:rPr>
      </w:pPr>
    </w:p>
    <w:p w14:paraId="0E21DD1C" w14:textId="442C3504" w:rsidR="005C4509" w:rsidRDefault="005C4509" w:rsidP="00F34557">
      <w:pPr>
        <w:jc w:val="both"/>
        <w:rPr>
          <w:rFonts w:ascii="Arial" w:hAnsi="Arial" w:cs="Arial"/>
          <w:sz w:val="20"/>
          <w:szCs w:val="20"/>
        </w:rPr>
      </w:pPr>
    </w:p>
    <w:p w14:paraId="6EFABCFB" w14:textId="2430E3EB" w:rsidR="005C4509" w:rsidRDefault="005C4509" w:rsidP="00F34557">
      <w:pPr>
        <w:jc w:val="both"/>
        <w:rPr>
          <w:rFonts w:ascii="Arial" w:hAnsi="Arial" w:cs="Arial"/>
          <w:sz w:val="20"/>
          <w:szCs w:val="20"/>
        </w:rPr>
      </w:pPr>
    </w:p>
    <w:p w14:paraId="02A4763B" w14:textId="7A587053" w:rsidR="005C4509" w:rsidRDefault="005C4509" w:rsidP="00F34557">
      <w:pPr>
        <w:jc w:val="both"/>
        <w:rPr>
          <w:rFonts w:ascii="Arial" w:hAnsi="Arial" w:cs="Arial"/>
          <w:sz w:val="20"/>
          <w:szCs w:val="20"/>
        </w:rPr>
      </w:pPr>
    </w:p>
    <w:p w14:paraId="2DDA1784" w14:textId="77777777" w:rsidR="005C4509" w:rsidRPr="00F34557" w:rsidRDefault="005C4509" w:rsidP="00F34557">
      <w:pPr>
        <w:jc w:val="both"/>
        <w:rPr>
          <w:rFonts w:ascii="Arial" w:hAnsi="Arial" w:cs="Arial"/>
          <w:sz w:val="20"/>
          <w:szCs w:val="20"/>
        </w:rPr>
      </w:pPr>
    </w:p>
    <w:p w14:paraId="13B79001" w14:textId="77777777" w:rsidR="009F0E42" w:rsidRPr="00F34557" w:rsidRDefault="009F0E42" w:rsidP="00F34557">
      <w:pPr>
        <w:tabs>
          <w:tab w:val="left" w:pos="426"/>
        </w:tabs>
        <w:autoSpaceDE w:val="0"/>
        <w:autoSpaceDN w:val="0"/>
        <w:adjustRightInd w:val="0"/>
        <w:jc w:val="both"/>
        <w:rPr>
          <w:rFonts w:ascii="Arial" w:eastAsia="Calibri" w:hAnsi="Arial" w:cs="Arial"/>
          <w:b/>
          <w:sz w:val="20"/>
          <w:szCs w:val="20"/>
          <w:lang w:eastAsia="en-US"/>
        </w:rPr>
      </w:pPr>
      <w:r w:rsidRPr="00F34557">
        <w:rPr>
          <w:rFonts w:ascii="Arial" w:eastAsia="Calibri" w:hAnsi="Arial" w:cs="Arial"/>
          <w:b/>
          <w:sz w:val="20"/>
          <w:szCs w:val="20"/>
          <w:lang w:eastAsia="en-US"/>
        </w:rPr>
        <w:lastRenderedPageBreak/>
        <w:t>4</w:t>
      </w:r>
      <w:r w:rsidRPr="00F34557">
        <w:rPr>
          <w:rFonts w:ascii="Arial" w:eastAsia="Calibri" w:hAnsi="Arial" w:cs="Arial"/>
          <w:b/>
          <w:sz w:val="20"/>
          <w:szCs w:val="20"/>
          <w:lang w:eastAsia="en-US"/>
        </w:rPr>
        <w:tab/>
        <w:t>SÚHLAS SO SPRACOVANÍM OSOBNÝCH ÚDAJOV</w:t>
      </w:r>
    </w:p>
    <w:p w14:paraId="041C1FBA" w14:textId="77777777" w:rsidR="009F0E42" w:rsidRPr="00F34557" w:rsidRDefault="009F0E42" w:rsidP="00F34557">
      <w:pPr>
        <w:autoSpaceDE w:val="0"/>
        <w:autoSpaceDN w:val="0"/>
        <w:adjustRightInd w:val="0"/>
        <w:rPr>
          <w:rFonts w:ascii="Arial" w:eastAsia="Calibri" w:hAnsi="Arial" w:cs="Arial"/>
          <w:sz w:val="20"/>
          <w:szCs w:val="20"/>
          <w:lang w:eastAsia="en-US"/>
        </w:rPr>
      </w:pPr>
    </w:p>
    <w:bookmarkEnd w:id="29"/>
    <w:p w14:paraId="5C3D45B0" w14:textId="4CA2F443" w:rsidR="00A9221D" w:rsidRPr="00B20921" w:rsidRDefault="00A9221D" w:rsidP="00A9221D">
      <w:pPr>
        <w:pStyle w:val="Default"/>
        <w:jc w:val="both"/>
        <w:rPr>
          <w:rFonts w:ascii="Arial" w:eastAsia="Times New Roman" w:hAnsi="Arial" w:cs="Arial"/>
          <w:bCs/>
          <w:color w:val="auto"/>
          <w:sz w:val="20"/>
          <w:lang w:eastAsia="sk-SK"/>
        </w:rPr>
      </w:pPr>
      <w:r w:rsidRPr="00B20921">
        <w:rPr>
          <w:rFonts w:ascii="Arial" w:eastAsia="Times New Roman" w:hAnsi="Arial" w:cs="Arial"/>
          <w:bCs/>
          <w:color w:val="auto"/>
          <w:sz w:val="20"/>
          <w:lang w:eastAsia="sk-SK"/>
        </w:rPr>
        <w:t>Súhlas so spracúvaním osobných údajov (podľa zákona č. 18/2018 Z. z. o ochrane osobných údajov v znení neskorších predpisov):</w:t>
      </w:r>
    </w:p>
    <w:p w14:paraId="231B7E4F" w14:textId="77777777" w:rsidR="00A9221D" w:rsidRPr="00B20921" w:rsidRDefault="00A9221D" w:rsidP="00A9221D">
      <w:pPr>
        <w:pStyle w:val="Default"/>
        <w:jc w:val="both"/>
        <w:rPr>
          <w:rFonts w:ascii="Arial" w:eastAsia="Times New Roman" w:hAnsi="Arial" w:cs="Arial"/>
          <w:bCs/>
          <w:color w:val="auto"/>
          <w:sz w:val="20"/>
          <w:lang w:eastAsia="sk-SK"/>
        </w:rPr>
      </w:pPr>
    </w:p>
    <w:p w14:paraId="70C96E71" w14:textId="77777777" w:rsidR="00A9221D" w:rsidRPr="00B20921" w:rsidRDefault="00A9221D" w:rsidP="00A9221D">
      <w:pPr>
        <w:pStyle w:val="Default"/>
        <w:jc w:val="both"/>
        <w:rPr>
          <w:rFonts w:ascii="Arial" w:eastAsia="Times New Roman" w:hAnsi="Arial" w:cs="Arial"/>
          <w:bCs/>
          <w:color w:val="auto"/>
          <w:sz w:val="20"/>
          <w:lang w:eastAsia="sk-SK"/>
        </w:rPr>
      </w:pPr>
      <w:r w:rsidRPr="00B20921">
        <w:rPr>
          <w:rFonts w:ascii="Arial" w:eastAsia="Times New Roman" w:hAnsi="Arial" w:cs="Arial"/>
          <w:bCs/>
          <w:color w:val="auto"/>
          <w:sz w:val="20"/>
          <w:lang w:eastAsia="sk-SK"/>
        </w:rPr>
        <w:t>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w:t>
      </w:r>
    </w:p>
    <w:p w14:paraId="7A9EEBC5" w14:textId="77777777" w:rsidR="00A9221D" w:rsidRPr="00B20921" w:rsidRDefault="00A9221D" w:rsidP="00A9221D">
      <w:pPr>
        <w:pStyle w:val="Default"/>
        <w:jc w:val="both"/>
        <w:rPr>
          <w:rFonts w:ascii="Arial" w:eastAsia="Times New Roman" w:hAnsi="Arial" w:cs="Arial"/>
          <w:bCs/>
          <w:color w:val="auto"/>
          <w:sz w:val="20"/>
          <w:lang w:eastAsia="sk-SK"/>
        </w:rPr>
      </w:pPr>
    </w:p>
    <w:p w14:paraId="3DC7D52F" w14:textId="77777777" w:rsidR="00A9221D" w:rsidRPr="00B20921" w:rsidRDefault="00A9221D" w:rsidP="00A9221D">
      <w:pPr>
        <w:pStyle w:val="Default"/>
        <w:jc w:val="both"/>
        <w:rPr>
          <w:rFonts w:ascii="Arial" w:eastAsia="Times New Roman" w:hAnsi="Arial" w:cs="Arial"/>
          <w:bCs/>
          <w:color w:val="auto"/>
          <w:sz w:val="20"/>
          <w:lang w:eastAsia="sk-SK"/>
        </w:rPr>
      </w:pPr>
      <w:r w:rsidRPr="00B20921">
        <w:rPr>
          <w:rFonts w:ascii="Arial" w:eastAsia="Times New Roman" w:hAnsi="Arial" w:cs="Arial"/>
          <w:bCs/>
          <w:color w:val="auto"/>
          <w:sz w:val="20"/>
          <w:lang w:eastAsia="sk-SK"/>
        </w:rPr>
        <w:t xml:space="preserve">Súhlas so spracúvaním osobných údajov platí do jeho odvolania. Tento súhlas je možné kedykoľvek písomne odvolať. </w:t>
      </w:r>
    </w:p>
    <w:p w14:paraId="364A4637" w14:textId="77777777" w:rsidR="00A9221D" w:rsidRPr="00B20921" w:rsidRDefault="00A9221D" w:rsidP="00A9221D">
      <w:pPr>
        <w:pStyle w:val="Default"/>
        <w:jc w:val="both"/>
        <w:rPr>
          <w:rFonts w:ascii="Arial" w:eastAsia="Times New Roman" w:hAnsi="Arial" w:cs="Arial"/>
          <w:bCs/>
          <w:color w:val="auto"/>
          <w:sz w:val="20"/>
          <w:lang w:eastAsia="sk-SK"/>
        </w:rPr>
      </w:pPr>
    </w:p>
    <w:p w14:paraId="5A747329" w14:textId="77777777" w:rsidR="00A9221D" w:rsidRPr="00B20921" w:rsidRDefault="00A9221D" w:rsidP="00A9221D">
      <w:pPr>
        <w:pStyle w:val="Default"/>
        <w:jc w:val="both"/>
        <w:rPr>
          <w:rFonts w:ascii="Arial" w:eastAsia="Times New Roman" w:hAnsi="Arial" w:cs="Arial"/>
          <w:bCs/>
          <w:color w:val="auto"/>
          <w:sz w:val="20"/>
          <w:lang w:eastAsia="sk-SK"/>
        </w:rPr>
      </w:pPr>
      <w:r w:rsidRPr="00B20921">
        <w:rPr>
          <w:rFonts w:ascii="Arial" w:eastAsia="Times New Roman" w:hAnsi="Arial" w:cs="Arial"/>
          <w:bCs/>
          <w:color w:val="auto"/>
          <w:sz w:val="20"/>
          <w:lang w:eastAsia="sk-SK"/>
        </w:rPr>
        <w:t>Zároveň berie na vedomie, že práva dotknutej osoby sú upravené v Druhej hlave zákona č. 18/2018 Z. z.</w:t>
      </w:r>
    </w:p>
    <w:p w14:paraId="4072DB2A" w14:textId="77777777" w:rsidR="00A9221D" w:rsidRPr="00B20921" w:rsidRDefault="00A9221D" w:rsidP="00A9221D">
      <w:pPr>
        <w:jc w:val="both"/>
        <w:rPr>
          <w:rFonts w:ascii="Arial" w:hAnsi="Arial" w:cs="Arial"/>
          <w:sz w:val="20"/>
        </w:rPr>
      </w:pPr>
    </w:p>
    <w:p w14:paraId="114EA9FC" w14:textId="77777777" w:rsidR="00A9221D" w:rsidRPr="00B20921" w:rsidRDefault="00A9221D" w:rsidP="00A9221D">
      <w:pPr>
        <w:jc w:val="both"/>
        <w:rPr>
          <w:rFonts w:ascii="Arial" w:hAnsi="Arial" w:cs="Arial"/>
          <w:sz w:val="20"/>
        </w:rPr>
      </w:pPr>
    </w:p>
    <w:p w14:paraId="11DBE637" w14:textId="77777777" w:rsidR="00A9221D" w:rsidRPr="006E23C0" w:rsidRDefault="00A9221D" w:rsidP="00A9221D">
      <w:pPr>
        <w:jc w:val="both"/>
        <w:rPr>
          <w:rFonts w:ascii="Arial" w:hAnsi="Arial" w:cs="Arial"/>
          <w:sz w:val="20"/>
          <w:szCs w:val="20"/>
        </w:rPr>
      </w:pPr>
      <w:r w:rsidRPr="006E23C0">
        <w:rPr>
          <w:rFonts w:ascii="Arial" w:hAnsi="Arial" w:cs="Arial"/>
          <w:sz w:val="20"/>
          <w:szCs w:val="20"/>
        </w:rPr>
        <w:t>S úctou</w:t>
      </w:r>
    </w:p>
    <w:p w14:paraId="3C1B9244" w14:textId="77777777" w:rsidR="00A9221D" w:rsidRPr="006E23C0" w:rsidRDefault="00A9221D" w:rsidP="00A9221D">
      <w:pPr>
        <w:jc w:val="both"/>
        <w:rPr>
          <w:rFonts w:ascii="Arial" w:hAnsi="Arial" w:cs="Arial"/>
          <w:sz w:val="20"/>
          <w:szCs w:val="20"/>
        </w:rPr>
      </w:pPr>
    </w:p>
    <w:p w14:paraId="08C6FCB8" w14:textId="77777777" w:rsidR="00A9221D" w:rsidRPr="006E23C0" w:rsidRDefault="00A9221D" w:rsidP="00A9221D">
      <w:pPr>
        <w:jc w:val="both"/>
        <w:rPr>
          <w:rFonts w:ascii="Arial" w:hAnsi="Arial" w:cs="Arial"/>
          <w:sz w:val="20"/>
          <w:szCs w:val="20"/>
        </w:rPr>
      </w:pPr>
      <w:r>
        <w:rPr>
          <w:rFonts w:ascii="Arial" w:hAnsi="Arial" w:cs="Arial"/>
          <w:sz w:val="20"/>
          <w:szCs w:val="20"/>
        </w:rPr>
        <w:t>V ........................., dňa .........................</w:t>
      </w:r>
    </w:p>
    <w:p w14:paraId="54D9D34B" w14:textId="77777777" w:rsidR="00A9221D" w:rsidRPr="006E23C0" w:rsidRDefault="00A9221D" w:rsidP="00A9221D">
      <w:pPr>
        <w:jc w:val="both"/>
        <w:rPr>
          <w:rFonts w:ascii="Arial" w:hAnsi="Arial" w:cs="Arial"/>
          <w:sz w:val="20"/>
          <w:szCs w:val="20"/>
        </w:rPr>
      </w:pPr>
    </w:p>
    <w:p w14:paraId="438BC3C8" w14:textId="77777777" w:rsidR="00A9221D" w:rsidRDefault="00A9221D" w:rsidP="00A9221D">
      <w:pPr>
        <w:jc w:val="both"/>
        <w:rPr>
          <w:rFonts w:ascii="Arial" w:hAnsi="Arial" w:cs="Arial"/>
          <w:sz w:val="20"/>
          <w:szCs w:val="20"/>
        </w:rPr>
      </w:pPr>
    </w:p>
    <w:p w14:paraId="63E299D5" w14:textId="77777777" w:rsidR="00A9221D" w:rsidRDefault="00A9221D" w:rsidP="00A9221D">
      <w:pPr>
        <w:jc w:val="both"/>
        <w:rPr>
          <w:rFonts w:ascii="Arial" w:hAnsi="Arial" w:cs="Arial"/>
          <w:sz w:val="20"/>
          <w:szCs w:val="20"/>
        </w:rPr>
      </w:pPr>
    </w:p>
    <w:p w14:paraId="3DD50A6E" w14:textId="77777777" w:rsidR="009F0E42" w:rsidRPr="00F34557" w:rsidRDefault="009F0E42" w:rsidP="00F34557">
      <w:pPr>
        <w:keepNext/>
        <w:keepLines/>
        <w:widowControl w:val="0"/>
        <w:jc w:val="center"/>
        <w:rPr>
          <w:rFonts w:ascii="Arial" w:hAnsi="Arial" w:cs="Arial"/>
          <w:b/>
          <w:sz w:val="20"/>
          <w:szCs w:val="20"/>
        </w:rPr>
      </w:pPr>
    </w:p>
    <w:p w14:paraId="2E6ED325" w14:textId="77777777" w:rsidR="009F0E42" w:rsidRPr="00F34557" w:rsidRDefault="009F0E42" w:rsidP="00F34557">
      <w:pPr>
        <w:pStyle w:val="Nzov"/>
        <w:rPr>
          <w:rFonts w:cs="Arial"/>
          <w:caps/>
          <w:sz w:val="20"/>
          <w:szCs w:val="20"/>
        </w:rPr>
      </w:pPr>
    </w:p>
    <w:p w14:paraId="5E10A907" w14:textId="77777777" w:rsidR="009F0E42" w:rsidRPr="00F34557" w:rsidRDefault="009F0E42" w:rsidP="00F34557">
      <w:pPr>
        <w:pStyle w:val="Nzov"/>
        <w:rPr>
          <w:rFonts w:cs="Arial"/>
          <w:caps/>
          <w:sz w:val="20"/>
          <w:szCs w:val="20"/>
        </w:rPr>
      </w:pPr>
    </w:p>
    <w:p w14:paraId="1370CF0A" w14:textId="1EC652C8" w:rsidR="00A9221D" w:rsidRPr="00A9221D" w:rsidRDefault="00A9221D" w:rsidP="00A9221D">
      <w:pPr>
        <w:tabs>
          <w:tab w:val="num" w:pos="720"/>
        </w:tabs>
        <w:jc w:val="both"/>
        <w:rPr>
          <w:rFonts w:ascii="Arial" w:hAnsi="Arial" w:cs="Arial"/>
          <w:sz w:val="20"/>
          <w:szCs w:val="20"/>
        </w:rPr>
      </w:pPr>
      <w:r w:rsidRPr="00A9221D">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A9221D">
        <w:rPr>
          <w:rFonts w:ascii="Arial" w:hAnsi="Arial" w:cs="Arial"/>
          <w:sz w:val="20"/>
          <w:szCs w:val="20"/>
        </w:rPr>
        <w:t>..................................................................................</w:t>
      </w:r>
    </w:p>
    <w:p w14:paraId="69C378D7" w14:textId="77777777" w:rsidR="00A9221D" w:rsidRPr="00A9221D" w:rsidRDefault="00A9221D" w:rsidP="00A9221D">
      <w:pPr>
        <w:autoSpaceDE w:val="0"/>
        <w:autoSpaceDN w:val="0"/>
        <w:ind w:left="1988" w:hanging="854"/>
        <w:jc w:val="both"/>
        <w:rPr>
          <w:rFonts w:ascii="Arial" w:hAnsi="Arial" w:cs="Arial"/>
          <w:sz w:val="20"/>
          <w:szCs w:val="20"/>
        </w:rPr>
      </w:pPr>
      <w:r w:rsidRPr="00A9221D">
        <w:rPr>
          <w:rFonts w:ascii="Arial" w:hAnsi="Arial" w:cs="Arial"/>
          <w:b/>
          <w:bCs/>
          <w:sz w:val="20"/>
          <w:szCs w:val="20"/>
        </w:rPr>
        <w:tab/>
      </w:r>
      <w:r w:rsidRPr="00A9221D">
        <w:rPr>
          <w:rFonts w:ascii="Arial" w:hAnsi="Arial" w:cs="Arial"/>
          <w:b/>
          <w:bCs/>
          <w:sz w:val="20"/>
          <w:szCs w:val="20"/>
        </w:rPr>
        <w:tab/>
      </w:r>
      <w:r w:rsidRPr="00A9221D">
        <w:rPr>
          <w:rFonts w:ascii="Arial" w:hAnsi="Arial" w:cs="Arial"/>
          <w:b/>
          <w:bCs/>
          <w:sz w:val="20"/>
          <w:szCs w:val="20"/>
        </w:rPr>
        <w:tab/>
      </w:r>
      <w:r w:rsidRPr="00A9221D">
        <w:rPr>
          <w:rFonts w:ascii="Arial" w:hAnsi="Arial" w:cs="Arial"/>
          <w:b/>
          <w:bCs/>
          <w:sz w:val="20"/>
          <w:szCs w:val="20"/>
        </w:rPr>
        <w:tab/>
      </w:r>
      <w:r w:rsidRPr="00A9221D">
        <w:rPr>
          <w:rFonts w:ascii="Arial" w:hAnsi="Arial" w:cs="Arial"/>
          <w:b/>
          <w:bCs/>
          <w:sz w:val="20"/>
          <w:szCs w:val="20"/>
        </w:rPr>
        <w:tab/>
      </w:r>
      <w:r w:rsidRPr="00A9221D">
        <w:rPr>
          <w:rFonts w:ascii="Arial" w:hAnsi="Arial" w:cs="Arial"/>
          <w:b/>
          <w:bCs/>
          <w:sz w:val="20"/>
          <w:szCs w:val="20"/>
        </w:rPr>
        <w:tab/>
      </w:r>
      <w:r w:rsidRPr="00A9221D">
        <w:rPr>
          <w:rFonts w:ascii="Arial" w:hAnsi="Arial" w:cs="Arial"/>
          <w:b/>
          <w:bCs/>
          <w:sz w:val="20"/>
          <w:szCs w:val="20"/>
        </w:rPr>
        <w:tab/>
        <w:t xml:space="preserve">    </w:t>
      </w:r>
      <w:r w:rsidRPr="00A9221D">
        <w:rPr>
          <w:rFonts w:ascii="Arial" w:hAnsi="Arial" w:cs="Arial"/>
          <w:bCs/>
          <w:sz w:val="20"/>
          <w:szCs w:val="20"/>
        </w:rPr>
        <w:t>meno, priezvisko a</w:t>
      </w:r>
      <w:r w:rsidRPr="00A9221D">
        <w:rPr>
          <w:rFonts w:ascii="Arial" w:hAnsi="Arial" w:cs="Arial"/>
          <w:b/>
          <w:bCs/>
          <w:sz w:val="20"/>
          <w:szCs w:val="20"/>
        </w:rPr>
        <w:t> </w:t>
      </w:r>
      <w:r w:rsidRPr="00A9221D">
        <w:rPr>
          <w:rFonts w:ascii="Arial" w:hAnsi="Arial" w:cs="Arial"/>
          <w:b/>
          <w:bCs/>
          <w:caps/>
          <w:sz w:val="20"/>
          <w:szCs w:val="20"/>
        </w:rPr>
        <w:t xml:space="preserve"> </w:t>
      </w:r>
      <w:r w:rsidRPr="00A9221D">
        <w:rPr>
          <w:rFonts w:ascii="Arial" w:hAnsi="Arial" w:cs="Arial"/>
          <w:sz w:val="20"/>
          <w:szCs w:val="20"/>
        </w:rPr>
        <w:t xml:space="preserve">podpis uchádzača, jeho štatutárneho </w:t>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t xml:space="preserve">orgánu alebo člena štatutárneho orgánu alebo iného zástupcu </w:t>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t xml:space="preserve">    uchádzača, ktorý je oprávnený konať v mene </w:t>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t xml:space="preserve">  uchádzača v záväzkových vzťahoch</w:t>
      </w:r>
    </w:p>
    <w:p w14:paraId="0AFFB184" w14:textId="77777777" w:rsidR="00A9221D" w:rsidRPr="00A9221D" w:rsidRDefault="00A9221D" w:rsidP="00A9221D">
      <w:pPr>
        <w:tabs>
          <w:tab w:val="num" w:pos="720"/>
        </w:tabs>
        <w:jc w:val="both"/>
        <w:rPr>
          <w:rFonts w:ascii="Arial" w:hAnsi="Arial" w:cs="Arial"/>
          <w:caps/>
          <w:sz w:val="20"/>
          <w:szCs w:val="20"/>
        </w:rPr>
      </w:pPr>
    </w:p>
    <w:p w14:paraId="0E49CD87" w14:textId="77777777" w:rsidR="00A9221D" w:rsidRPr="00A9221D" w:rsidRDefault="00A9221D" w:rsidP="00A9221D">
      <w:pPr>
        <w:keepNext/>
        <w:keepLines/>
        <w:widowControl w:val="0"/>
        <w:rPr>
          <w:rFonts w:ascii="Arial" w:hAnsi="Arial" w:cs="Arial"/>
          <w:b/>
          <w:sz w:val="36"/>
          <w:szCs w:val="36"/>
        </w:rPr>
      </w:pPr>
    </w:p>
    <w:p w14:paraId="405E6CD7" w14:textId="77777777" w:rsidR="00A9221D" w:rsidRPr="00A9221D" w:rsidRDefault="00A9221D" w:rsidP="00A9221D">
      <w:pPr>
        <w:keepNext/>
        <w:keepLines/>
        <w:widowControl w:val="0"/>
        <w:rPr>
          <w:rFonts w:ascii="Arial" w:hAnsi="Arial" w:cs="Arial"/>
          <w:b/>
          <w:sz w:val="36"/>
          <w:szCs w:val="36"/>
        </w:rPr>
      </w:pPr>
    </w:p>
    <w:bookmarkEnd w:id="30"/>
    <w:p w14:paraId="018241CF" w14:textId="77777777" w:rsidR="00A9221D" w:rsidRPr="00A9221D" w:rsidRDefault="00A9221D" w:rsidP="00A9221D">
      <w:pPr>
        <w:keepNext/>
        <w:keepLines/>
        <w:widowControl w:val="0"/>
        <w:rPr>
          <w:rFonts w:ascii="Arial" w:hAnsi="Arial" w:cs="Arial"/>
          <w:b/>
          <w:sz w:val="36"/>
          <w:szCs w:val="36"/>
        </w:rPr>
      </w:pPr>
    </w:p>
    <w:p w14:paraId="3FBDEDE9" w14:textId="77777777" w:rsidR="009F0E42" w:rsidRPr="00F34557" w:rsidRDefault="009F0E42" w:rsidP="00F34557">
      <w:pPr>
        <w:pStyle w:val="Nzov"/>
        <w:rPr>
          <w:rFonts w:cs="Arial"/>
          <w:caps/>
          <w:sz w:val="20"/>
          <w:szCs w:val="20"/>
        </w:rPr>
      </w:pPr>
    </w:p>
    <w:bookmarkEnd w:id="31"/>
    <w:p w14:paraId="2822C14F" w14:textId="77777777" w:rsidR="009F0E42" w:rsidRPr="00F34557" w:rsidRDefault="009F0E42" w:rsidP="00F34557">
      <w:pPr>
        <w:pStyle w:val="Nzov"/>
        <w:rPr>
          <w:rFonts w:cs="Arial"/>
          <w:caps/>
          <w:sz w:val="20"/>
          <w:szCs w:val="20"/>
        </w:rPr>
      </w:pPr>
    </w:p>
    <w:p w14:paraId="45B59330" w14:textId="77777777" w:rsidR="009F0E42" w:rsidRPr="00F34557" w:rsidRDefault="009F0E42" w:rsidP="00F34557">
      <w:pPr>
        <w:pStyle w:val="Nzov"/>
        <w:rPr>
          <w:rFonts w:cs="Arial"/>
          <w:caps/>
          <w:sz w:val="20"/>
          <w:szCs w:val="20"/>
        </w:rPr>
      </w:pPr>
    </w:p>
    <w:p w14:paraId="608925EE" w14:textId="77777777" w:rsidR="009F0E42" w:rsidRPr="00F34557" w:rsidRDefault="009F0E42" w:rsidP="00F34557">
      <w:pPr>
        <w:pStyle w:val="Nzov"/>
        <w:rPr>
          <w:rFonts w:cs="Arial"/>
          <w:caps/>
          <w:sz w:val="20"/>
          <w:szCs w:val="20"/>
        </w:rPr>
      </w:pPr>
    </w:p>
    <w:p w14:paraId="586044D9" w14:textId="77777777" w:rsidR="009F0E42" w:rsidRPr="00F34557" w:rsidRDefault="009F0E42" w:rsidP="00F34557">
      <w:pPr>
        <w:pStyle w:val="Nzov"/>
        <w:rPr>
          <w:rFonts w:cs="Arial"/>
          <w:caps/>
          <w:sz w:val="20"/>
          <w:szCs w:val="20"/>
        </w:rPr>
      </w:pPr>
    </w:p>
    <w:p w14:paraId="69A6D369" w14:textId="5E614025" w:rsidR="009F0E42" w:rsidRPr="00F34557" w:rsidRDefault="009F0E42" w:rsidP="00F34557">
      <w:pPr>
        <w:pStyle w:val="Nzov"/>
        <w:rPr>
          <w:rFonts w:cs="Arial"/>
          <w:caps/>
          <w:sz w:val="20"/>
          <w:szCs w:val="20"/>
        </w:rPr>
      </w:pPr>
    </w:p>
    <w:p w14:paraId="53E6BBFC" w14:textId="55C685A4" w:rsidR="009F0E42" w:rsidRPr="00F34557" w:rsidRDefault="009F0E42" w:rsidP="00F34557">
      <w:pPr>
        <w:pStyle w:val="Nzov"/>
        <w:rPr>
          <w:rFonts w:cs="Arial"/>
          <w:caps/>
          <w:sz w:val="20"/>
          <w:szCs w:val="20"/>
        </w:rPr>
      </w:pPr>
    </w:p>
    <w:p w14:paraId="3C01CF47" w14:textId="2C79A372" w:rsidR="009F0E42" w:rsidRPr="00F34557" w:rsidRDefault="009F0E42" w:rsidP="00F34557">
      <w:pPr>
        <w:pStyle w:val="Nzov"/>
        <w:rPr>
          <w:rFonts w:cs="Arial"/>
          <w:caps/>
          <w:sz w:val="20"/>
          <w:szCs w:val="20"/>
        </w:rPr>
      </w:pPr>
    </w:p>
    <w:p w14:paraId="51801F49" w14:textId="3B3D0950" w:rsidR="009F0E42" w:rsidRPr="00F34557" w:rsidRDefault="009F0E42" w:rsidP="00F34557">
      <w:pPr>
        <w:pStyle w:val="Nzov"/>
        <w:rPr>
          <w:rFonts w:cs="Arial"/>
          <w:caps/>
          <w:sz w:val="20"/>
          <w:szCs w:val="20"/>
        </w:rPr>
      </w:pPr>
    </w:p>
    <w:p w14:paraId="2F9B1B14" w14:textId="6C6AA003" w:rsidR="009F0E42" w:rsidRPr="00F34557" w:rsidRDefault="009F0E42" w:rsidP="00F34557">
      <w:pPr>
        <w:pStyle w:val="Nzov"/>
        <w:rPr>
          <w:rFonts w:cs="Arial"/>
          <w:caps/>
          <w:sz w:val="20"/>
          <w:szCs w:val="20"/>
        </w:rPr>
      </w:pPr>
    </w:p>
    <w:p w14:paraId="51897372" w14:textId="211ECD09" w:rsidR="009F0E42" w:rsidRPr="00F34557" w:rsidRDefault="009F0E42" w:rsidP="00F34557">
      <w:pPr>
        <w:pStyle w:val="Nzov"/>
        <w:rPr>
          <w:rFonts w:cs="Arial"/>
          <w:caps/>
          <w:sz w:val="20"/>
          <w:szCs w:val="20"/>
        </w:rPr>
      </w:pPr>
    </w:p>
    <w:p w14:paraId="35AC85F9" w14:textId="369C61AC" w:rsidR="009F0E42" w:rsidRPr="00F34557" w:rsidRDefault="009F0E42" w:rsidP="00F34557">
      <w:pPr>
        <w:pStyle w:val="Nzov"/>
        <w:rPr>
          <w:rFonts w:cs="Arial"/>
          <w:caps/>
          <w:sz w:val="20"/>
          <w:szCs w:val="20"/>
        </w:rPr>
      </w:pPr>
    </w:p>
    <w:p w14:paraId="285BD083" w14:textId="655B00F0" w:rsidR="009F0E42" w:rsidRPr="00F34557" w:rsidRDefault="009F0E42" w:rsidP="00F34557">
      <w:pPr>
        <w:pStyle w:val="Nzov"/>
        <w:rPr>
          <w:rFonts w:cs="Arial"/>
          <w:caps/>
          <w:sz w:val="20"/>
          <w:szCs w:val="20"/>
        </w:rPr>
      </w:pPr>
    </w:p>
    <w:p w14:paraId="6F3FDEBC" w14:textId="0050D38D" w:rsidR="009F0E42" w:rsidRPr="00F34557" w:rsidRDefault="009F0E42" w:rsidP="00F34557">
      <w:pPr>
        <w:pStyle w:val="Nzov"/>
        <w:rPr>
          <w:rFonts w:cs="Arial"/>
          <w:caps/>
          <w:sz w:val="20"/>
          <w:szCs w:val="20"/>
        </w:rPr>
      </w:pPr>
    </w:p>
    <w:p w14:paraId="37D08870" w14:textId="560EFDB7" w:rsidR="009F0E42" w:rsidRPr="00F34557" w:rsidRDefault="009F0E42" w:rsidP="00F34557">
      <w:pPr>
        <w:pStyle w:val="Nzov"/>
        <w:rPr>
          <w:rFonts w:cs="Arial"/>
          <w:caps/>
          <w:sz w:val="20"/>
          <w:szCs w:val="20"/>
        </w:rPr>
      </w:pPr>
    </w:p>
    <w:p w14:paraId="18283338" w14:textId="5941A7BC" w:rsidR="009F0E42" w:rsidRPr="00F34557" w:rsidRDefault="009F0E42" w:rsidP="00F34557">
      <w:pPr>
        <w:pStyle w:val="Nzov"/>
        <w:rPr>
          <w:rFonts w:cs="Arial"/>
          <w:caps/>
          <w:sz w:val="20"/>
          <w:szCs w:val="20"/>
        </w:rPr>
      </w:pPr>
    </w:p>
    <w:p w14:paraId="46CCC092" w14:textId="380482BF" w:rsidR="009F0E42" w:rsidRPr="00F34557" w:rsidRDefault="009F0E42" w:rsidP="00F34557">
      <w:pPr>
        <w:pStyle w:val="Nzov"/>
        <w:rPr>
          <w:rFonts w:cs="Arial"/>
          <w:caps/>
          <w:sz w:val="20"/>
          <w:szCs w:val="20"/>
        </w:rPr>
      </w:pPr>
    </w:p>
    <w:p w14:paraId="2018ADD5" w14:textId="6DD1930D" w:rsidR="009F0E42" w:rsidRPr="00F34557" w:rsidRDefault="009F0E42" w:rsidP="00F34557">
      <w:pPr>
        <w:pStyle w:val="Nzov"/>
        <w:rPr>
          <w:rFonts w:cs="Arial"/>
          <w:caps/>
          <w:sz w:val="20"/>
          <w:szCs w:val="20"/>
        </w:rPr>
      </w:pPr>
    </w:p>
    <w:p w14:paraId="1C034F4A" w14:textId="46057D35" w:rsidR="009F0E42" w:rsidRPr="00F34557" w:rsidRDefault="009F0E42" w:rsidP="00F34557">
      <w:pPr>
        <w:pStyle w:val="Nzov"/>
        <w:rPr>
          <w:rFonts w:cs="Arial"/>
          <w:caps/>
          <w:sz w:val="20"/>
          <w:szCs w:val="20"/>
        </w:rPr>
      </w:pPr>
    </w:p>
    <w:p w14:paraId="5BA1445A" w14:textId="54C81253" w:rsidR="009F0E42" w:rsidRPr="00F34557" w:rsidRDefault="009F0E42" w:rsidP="00F34557">
      <w:pPr>
        <w:pStyle w:val="Nzov"/>
        <w:rPr>
          <w:rFonts w:cs="Arial"/>
          <w:caps/>
          <w:sz w:val="20"/>
          <w:szCs w:val="20"/>
        </w:rPr>
      </w:pPr>
    </w:p>
    <w:p w14:paraId="1A73EDFE" w14:textId="6C7DFC11" w:rsidR="009F0E42" w:rsidRPr="00F34557" w:rsidRDefault="009F0E42" w:rsidP="00F34557">
      <w:pPr>
        <w:pStyle w:val="Nzov"/>
        <w:rPr>
          <w:rFonts w:cs="Arial"/>
          <w:caps/>
          <w:sz w:val="20"/>
          <w:szCs w:val="20"/>
        </w:rPr>
      </w:pPr>
    </w:p>
    <w:p w14:paraId="383C0D5D" w14:textId="77777777" w:rsidR="009F0E42" w:rsidRPr="00F34557" w:rsidRDefault="009F0E42" w:rsidP="00F34557">
      <w:pPr>
        <w:pStyle w:val="Nzov"/>
        <w:rPr>
          <w:rFonts w:cs="Arial"/>
          <w:caps/>
          <w:sz w:val="20"/>
          <w:szCs w:val="20"/>
        </w:rPr>
      </w:pPr>
    </w:p>
    <w:p w14:paraId="41B9BE76" w14:textId="77777777" w:rsidR="009F0E42" w:rsidRPr="00F34557" w:rsidRDefault="009F0E42" w:rsidP="00F34557">
      <w:pPr>
        <w:pStyle w:val="Nzov"/>
        <w:rPr>
          <w:rFonts w:cs="Arial"/>
          <w:caps/>
          <w:sz w:val="20"/>
          <w:szCs w:val="20"/>
        </w:rPr>
      </w:pPr>
    </w:p>
    <w:p w14:paraId="7BCAC494" w14:textId="77777777" w:rsidR="009F0E42" w:rsidRPr="00F34557" w:rsidRDefault="009F0E42" w:rsidP="00F34557">
      <w:pPr>
        <w:pStyle w:val="Nzov"/>
        <w:rPr>
          <w:rFonts w:cs="Arial"/>
          <w:caps/>
          <w:sz w:val="20"/>
          <w:szCs w:val="20"/>
        </w:rPr>
      </w:pPr>
    </w:p>
    <w:p w14:paraId="4E6751AC" w14:textId="77777777" w:rsidR="009F0E42" w:rsidRPr="00F34557" w:rsidRDefault="009F0E42" w:rsidP="00F34557">
      <w:pPr>
        <w:pStyle w:val="Nzov"/>
        <w:rPr>
          <w:rFonts w:cs="Arial"/>
          <w:caps/>
          <w:sz w:val="20"/>
          <w:szCs w:val="20"/>
        </w:rPr>
      </w:pPr>
    </w:p>
    <w:p w14:paraId="63FD283C" w14:textId="0FFDA879" w:rsidR="00C9381F" w:rsidRPr="00F34557" w:rsidRDefault="00C9381F" w:rsidP="00F34557">
      <w:pPr>
        <w:pStyle w:val="Nzov"/>
        <w:rPr>
          <w:rFonts w:cs="Arial"/>
          <w:bCs w:val="0"/>
          <w:caps/>
          <w:sz w:val="20"/>
          <w:szCs w:val="20"/>
        </w:rPr>
      </w:pPr>
      <w:bookmarkStart w:id="35" w:name="_Hlk161736367"/>
      <w:r w:rsidRPr="00BA579A">
        <w:rPr>
          <w:rFonts w:cs="Arial"/>
          <w:caps/>
          <w:sz w:val="20"/>
          <w:szCs w:val="20"/>
        </w:rPr>
        <w:lastRenderedPageBreak/>
        <w:t xml:space="preserve">Príloha b2A </w:t>
      </w:r>
      <w:r w:rsidRPr="00BA579A">
        <w:rPr>
          <w:rFonts w:cs="Arial"/>
          <w:bCs w:val="0"/>
          <w:caps/>
          <w:sz w:val="20"/>
          <w:szCs w:val="20"/>
        </w:rPr>
        <w:t>Harmonogram prác</w:t>
      </w:r>
    </w:p>
    <w:p w14:paraId="014689CD" w14:textId="77777777" w:rsidR="00991D00" w:rsidRPr="00F34557" w:rsidRDefault="00991D00" w:rsidP="00F34557">
      <w:pPr>
        <w:pStyle w:val="Nzov"/>
        <w:rPr>
          <w:rFonts w:cs="Arial"/>
          <w:bCs w:val="0"/>
          <w:caps/>
          <w:sz w:val="20"/>
          <w:szCs w:val="20"/>
        </w:rPr>
      </w:pPr>
    </w:p>
    <w:p w14:paraId="01FD66AF" w14:textId="096A900C" w:rsidR="00C9381F" w:rsidRDefault="00C9381F" w:rsidP="00F34557">
      <w:pPr>
        <w:pStyle w:val="Zarkazkladnhotextu2"/>
        <w:ind w:left="0"/>
        <w:rPr>
          <w:rFonts w:ascii="Arial" w:hAnsi="Arial" w:cs="Arial"/>
          <w:b/>
          <w:sz w:val="20"/>
          <w:szCs w:val="20"/>
        </w:rPr>
      </w:pPr>
      <w:r w:rsidRPr="00F34557">
        <w:rPr>
          <w:rFonts w:ascii="Arial" w:hAnsi="Arial" w:cs="Arial"/>
          <w:b/>
          <w:sz w:val="20"/>
          <w:szCs w:val="20"/>
        </w:rPr>
        <w:t>Harmonogram prác tvoria tieto časti:</w:t>
      </w:r>
    </w:p>
    <w:p w14:paraId="5824DC32" w14:textId="77777777" w:rsidR="009D5E47" w:rsidRPr="00F34557" w:rsidRDefault="009D5E47" w:rsidP="00F34557">
      <w:pPr>
        <w:pStyle w:val="Zarkazkladnhotextu2"/>
        <w:ind w:left="0"/>
        <w:rPr>
          <w:rFonts w:ascii="Arial" w:hAnsi="Arial" w:cs="Arial"/>
          <w:b/>
          <w:sz w:val="20"/>
          <w:szCs w:val="20"/>
        </w:rPr>
      </w:pPr>
    </w:p>
    <w:p w14:paraId="7158F5BA" w14:textId="1FD89561" w:rsidR="00C9381F" w:rsidRDefault="00C9381F" w:rsidP="00F34557">
      <w:pPr>
        <w:pStyle w:val="Zarkazkladnhotextu2"/>
        <w:ind w:left="0"/>
        <w:rPr>
          <w:rFonts w:ascii="Arial" w:hAnsi="Arial" w:cs="Arial"/>
          <w:sz w:val="20"/>
          <w:szCs w:val="20"/>
        </w:rPr>
      </w:pPr>
      <w:bookmarkStart w:id="36" w:name="_Hlk161748927"/>
      <w:r w:rsidRPr="00F34557">
        <w:rPr>
          <w:rFonts w:ascii="Arial" w:hAnsi="Arial" w:cs="Arial"/>
          <w:b/>
          <w:sz w:val="20"/>
          <w:szCs w:val="20"/>
        </w:rPr>
        <w:t>Časť 1: Vecný harmonogram</w:t>
      </w:r>
      <w:r w:rsidRPr="00F34557">
        <w:rPr>
          <w:rFonts w:ascii="Arial" w:hAnsi="Arial" w:cs="Arial"/>
          <w:sz w:val="20"/>
          <w:szCs w:val="20"/>
        </w:rPr>
        <w:t xml:space="preserve"> tzv. </w:t>
      </w:r>
      <w:proofErr w:type="spellStart"/>
      <w:r w:rsidRPr="00F34557">
        <w:rPr>
          <w:rFonts w:ascii="Arial" w:hAnsi="Arial" w:cs="Arial"/>
          <w:sz w:val="20"/>
          <w:szCs w:val="20"/>
        </w:rPr>
        <w:t>Ganttov</w:t>
      </w:r>
      <w:proofErr w:type="spellEnd"/>
      <w:r w:rsidRPr="00F34557">
        <w:rPr>
          <w:rFonts w:ascii="Arial" w:hAnsi="Arial" w:cs="Arial"/>
          <w:sz w:val="20"/>
          <w:szCs w:val="20"/>
        </w:rPr>
        <w:t xml:space="preserve"> graf</w:t>
      </w:r>
      <w:r w:rsidR="002A5789" w:rsidRPr="00F34557">
        <w:rPr>
          <w:rFonts w:ascii="Arial" w:hAnsi="Arial" w:cs="Arial"/>
          <w:sz w:val="20"/>
          <w:szCs w:val="20"/>
        </w:rPr>
        <w:t xml:space="preserve"> </w:t>
      </w:r>
      <w:r w:rsidRPr="00F34557">
        <w:rPr>
          <w:rFonts w:ascii="Arial" w:hAnsi="Arial" w:cs="Arial"/>
          <w:sz w:val="20"/>
          <w:szCs w:val="20"/>
        </w:rPr>
        <w:t>- grafická časť, ktorá musí byť vypracovaná vo formáte *.</w:t>
      </w:r>
      <w:proofErr w:type="spellStart"/>
      <w:r w:rsidRPr="00F34557">
        <w:rPr>
          <w:rFonts w:ascii="Arial" w:hAnsi="Arial" w:cs="Arial"/>
          <w:sz w:val="20"/>
          <w:szCs w:val="20"/>
        </w:rPr>
        <w:t>mpp</w:t>
      </w:r>
      <w:proofErr w:type="spellEnd"/>
      <w:r w:rsidRPr="00F34557">
        <w:rPr>
          <w:rFonts w:ascii="Arial" w:hAnsi="Arial" w:cs="Arial"/>
          <w:sz w:val="20"/>
          <w:szCs w:val="20"/>
        </w:rPr>
        <w:t xml:space="preserve"> s jasne vyznačenou kritickou cestou</w:t>
      </w:r>
      <w:r w:rsidR="00797742">
        <w:rPr>
          <w:rFonts w:ascii="Arial" w:hAnsi="Arial" w:cs="Arial"/>
          <w:sz w:val="20"/>
          <w:szCs w:val="20"/>
        </w:rPr>
        <w:t xml:space="preserve"> (prípadne viacerými)</w:t>
      </w:r>
      <w:r w:rsidRPr="00F34557">
        <w:rPr>
          <w:rFonts w:ascii="Arial" w:hAnsi="Arial" w:cs="Arial"/>
          <w:sz w:val="20"/>
          <w:szCs w:val="20"/>
        </w:rPr>
        <w:t xml:space="preserve">, ktorú budú </w:t>
      </w:r>
      <w:r w:rsidRPr="00024B0B">
        <w:rPr>
          <w:rFonts w:ascii="Arial" w:hAnsi="Arial" w:cs="Arial"/>
          <w:sz w:val="20"/>
          <w:szCs w:val="20"/>
        </w:rPr>
        <w:t xml:space="preserve">vytvárať </w:t>
      </w:r>
      <w:r w:rsidR="00024B0B" w:rsidRPr="00024B0B">
        <w:rPr>
          <w:rFonts w:ascii="Arial" w:hAnsi="Arial" w:cs="Arial"/>
          <w:sz w:val="20"/>
          <w:szCs w:val="20"/>
        </w:rPr>
        <w:t xml:space="preserve">príslušné </w:t>
      </w:r>
      <w:r w:rsidRPr="00024B0B">
        <w:rPr>
          <w:rFonts w:ascii="Arial" w:hAnsi="Arial" w:cs="Arial"/>
          <w:sz w:val="20"/>
          <w:szCs w:val="20"/>
        </w:rPr>
        <w:t>časti</w:t>
      </w:r>
      <w:r w:rsidRPr="00F34557">
        <w:rPr>
          <w:rFonts w:ascii="Arial" w:hAnsi="Arial" w:cs="Arial"/>
          <w:sz w:val="20"/>
          <w:szCs w:val="20"/>
        </w:rPr>
        <w:t xml:space="preserve"> Diela, </w:t>
      </w:r>
      <w:proofErr w:type="spellStart"/>
      <w:r w:rsidRPr="00F34557">
        <w:rPr>
          <w:rFonts w:ascii="Arial" w:hAnsi="Arial" w:cs="Arial"/>
          <w:sz w:val="20"/>
          <w:szCs w:val="20"/>
        </w:rPr>
        <w:t>t.j</w:t>
      </w:r>
      <w:proofErr w:type="spellEnd"/>
      <w:r w:rsidRPr="00F34557">
        <w:rPr>
          <w:rFonts w:ascii="Arial" w:hAnsi="Arial" w:cs="Arial"/>
          <w:sz w:val="20"/>
          <w:szCs w:val="20"/>
        </w:rPr>
        <w:t xml:space="preserve">. časovou postupnosťou zhotovenia jednotlivých stavebných objektov (SO), vyhotovenia požadovanej projektovej dokumentácie, vrátane doby trvania ich komplexného vyskúšania, skúšobnej prevádzky prevádzkových súborov a ich technologických častí (ak taká je) a pod. </w:t>
      </w:r>
    </w:p>
    <w:p w14:paraId="476266B1" w14:textId="77777777" w:rsidR="00B9742E" w:rsidRDefault="00B9742E" w:rsidP="00F34557">
      <w:pPr>
        <w:pStyle w:val="Zarkazkladnhotextu2"/>
        <w:ind w:left="0"/>
        <w:rPr>
          <w:rFonts w:ascii="Arial" w:hAnsi="Arial" w:cs="Arial"/>
          <w:b/>
          <w:sz w:val="20"/>
          <w:szCs w:val="20"/>
        </w:rPr>
      </w:pPr>
      <w:bookmarkStart w:id="37" w:name="_Hlk161749158"/>
      <w:bookmarkEnd w:id="36"/>
    </w:p>
    <w:p w14:paraId="5AB82629" w14:textId="1FF5C4F4" w:rsidR="00077BAF" w:rsidRPr="00077BAF" w:rsidRDefault="00077BAF" w:rsidP="00077BAF">
      <w:pPr>
        <w:jc w:val="both"/>
        <w:rPr>
          <w:rFonts w:ascii="Arial" w:hAnsi="Arial" w:cs="Arial"/>
          <w:sz w:val="20"/>
          <w:szCs w:val="20"/>
        </w:rPr>
      </w:pPr>
      <w:r w:rsidRPr="00077BAF">
        <w:rPr>
          <w:rFonts w:ascii="Arial" w:hAnsi="Arial" w:cs="Arial"/>
          <w:sz w:val="20"/>
          <w:szCs w:val="20"/>
        </w:rPr>
        <w:t>Harmonogram bude obsahovať termíny a postup výroby a dodania hlavných Technologických zariadení</w:t>
      </w:r>
      <w:r>
        <w:rPr>
          <w:rFonts w:ascii="Arial" w:hAnsi="Arial" w:cs="Arial"/>
          <w:sz w:val="20"/>
          <w:szCs w:val="20"/>
        </w:rPr>
        <w:t xml:space="preserve"> </w:t>
      </w:r>
      <w:r w:rsidRPr="00077BAF">
        <w:rPr>
          <w:rFonts w:ascii="Arial" w:hAnsi="Arial" w:cs="Arial"/>
          <w:sz w:val="20"/>
          <w:szCs w:val="20"/>
        </w:rPr>
        <w:t>(ak také sú), postup výstavby, skúšok, spúšťania</w:t>
      </w:r>
      <w:r>
        <w:rPr>
          <w:rFonts w:ascii="Arial" w:hAnsi="Arial" w:cs="Arial"/>
          <w:sz w:val="20"/>
          <w:szCs w:val="20"/>
        </w:rPr>
        <w:t xml:space="preserve"> </w:t>
      </w:r>
      <w:r w:rsidRPr="00077BAF">
        <w:rPr>
          <w:rFonts w:ascii="Arial" w:hAnsi="Arial" w:cs="Arial"/>
          <w:sz w:val="20"/>
          <w:szCs w:val="20"/>
        </w:rPr>
        <w:t xml:space="preserve">do prevádzky, prebratia podľa požiadaviek Objednávateľa týkajúcich sa prebratia Diela alebo jeho častí, po jednotlivých objektoch, Lehoty na oznámenie vád, so zohľadnením a vyznačením štyroch kľúčových míľnikov v zmysle </w:t>
      </w:r>
      <w:proofErr w:type="spellStart"/>
      <w:r w:rsidRPr="00077BAF">
        <w:rPr>
          <w:rFonts w:ascii="Arial" w:hAnsi="Arial" w:cs="Arial"/>
          <w:sz w:val="20"/>
          <w:szCs w:val="20"/>
        </w:rPr>
        <w:t>podčl</w:t>
      </w:r>
      <w:proofErr w:type="spellEnd"/>
      <w:r w:rsidRPr="00077BAF">
        <w:rPr>
          <w:rFonts w:ascii="Arial" w:hAnsi="Arial" w:cs="Arial"/>
          <w:sz w:val="20"/>
          <w:szCs w:val="20"/>
        </w:rPr>
        <w:t xml:space="preserve">. 8.3 Zmluvných podmienok. </w:t>
      </w:r>
    </w:p>
    <w:p w14:paraId="659CCEC1"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 xml:space="preserve">Ďalej bude obsahovať postup činností vykonávaných Priamymi </w:t>
      </w:r>
      <w:proofErr w:type="spellStart"/>
      <w:r w:rsidRPr="00077BAF">
        <w:rPr>
          <w:rFonts w:ascii="Arial" w:hAnsi="Arial" w:cs="Arial"/>
          <w:sz w:val="20"/>
          <w:szCs w:val="20"/>
        </w:rPr>
        <w:t>Podzhotoviteľmi</w:t>
      </w:r>
      <w:proofErr w:type="spellEnd"/>
      <w:r w:rsidRPr="00077BAF">
        <w:rPr>
          <w:rFonts w:ascii="Arial" w:hAnsi="Arial" w:cs="Arial"/>
          <w:sz w:val="20"/>
          <w:szCs w:val="20"/>
        </w:rPr>
        <w:t>, (pri Technologických zariadeniach stavebnej pripravenosti  k montáži a termíny spätného odovzdávania po montáži, za účelom dokončenia a odskúšania stavebných súborov; začiatku montážnych prác technológií, skúšok typu a pod.).</w:t>
      </w:r>
    </w:p>
    <w:p w14:paraId="4BB4B67A"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Pri technologických zariadeniach/prevádzkových súboroch bude harmonogram obsahovať samostatne termíny stavebnej a montážnej pripravenosti a dodávku/montáž technológie, vrátane termínov spätného odovzdávania po montáži za účelom dokončenia a odskúšania stavebných súborov.</w:t>
      </w:r>
    </w:p>
    <w:p w14:paraId="6EC94387"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Harmonogram bude taktiež obsahovať podrobnosti postupu projektových prác vrátane plánovaného časového harmonogramu zabezpečenia Dokumentácie Zhotoviteľa podľa jednotlivých častí Diela a jej predloženia na preskúmanie a odsúhlasenie a jej dodania (v súlade s čl. 2.8); zabezpečenia  inžinierskej činnosti vrátane  majetkovoprávneho vysporiadania (v súlade s čl. 2.7), ak také vyplynie z podmienok Záverečného stanoviska EIA a stavebného povolenia,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zabezpečením právoplatného kolaudačného/</w:t>
      </w:r>
      <w:proofErr w:type="spellStart"/>
      <w:r w:rsidRPr="00077BAF">
        <w:rPr>
          <w:rFonts w:ascii="Arial" w:hAnsi="Arial" w:cs="Arial"/>
          <w:sz w:val="20"/>
          <w:szCs w:val="20"/>
        </w:rPr>
        <w:t>ých</w:t>
      </w:r>
      <w:proofErr w:type="spellEnd"/>
      <w:r w:rsidRPr="00077BAF">
        <w:rPr>
          <w:rFonts w:ascii="Arial" w:hAnsi="Arial" w:cs="Arial"/>
          <w:sz w:val="20"/>
          <w:szCs w:val="20"/>
        </w:rPr>
        <w:t xml:space="preserve"> rozhodnutia/rozhodnutí (Kolaudačného rozhodnutia stavby), Lehotou výstavby a pod..</w:t>
      </w:r>
    </w:p>
    <w:p w14:paraId="3A3090BF"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Harmonogram bude obsahovať dátum vyhotovenia a podpis predstaviteľa Zhotoviteľa.</w:t>
      </w:r>
    </w:p>
    <w:p w14:paraId="742DCF38" w14:textId="77777777" w:rsidR="00077BAF" w:rsidRPr="00077BAF" w:rsidRDefault="00077BAF" w:rsidP="00077BAF">
      <w:pPr>
        <w:jc w:val="both"/>
        <w:rPr>
          <w:rFonts w:ascii="Arial" w:hAnsi="Arial" w:cs="Arial"/>
          <w:sz w:val="20"/>
          <w:szCs w:val="20"/>
        </w:rPr>
      </w:pPr>
    </w:p>
    <w:p w14:paraId="1C737D66"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b) Povinnosť členenia činností na minimálne 2, resp. minimálne 3 stupne podrobnosti (u nižšie stanovených radov stavebných objektov).</w:t>
      </w:r>
    </w:p>
    <w:p w14:paraId="159E74D2"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1. stupeň: stavebný objekt (SO),</w:t>
      </w:r>
    </w:p>
    <w:p w14:paraId="7AF449B1"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 xml:space="preserve">2. stupeň: stavebný prvok, </w:t>
      </w:r>
      <w:proofErr w:type="spellStart"/>
      <w:r w:rsidRPr="00077BAF">
        <w:rPr>
          <w:rFonts w:ascii="Arial" w:hAnsi="Arial" w:cs="Arial"/>
          <w:sz w:val="20"/>
          <w:szCs w:val="20"/>
        </w:rPr>
        <w:t>podobjekt</w:t>
      </w:r>
      <w:proofErr w:type="spellEnd"/>
      <w:r w:rsidRPr="00077BAF">
        <w:rPr>
          <w:rFonts w:ascii="Arial" w:hAnsi="Arial" w:cs="Arial"/>
          <w:sz w:val="20"/>
          <w:szCs w:val="20"/>
        </w:rPr>
        <w:t xml:space="preserve"> SO, úsek SO</w:t>
      </w:r>
    </w:p>
    <w:p w14:paraId="08BC0E5B"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 xml:space="preserve">(mostný pilier, úsek objektu cestného telesa, úseky </w:t>
      </w:r>
      <w:proofErr w:type="spellStart"/>
      <w:r w:rsidRPr="00077BAF">
        <w:rPr>
          <w:rFonts w:ascii="Arial" w:hAnsi="Arial" w:cs="Arial"/>
          <w:sz w:val="20"/>
          <w:szCs w:val="20"/>
        </w:rPr>
        <w:t>mostovky</w:t>
      </w:r>
      <w:proofErr w:type="spellEnd"/>
      <w:r w:rsidRPr="00077BAF">
        <w:rPr>
          <w:rFonts w:ascii="Arial" w:hAnsi="Arial" w:cs="Arial"/>
          <w:sz w:val="20"/>
          <w:szCs w:val="20"/>
        </w:rPr>
        <w:t xml:space="preserve">), Druhý stupeň je povinný pri </w:t>
      </w:r>
      <w:proofErr w:type="spellStart"/>
      <w:r w:rsidRPr="00077BAF">
        <w:rPr>
          <w:rFonts w:ascii="Arial" w:hAnsi="Arial" w:cs="Arial"/>
          <w:sz w:val="20"/>
          <w:szCs w:val="20"/>
        </w:rPr>
        <w:t>následovných</w:t>
      </w:r>
      <w:proofErr w:type="spellEnd"/>
      <w:r w:rsidRPr="00077BAF">
        <w:rPr>
          <w:rFonts w:ascii="Arial" w:hAnsi="Arial" w:cs="Arial"/>
          <w:sz w:val="20"/>
          <w:szCs w:val="20"/>
        </w:rPr>
        <w:t xml:space="preserve"> radoch SO:</w:t>
      </w:r>
    </w:p>
    <w:p w14:paraId="317F60B2" w14:textId="77777777" w:rsidR="00077BAF" w:rsidRPr="00077BAF" w:rsidRDefault="00077BAF" w:rsidP="00677E87">
      <w:pPr>
        <w:pStyle w:val="Odsekzoznamu"/>
        <w:numPr>
          <w:ilvl w:val="0"/>
          <w:numId w:val="44"/>
        </w:numPr>
        <w:spacing w:after="200"/>
        <w:contextualSpacing/>
        <w:jc w:val="both"/>
        <w:rPr>
          <w:rFonts w:ascii="Arial" w:hAnsi="Arial" w:cs="Arial"/>
          <w:sz w:val="20"/>
          <w:szCs w:val="20"/>
        </w:rPr>
      </w:pPr>
      <w:r w:rsidRPr="00077BAF">
        <w:rPr>
          <w:rFonts w:ascii="Arial" w:hAnsi="Arial" w:cs="Arial"/>
          <w:sz w:val="20"/>
          <w:szCs w:val="20"/>
        </w:rPr>
        <w:t xml:space="preserve">SO radu 300 a 500, ďalšie SO na vyžiadanie Stavebnotechnického </w:t>
      </w:r>
      <w:proofErr w:type="spellStart"/>
      <w:r w:rsidRPr="00077BAF">
        <w:rPr>
          <w:rFonts w:ascii="Arial" w:hAnsi="Arial" w:cs="Arial"/>
          <w:sz w:val="20"/>
          <w:szCs w:val="20"/>
        </w:rPr>
        <w:t>dozora</w:t>
      </w:r>
      <w:proofErr w:type="spellEnd"/>
      <w:r w:rsidRPr="00077BAF">
        <w:rPr>
          <w:rFonts w:ascii="Arial" w:hAnsi="Arial" w:cs="Arial"/>
          <w:sz w:val="20"/>
          <w:szCs w:val="20"/>
        </w:rPr>
        <w:t>.</w:t>
      </w:r>
    </w:p>
    <w:p w14:paraId="7EAD69DF"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3. stupeň: stavebné činnosti, stavebné časti prvkov, diely (napr. zemné práce, základy mostného piliera, driek, …).</w:t>
      </w:r>
    </w:p>
    <w:p w14:paraId="5DC38EB7"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Tretí stupeň podrobnosti je povinný pri týchto radoch SO:</w:t>
      </w:r>
    </w:p>
    <w:p w14:paraId="3246E251" w14:textId="77777777" w:rsidR="00077BAF" w:rsidRPr="00077BAF" w:rsidRDefault="00077BAF" w:rsidP="00677E87">
      <w:pPr>
        <w:pStyle w:val="Odsekzoznamu"/>
        <w:numPr>
          <w:ilvl w:val="0"/>
          <w:numId w:val="43"/>
        </w:numPr>
        <w:spacing w:after="200"/>
        <w:contextualSpacing/>
        <w:jc w:val="both"/>
        <w:rPr>
          <w:rFonts w:ascii="Arial" w:hAnsi="Arial" w:cs="Arial"/>
          <w:sz w:val="20"/>
          <w:szCs w:val="20"/>
        </w:rPr>
      </w:pPr>
      <w:r w:rsidRPr="00077BAF">
        <w:rPr>
          <w:rFonts w:ascii="Arial" w:hAnsi="Arial" w:cs="Arial"/>
          <w:sz w:val="20"/>
          <w:szCs w:val="20"/>
        </w:rPr>
        <w:t>SO radu 100 (SO 101-00, SO 102-00, SO 110-00, SO 111-00, SO112-00, SO 113-00)</w:t>
      </w:r>
    </w:p>
    <w:p w14:paraId="6464FD1D" w14:textId="77777777" w:rsidR="00077BAF" w:rsidRPr="00077BAF" w:rsidRDefault="00077BAF" w:rsidP="00677E87">
      <w:pPr>
        <w:pStyle w:val="Odsekzoznamu"/>
        <w:numPr>
          <w:ilvl w:val="0"/>
          <w:numId w:val="43"/>
        </w:numPr>
        <w:spacing w:after="200"/>
        <w:contextualSpacing/>
        <w:jc w:val="both"/>
        <w:rPr>
          <w:rFonts w:ascii="Arial" w:hAnsi="Arial" w:cs="Arial"/>
          <w:sz w:val="20"/>
          <w:szCs w:val="20"/>
        </w:rPr>
      </w:pPr>
      <w:r w:rsidRPr="00077BAF">
        <w:rPr>
          <w:rFonts w:ascii="Arial" w:hAnsi="Arial" w:cs="Arial"/>
          <w:sz w:val="20"/>
          <w:szCs w:val="20"/>
        </w:rPr>
        <w:t xml:space="preserve">SO radu 200 (mosty, oporné múry, </w:t>
      </w:r>
      <w:proofErr w:type="spellStart"/>
      <w:r w:rsidRPr="00077BAF">
        <w:rPr>
          <w:rFonts w:ascii="Arial" w:hAnsi="Arial" w:cs="Arial"/>
          <w:sz w:val="20"/>
          <w:szCs w:val="20"/>
        </w:rPr>
        <w:t>zárubné</w:t>
      </w:r>
      <w:proofErr w:type="spellEnd"/>
      <w:r w:rsidRPr="00077BAF">
        <w:rPr>
          <w:rFonts w:ascii="Arial" w:hAnsi="Arial" w:cs="Arial"/>
          <w:sz w:val="20"/>
          <w:szCs w:val="20"/>
        </w:rPr>
        <w:t xml:space="preserve"> múry, PHS),</w:t>
      </w:r>
    </w:p>
    <w:p w14:paraId="114F2A83" w14:textId="77777777" w:rsidR="00077BAF" w:rsidRPr="00077BAF" w:rsidRDefault="00077BAF" w:rsidP="00677E87">
      <w:pPr>
        <w:pStyle w:val="Odsekzoznamu"/>
        <w:numPr>
          <w:ilvl w:val="0"/>
          <w:numId w:val="43"/>
        </w:numPr>
        <w:spacing w:after="200"/>
        <w:contextualSpacing/>
        <w:jc w:val="both"/>
        <w:rPr>
          <w:rFonts w:ascii="Arial" w:hAnsi="Arial" w:cs="Arial"/>
          <w:sz w:val="20"/>
          <w:szCs w:val="20"/>
        </w:rPr>
      </w:pPr>
      <w:r w:rsidRPr="00077BAF">
        <w:rPr>
          <w:rFonts w:ascii="Arial" w:hAnsi="Arial" w:cs="Arial"/>
          <w:sz w:val="20"/>
          <w:szCs w:val="20"/>
        </w:rPr>
        <w:t xml:space="preserve">ďalšie SO na vyžiadanie Stavebnotechnického </w:t>
      </w:r>
      <w:proofErr w:type="spellStart"/>
      <w:r w:rsidRPr="00077BAF">
        <w:rPr>
          <w:rFonts w:ascii="Arial" w:hAnsi="Arial" w:cs="Arial"/>
          <w:sz w:val="20"/>
          <w:szCs w:val="20"/>
        </w:rPr>
        <w:t>dozora</w:t>
      </w:r>
      <w:proofErr w:type="spellEnd"/>
      <w:r w:rsidRPr="00077BAF">
        <w:rPr>
          <w:rFonts w:ascii="Arial" w:hAnsi="Arial" w:cs="Arial"/>
          <w:sz w:val="20"/>
          <w:szCs w:val="20"/>
        </w:rPr>
        <w:t>.</w:t>
      </w:r>
    </w:p>
    <w:p w14:paraId="251EA96D"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c) Povinnosť definovania unikátnych WBS kódov („</w:t>
      </w:r>
      <w:proofErr w:type="spellStart"/>
      <w:r w:rsidRPr="00077BAF">
        <w:rPr>
          <w:rFonts w:ascii="Arial" w:hAnsi="Arial" w:cs="Arial"/>
          <w:sz w:val="20"/>
          <w:szCs w:val="20"/>
        </w:rPr>
        <w:t>Work</w:t>
      </w:r>
      <w:proofErr w:type="spellEnd"/>
      <w:r w:rsidRPr="00077BAF">
        <w:rPr>
          <w:rFonts w:ascii="Arial" w:hAnsi="Arial" w:cs="Arial"/>
          <w:sz w:val="20"/>
          <w:szCs w:val="20"/>
        </w:rPr>
        <w:t xml:space="preserve"> </w:t>
      </w:r>
      <w:proofErr w:type="spellStart"/>
      <w:r w:rsidRPr="00077BAF">
        <w:rPr>
          <w:rFonts w:ascii="Arial" w:hAnsi="Arial" w:cs="Arial"/>
          <w:sz w:val="20"/>
          <w:szCs w:val="20"/>
        </w:rPr>
        <w:t>Breakdown</w:t>
      </w:r>
      <w:proofErr w:type="spellEnd"/>
      <w:r w:rsidRPr="00077BAF">
        <w:rPr>
          <w:rFonts w:ascii="Arial" w:hAnsi="Arial" w:cs="Arial"/>
          <w:sz w:val="20"/>
          <w:szCs w:val="20"/>
        </w:rPr>
        <w:t xml:space="preserve"> </w:t>
      </w:r>
      <w:proofErr w:type="spellStart"/>
      <w:r w:rsidRPr="00077BAF">
        <w:rPr>
          <w:rFonts w:ascii="Arial" w:hAnsi="Arial" w:cs="Arial"/>
          <w:sz w:val="20"/>
          <w:szCs w:val="20"/>
        </w:rPr>
        <w:t>Structures</w:t>
      </w:r>
      <w:proofErr w:type="spellEnd"/>
      <w:r w:rsidRPr="00077BAF">
        <w:rPr>
          <w:rFonts w:ascii="Arial" w:hAnsi="Arial" w:cs="Arial"/>
          <w:sz w:val="20"/>
          <w:szCs w:val="20"/>
        </w:rPr>
        <w:t>“) pri každej činnosti v závislosti od jej stupňa podrobnosti.</w:t>
      </w:r>
    </w:p>
    <w:p w14:paraId="2456792A"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d) Povinnosť zobrazenia časovej rezervy pri jednotlivých činnostiach, a to ako grafické, tak aj číselné (počet dní v samostatnom stĺpci).</w:t>
      </w:r>
    </w:p>
    <w:p w14:paraId="24730D70"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e) Povinnosť zobrazenia technologickej prestávky vo forme samostatnej činnosti nadväzujúce na s ňou súvisiacu stavebnú činnosť (napr. zhotovenie železobetónové konštrukcie a na ňu nadväzujúca technologická prestávka z dôvodu tvrdnutia betónu).</w:t>
      </w:r>
    </w:p>
    <w:p w14:paraId="6CD7389C"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f) Povinnosť zobrazenia prerušenia (rozdelenia) činnosti pomocou bodkovaného označenia v príslušnej farebnej schéme.</w:t>
      </w:r>
    </w:p>
    <w:p w14:paraId="17A397FC"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 xml:space="preserve">g) V každom harmonograme musí byť vo forme činností znázornené spracovávanie realizačnej dokumentácie stavby (DSRS) na jednotlivé objekty, vrátane termínov (míľnikov) ich plánovaného odovzdania Stavebnotechnickému dozoru, a ďalej míľniky (najskoršie termíny) na schválenie jednotlivých čistopisov DSV stavebnotechnickým dozorom a preberacie konania a kolaudačné konanie. </w:t>
      </w:r>
    </w:p>
    <w:p w14:paraId="7A0A53D1"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h) predpokladané strojné a personálne zabezpečenie pre jednotlivé činnosti</w:t>
      </w:r>
    </w:p>
    <w:p w14:paraId="1BE652F6" w14:textId="793E7EBF" w:rsidR="00077BAF" w:rsidRPr="00077BAF" w:rsidRDefault="00077BAF" w:rsidP="00077BAF">
      <w:pPr>
        <w:pStyle w:val="Zarkazkladnhotextu2"/>
        <w:ind w:left="0"/>
        <w:rPr>
          <w:rFonts w:ascii="Arial" w:hAnsi="Arial" w:cs="Arial"/>
          <w:b/>
          <w:sz w:val="16"/>
          <w:szCs w:val="16"/>
        </w:rPr>
      </w:pPr>
      <w:r w:rsidRPr="00077BAF">
        <w:rPr>
          <w:rFonts w:ascii="Arial" w:hAnsi="Arial" w:cs="Arial"/>
          <w:sz w:val="20"/>
          <w:szCs w:val="20"/>
        </w:rPr>
        <w:lastRenderedPageBreak/>
        <w:t>i) Grafické znázornenie Zimnej technologickej prestávky/Zimného obdobia formou farebného zvislého pruhu na podklade (pozadí) harmonogramu.</w:t>
      </w:r>
    </w:p>
    <w:p w14:paraId="77EC0244" w14:textId="77777777" w:rsidR="00077BAF" w:rsidRPr="00F34557" w:rsidRDefault="00077BAF" w:rsidP="00F34557">
      <w:pPr>
        <w:pStyle w:val="Zarkazkladnhotextu2"/>
        <w:ind w:left="0"/>
        <w:rPr>
          <w:rFonts w:ascii="Arial" w:hAnsi="Arial" w:cs="Arial"/>
          <w:sz w:val="20"/>
          <w:szCs w:val="20"/>
        </w:rPr>
      </w:pPr>
    </w:p>
    <w:p w14:paraId="02951934" w14:textId="77777777" w:rsidR="007D1FB6" w:rsidRPr="007D1FB6" w:rsidRDefault="007D1FB6" w:rsidP="007D1FB6">
      <w:pPr>
        <w:pStyle w:val="Zarkazkladnhotextu2"/>
        <w:ind w:left="0"/>
        <w:rPr>
          <w:ins w:id="38" w:author="Autor"/>
          <w:rFonts w:ascii="Arial" w:hAnsi="Arial" w:cs="Arial"/>
          <w:b/>
          <w:sz w:val="20"/>
          <w:szCs w:val="20"/>
        </w:rPr>
        <w:pPrChange w:id="39" w:author="Autor">
          <w:pPr>
            <w:pStyle w:val="Zarkazkladnhotextu2"/>
          </w:pPr>
        </w:pPrChange>
      </w:pPr>
      <w:ins w:id="40" w:author="Autor">
        <w:r w:rsidRPr="007D1FB6">
          <w:rPr>
            <w:rFonts w:ascii="Arial" w:hAnsi="Arial" w:cs="Arial"/>
            <w:b/>
            <w:sz w:val="20"/>
            <w:szCs w:val="20"/>
          </w:rPr>
          <w:t>Vecný harmonogram prác nie je súčasťou súťažných podkladov verejného obstarávateľa. Uchádzač vyhotoví a predloží v ponuke vlastný dokument ako Prílohu č. 3.1 Zmluvných dojednaní (Časť 1 Zväzok 2 súťažných podkladov).</w:t>
        </w:r>
      </w:ins>
    </w:p>
    <w:p w14:paraId="2CF4A234" w14:textId="77777777" w:rsidR="007D1FB6" w:rsidRPr="007D1FB6" w:rsidRDefault="007D1FB6" w:rsidP="007D1FB6">
      <w:pPr>
        <w:pStyle w:val="Zarkazkladnhotextu2"/>
        <w:ind w:left="0"/>
        <w:rPr>
          <w:ins w:id="41" w:author="Autor"/>
          <w:rFonts w:ascii="Arial" w:hAnsi="Arial" w:cs="Arial"/>
          <w:b/>
          <w:sz w:val="20"/>
          <w:szCs w:val="20"/>
        </w:rPr>
        <w:pPrChange w:id="42" w:author="Autor">
          <w:pPr>
            <w:pStyle w:val="Zarkazkladnhotextu2"/>
          </w:pPr>
        </w:pPrChange>
      </w:pPr>
    </w:p>
    <w:p w14:paraId="3FFF7537" w14:textId="77777777" w:rsidR="007D1FB6" w:rsidRPr="007D1FB6" w:rsidRDefault="007D1FB6" w:rsidP="007D1FB6">
      <w:pPr>
        <w:pStyle w:val="Zarkazkladnhotextu2"/>
        <w:ind w:left="0"/>
        <w:rPr>
          <w:ins w:id="43" w:author="Autor"/>
          <w:rFonts w:ascii="Arial" w:hAnsi="Arial" w:cs="Arial"/>
          <w:b/>
          <w:sz w:val="20"/>
          <w:szCs w:val="20"/>
        </w:rPr>
        <w:pPrChange w:id="44" w:author="Autor">
          <w:pPr>
            <w:pStyle w:val="Zarkazkladnhotextu2"/>
          </w:pPr>
        </w:pPrChange>
      </w:pPr>
      <w:ins w:id="45" w:author="Autor">
        <w:r w:rsidRPr="007D1FB6">
          <w:rPr>
            <w:rFonts w:ascii="Arial" w:hAnsi="Arial" w:cs="Arial"/>
            <w:b/>
            <w:sz w:val="20"/>
            <w:szCs w:val="20"/>
          </w:rPr>
          <w:t xml:space="preserve">Harmonogram prác predložený v ponuke je Zhotoviteľ povinný aktualizovať podľa </w:t>
        </w:r>
        <w:proofErr w:type="spellStart"/>
        <w:r w:rsidRPr="007D1FB6">
          <w:rPr>
            <w:rFonts w:ascii="Arial" w:hAnsi="Arial" w:cs="Arial"/>
            <w:b/>
            <w:sz w:val="20"/>
            <w:szCs w:val="20"/>
          </w:rPr>
          <w:t>podčlánku</w:t>
        </w:r>
        <w:proofErr w:type="spellEnd"/>
        <w:r w:rsidRPr="007D1FB6">
          <w:rPr>
            <w:rFonts w:ascii="Arial" w:hAnsi="Arial" w:cs="Arial"/>
            <w:b/>
            <w:sz w:val="20"/>
            <w:szCs w:val="20"/>
          </w:rPr>
          <w:t xml:space="preserve"> 8.3 Osobitné zmluvné podmienky (Časť 2.2 Zväzok 2 súťažných podkladov),v ktorom upraví časovú postupnosť výstavby jednotlivých stavebných objektov uvedených v pôvodnom Vecnom harmonograme prác vzhľadom na svoje technologické zariadenia, stroje a materiály atď., pričom je povinný  dodržať verejným obstarávateľom stanovenú Lehotu výstavby a lehoty ukončenia Míľnikov uvedených v tabuľke v rámci tejto prílohy B2A. Tento Vecný harmonogram musí zohľadniť Dátum začatia prác oznámený verejným obstarávateľom podľa </w:t>
        </w:r>
        <w:proofErr w:type="spellStart"/>
        <w:r w:rsidRPr="007D1FB6">
          <w:rPr>
            <w:rFonts w:ascii="Arial" w:hAnsi="Arial" w:cs="Arial"/>
            <w:b/>
            <w:sz w:val="20"/>
            <w:szCs w:val="20"/>
          </w:rPr>
          <w:t>podčlánku</w:t>
        </w:r>
        <w:proofErr w:type="spellEnd"/>
        <w:r w:rsidRPr="007D1FB6">
          <w:rPr>
            <w:rFonts w:ascii="Arial" w:hAnsi="Arial" w:cs="Arial"/>
            <w:b/>
            <w:sz w:val="20"/>
            <w:szCs w:val="20"/>
          </w:rPr>
          <w:t xml:space="preserve"> 8.1 Osobitné zmluvné podmienky (Časť 2.2 Zväzok 2 súťažných podkladov). </w:t>
        </w:r>
      </w:ins>
    </w:p>
    <w:p w14:paraId="31A46373" w14:textId="4640A508" w:rsidR="007D1FB6" w:rsidRDefault="007D1FB6" w:rsidP="007D1FB6">
      <w:pPr>
        <w:pStyle w:val="Zarkazkladnhotextu2"/>
        <w:ind w:left="0"/>
        <w:rPr>
          <w:ins w:id="46" w:author="Autor"/>
          <w:rFonts w:ascii="Arial" w:hAnsi="Arial" w:cs="Arial"/>
          <w:b/>
          <w:sz w:val="20"/>
          <w:szCs w:val="20"/>
        </w:rPr>
      </w:pPr>
      <w:ins w:id="47" w:author="Autor">
        <w:r w:rsidRPr="007D1FB6">
          <w:rPr>
            <w:rFonts w:ascii="Arial" w:hAnsi="Arial" w:cs="Arial"/>
            <w:b/>
            <w:sz w:val="20"/>
            <w:szCs w:val="20"/>
          </w:rPr>
          <w:t>Dátum Začiatku výstavby uvedený vo Vecnom harmonograme je totožný s Dátumom začatia prác.</w:t>
        </w:r>
      </w:ins>
    </w:p>
    <w:p w14:paraId="59B97A48" w14:textId="77777777" w:rsidR="007D1FB6" w:rsidRDefault="007D1FB6" w:rsidP="009D5E47">
      <w:pPr>
        <w:pStyle w:val="Zarkazkladnhotextu2"/>
        <w:ind w:left="0"/>
        <w:rPr>
          <w:ins w:id="48" w:author="Autor"/>
          <w:rFonts w:ascii="Arial" w:hAnsi="Arial" w:cs="Arial"/>
          <w:b/>
          <w:sz w:val="20"/>
          <w:szCs w:val="20"/>
        </w:rPr>
      </w:pPr>
    </w:p>
    <w:p w14:paraId="1996B533" w14:textId="6CE9A059" w:rsidR="00C06FEB" w:rsidRDefault="00C9381F" w:rsidP="009D5E47">
      <w:pPr>
        <w:pStyle w:val="Zarkazkladnhotextu2"/>
        <w:ind w:left="0"/>
        <w:rPr>
          <w:rFonts w:ascii="Arial" w:hAnsi="Arial" w:cs="Arial"/>
          <w:sz w:val="20"/>
          <w:szCs w:val="20"/>
        </w:rPr>
      </w:pPr>
      <w:r w:rsidRPr="00F34557">
        <w:rPr>
          <w:rFonts w:ascii="Arial" w:hAnsi="Arial" w:cs="Arial"/>
          <w:b/>
          <w:sz w:val="20"/>
          <w:szCs w:val="20"/>
        </w:rPr>
        <w:t xml:space="preserve">Časť 2: Míľniky  </w:t>
      </w:r>
      <w:r w:rsidRPr="00F34557">
        <w:rPr>
          <w:rFonts w:ascii="Arial" w:hAnsi="Arial" w:cs="Arial"/>
          <w:sz w:val="20"/>
          <w:szCs w:val="20"/>
        </w:rPr>
        <w:t>–</w:t>
      </w:r>
      <w:r w:rsidRPr="00F34557">
        <w:rPr>
          <w:rFonts w:ascii="Arial" w:hAnsi="Arial" w:cs="Arial"/>
          <w:b/>
          <w:sz w:val="20"/>
          <w:szCs w:val="20"/>
        </w:rPr>
        <w:t xml:space="preserve"> </w:t>
      </w:r>
      <w:r w:rsidR="006B4267">
        <w:rPr>
          <w:rFonts w:ascii="Arial" w:hAnsi="Arial" w:cs="Arial"/>
          <w:sz w:val="20"/>
          <w:szCs w:val="20"/>
        </w:rPr>
        <w:t>v</w:t>
      </w:r>
      <w:r w:rsidRPr="00F34557">
        <w:rPr>
          <w:rFonts w:ascii="Arial" w:hAnsi="Arial" w:cs="Arial"/>
          <w:sz w:val="20"/>
          <w:szCs w:val="20"/>
        </w:rPr>
        <w:t>erejným obstarávateľom určené</w:t>
      </w:r>
      <w:r w:rsidRPr="00F34557">
        <w:rPr>
          <w:rFonts w:ascii="Arial" w:hAnsi="Arial" w:cs="Arial"/>
          <w:b/>
          <w:sz w:val="20"/>
          <w:szCs w:val="20"/>
        </w:rPr>
        <w:t xml:space="preserve"> </w:t>
      </w:r>
      <w:r w:rsidRPr="00F34557">
        <w:rPr>
          <w:rFonts w:ascii="Arial" w:hAnsi="Arial" w:cs="Arial"/>
          <w:sz w:val="20"/>
          <w:szCs w:val="20"/>
        </w:rPr>
        <w:t>stavebné objekty alebo časti objektov a lehoty ich ukončenia, ktoré sa Zhotoviteľ ako úspešný uchádzač zaväzuje ukončiť v určených lehotách uvedených v tabuľke  Míľniky</w:t>
      </w:r>
      <w:r w:rsidR="00C06FEB">
        <w:rPr>
          <w:rFonts w:ascii="Arial" w:hAnsi="Arial" w:cs="Arial"/>
          <w:sz w:val="20"/>
          <w:szCs w:val="20"/>
        </w:rPr>
        <w:t>.</w:t>
      </w:r>
    </w:p>
    <w:p w14:paraId="60D43ABA" w14:textId="77777777" w:rsidR="00C06FEB" w:rsidRDefault="00C06FEB" w:rsidP="009D5E47">
      <w:pPr>
        <w:pStyle w:val="Zarkazkladnhotextu2"/>
        <w:ind w:left="0"/>
        <w:rPr>
          <w:rFonts w:ascii="Arial" w:hAnsi="Arial" w:cs="Arial"/>
          <w:sz w:val="20"/>
          <w:szCs w:val="20"/>
        </w:rPr>
      </w:pPr>
    </w:p>
    <w:p w14:paraId="5EE0B4E5" w14:textId="74B7AF19" w:rsidR="009D5E47" w:rsidRPr="006B4267" w:rsidRDefault="00C06FEB" w:rsidP="009D5E47">
      <w:pPr>
        <w:pStyle w:val="Zarkazkladnhotextu2"/>
        <w:ind w:left="0"/>
        <w:rPr>
          <w:rFonts w:ascii="Arial" w:hAnsi="Arial" w:cs="Arial"/>
          <w:b/>
          <w:bCs/>
          <w:sz w:val="20"/>
          <w:szCs w:val="20"/>
        </w:rPr>
      </w:pPr>
      <w:r w:rsidRPr="006B4267">
        <w:rPr>
          <w:rFonts w:ascii="Arial" w:hAnsi="Arial" w:cs="Arial"/>
          <w:b/>
          <w:sz w:val="20"/>
          <w:szCs w:val="20"/>
        </w:rPr>
        <w:t>Tabuľka Míľniky</w:t>
      </w:r>
      <w:r w:rsidR="009D5E47" w:rsidRPr="006B4267">
        <w:rPr>
          <w:rFonts w:ascii="Arial" w:hAnsi="Arial" w:cs="Arial"/>
          <w:b/>
          <w:sz w:val="20"/>
          <w:szCs w:val="20"/>
        </w:rPr>
        <w:t xml:space="preserve"> </w:t>
      </w:r>
      <w:r w:rsidR="00C9381F" w:rsidRPr="006B4267">
        <w:rPr>
          <w:rFonts w:ascii="Arial" w:hAnsi="Arial" w:cs="Arial"/>
          <w:b/>
          <w:bCs/>
          <w:sz w:val="20"/>
          <w:szCs w:val="20"/>
        </w:rPr>
        <w:t xml:space="preserve">je </w:t>
      </w:r>
      <w:r w:rsidR="00C9381F" w:rsidRPr="006B4267">
        <w:rPr>
          <w:rFonts w:ascii="Arial" w:hAnsi="Arial" w:cs="Arial"/>
          <w:b/>
          <w:sz w:val="20"/>
          <w:szCs w:val="20"/>
        </w:rPr>
        <w:t xml:space="preserve">súčasťou súťažných podkladov verejného obstarávateľa </w:t>
      </w:r>
      <w:r w:rsidR="00C9381F" w:rsidRPr="006B4267">
        <w:rPr>
          <w:rFonts w:ascii="Arial" w:hAnsi="Arial" w:cs="Arial"/>
          <w:b/>
          <w:bCs/>
          <w:sz w:val="20"/>
          <w:szCs w:val="20"/>
        </w:rPr>
        <w:t>(viď tabuľka nižšie)</w:t>
      </w:r>
      <w:r w:rsidR="009D5E47" w:rsidRPr="006B4267">
        <w:rPr>
          <w:rFonts w:ascii="Arial" w:hAnsi="Arial" w:cs="Arial"/>
          <w:b/>
          <w:bCs/>
          <w:sz w:val="20"/>
          <w:szCs w:val="20"/>
        </w:rPr>
        <w:t xml:space="preserve"> a slúži na </w:t>
      </w:r>
      <w:r w:rsidR="001128C4" w:rsidRPr="006B4267">
        <w:rPr>
          <w:rFonts w:ascii="Arial" w:hAnsi="Arial" w:cs="Arial"/>
          <w:b/>
          <w:bCs/>
          <w:sz w:val="20"/>
          <w:szCs w:val="20"/>
        </w:rPr>
        <w:t>je</w:t>
      </w:r>
      <w:r w:rsidR="006B4267" w:rsidRPr="006B4267">
        <w:rPr>
          <w:rFonts w:ascii="Arial" w:hAnsi="Arial" w:cs="Arial"/>
          <w:b/>
          <w:bCs/>
          <w:sz w:val="20"/>
          <w:szCs w:val="20"/>
        </w:rPr>
        <w:t>j</w:t>
      </w:r>
      <w:r w:rsidR="001128C4" w:rsidRPr="006B4267">
        <w:rPr>
          <w:rFonts w:ascii="Arial" w:hAnsi="Arial" w:cs="Arial"/>
          <w:b/>
          <w:bCs/>
          <w:sz w:val="20"/>
          <w:szCs w:val="20"/>
        </w:rPr>
        <w:t xml:space="preserve"> predloženie v</w:t>
      </w:r>
      <w:r w:rsidR="009D5E47" w:rsidRPr="006B4267">
        <w:rPr>
          <w:rFonts w:ascii="Arial" w:hAnsi="Arial" w:cs="Arial"/>
          <w:b/>
          <w:bCs/>
          <w:sz w:val="20"/>
          <w:szCs w:val="20"/>
        </w:rPr>
        <w:t xml:space="preserve"> ponuk</w:t>
      </w:r>
      <w:r w:rsidR="001128C4" w:rsidRPr="006B4267">
        <w:rPr>
          <w:rFonts w:ascii="Arial" w:hAnsi="Arial" w:cs="Arial"/>
          <w:b/>
          <w:bCs/>
          <w:sz w:val="20"/>
          <w:szCs w:val="20"/>
        </w:rPr>
        <w:t>e</w:t>
      </w:r>
      <w:r w:rsidR="009D5E47" w:rsidRPr="006B4267">
        <w:rPr>
          <w:rFonts w:ascii="Arial" w:hAnsi="Arial" w:cs="Arial"/>
          <w:b/>
          <w:bCs/>
          <w:sz w:val="20"/>
          <w:szCs w:val="20"/>
        </w:rPr>
        <w:t xml:space="preserve"> uchádzača ako Príloha č. 3.2 Zmluvných dojednaní</w:t>
      </w:r>
      <w:r w:rsidR="001128C4" w:rsidRPr="006B4267">
        <w:rPr>
          <w:rFonts w:ascii="Arial" w:hAnsi="Arial" w:cs="Arial"/>
          <w:b/>
          <w:bCs/>
          <w:sz w:val="20"/>
          <w:szCs w:val="20"/>
        </w:rPr>
        <w:t xml:space="preserve"> (</w:t>
      </w:r>
      <w:r w:rsidR="006B4267" w:rsidRPr="006B4267">
        <w:rPr>
          <w:rFonts w:ascii="Arial" w:hAnsi="Arial" w:cs="Arial"/>
          <w:b/>
          <w:bCs/>
          <w:sz w:val="20"/>
          <w:szCs w:val="20"/>
        </w:rPr>
        <w:t>Č</w:t>
      </w:r>
      <w:r w:rsidR="001128C4" w:rsidRPr="006B4267">
        <w:rPr>
          <w:rFonts w:ascii="Arial" w:hAnsi="Arial" w:cs="Arial"/>
          <w:b/>
          <w:bCs/>
          <w:sz w:val="20"/>
          <w:szCs w:val="20"/>
        </w:rPr>
        <w:t>asť 1 Zväz</w:t>
      </w:r>
      <w:r w:rsidR="001A151B">
        <w:rPr>
          <w:rFonts w:ascii="Arial" w:hAnsi="Arial" w:cs="Arial"/>
          <w:b/>
          <w:bCs/>
          <w:sz w:val="20"/>
          <w:szCs w:val="20"/>
        </w:rPr>
        <w:t>o</w:t>
      </w:r>
      <w:r w:rsidR="001128C4" w:rsidRPr="006B4267">
        <w:rPr>
          <w:rFonts w:ascii="Arial" w:hAnsi="Arial" w:cs="Arial"/>
          <w:b/>
          <w:bCs/>
          <w:sz w:val="20"/>
          <w:szCs w:val="20"/>
        </w:rPr>
        <w:t>k 2 súťažných podkladov)</w:t>
      </w:r>
      <w:r w:rsidR="009D5E47" w:rsidRPr="006B4267">
        <w:rPr>
          <w:rFonts w:ascii="Arial" w:hAnsi="Arial" w:cs="Arial"/>
          <w:b/>
          <w:bCs/>
          <w:sz w:val="20"/>
          <w:szCs w:val="20"/>
        </w:rPr>
        <w:t>.</w:t>
      </w:r>
    </w:p>
    <w:p w14:paraId="2F170736" w14:textId="77777777" w:rsidR="009D5E47" w:rsidRPr="00C06FEB" w:rsidRDefault="009D5E47" w:rsidP="009D5E47">
      <w:pPr>
        <w:pStyle w:val="Zarkazkladnhotextu2"/>
        <w:ind w:left="0"/>
        <w:rPr>
          <w:rFonts w:ascii="Arial" w:hAnsi="Arial" w:cs="Arial"/>
          <w:bCs/>
          <w:sz w:val="20"/>
          <w:szCs w:val="20"/>
        </w:rPr>
      </w:pPr>
    </w:p>
    <w:p w14:paraId="4CAA04F9" w14:textId="5BDAEFCA" w:rsidR="009D5E47" w:rsidRPr="00C06FEB" w:rsidRDefault="009D5E47" w:rsidP="009D5E47">
      <w:pPr>
        <w:pStyle w:val="Zarkazkladnhotextu2"/>
        <w:ind w:left="0"/>
        <w:rPr>
          <w:rFonts w:ascii="Arial" w:hAnsi="Arial" w:cs="Arial"/>
          <w:b/>
          <w:sz w:val="20"/>
          <w:szCs w:val="20"/>
        </w:rPr>
      </w:pPr>
      <w:bookmarkStart w:id="49" w:name="_Hlk161749038"/>
      <w:r w:rsidRPr="00C06FEB">
        <w:rPr>
          <w:rFonts w:ascii="Arial" w:hAnsi="Arial" w:cs="Arial"/>
          <w:b/>
          <w:bCs/>
          <w:sz w:val="20"/>
          <w:szCs w:val="20"/>
        </w:rPr>
        <w:t>Zhotoviteľ</w:t>
      </w:r>
      <w:r w:rsidR="00C9381F" w:rsidRPr="00C06FEB">
        <w:rPr>
          <w:rFonts w:ascii="Arial" w:hAnsi="Arial" w:cs="Arial"/>
          <w:b/>
          <w:bCs/>
          <w:sz w:val="20"/>
          <w:szCs w:val="20"/>
        </w:rPr>
        <w:t xml:space="preserve"> sa zaväzuje predložiť identickú tabuľku Míľniky</w:t>
      </w:r>
      <w:r w:rsidR="005D0D0A" w:rsidRPr="00C06FEB">
        <w:rPr>
          <w:rFonts w:ascii="Arial" w:hAnsi="Arial" w:cs="Arial"/>
          <w:b/>
          <w:bCs/>
          <w:sz w:val="20"/>
          <w:szCs w:val="20"/>
        </w:rPr>
        <w:t xml:space="preserve"> predloženú v ponuke aj</w:t>
      </w:r>
      <w:r w:rsidR="00C9381F" w:rsidRPr="00C06FEB">
        <w:rPr>
          <w:rFonts w:ascii="Arial" w:hAnsi="Arial" w:cs="Arial"/>
          <w:b/>
          <w:bCs/>
          <w:sz w:val="20"/>
          <w:szCs w:val="20"/>
        </w:rPr>
        <w:t xml:space="preserve"> v</w:t>
      </w:r>
      <w:r w:rsidR="00C9381F" w:rsidRPr="00C06FEB">
        <w:rPr>
          <w:rFonts w:ascii="Arial" w:hAnsi="Arial" w:cs="Arial"/>
          <w:b/>
          <w:sz w:val="20"/>
          <w:szCs w:val="20"/>
        </w:rPr>
        <w:t xml:space="preserve"> rámci </w:t>
      </w:r>
      <w:r w:rsidRPr="00C06FEB">
        <w:rPr>
          <w:rFonts w:ascii="Arial" w:hAnsi="Arial" w:cs="Arial"/>
          <w:b/>
          <w:sz w:val="20"/>
          <w:szCs w:val="20"/>
        </w:rPr>
        <w:t xml:space="preserve">aktualizácie harmonogramu prác podľa </w:t>
      </w:r>
      <w:proofErr w:type="spellStart"/>
      <w:r w:rsidRPr="00C06FEB">
        <w:rPr>
          <w:rFonts w:ascii="Arial" w:hAnsi="Arial" w:cs="Arial"/>
          <w:b/>
          <w:sz w:val="20"/>
          <w:szCs w:val="20"/>
        </w:rPr>
        <w:t>podčlánku</w:t>
      </w:r>
      <w:proofErr w:type="spellEnd"/>
      <w:r w:rsidRPr="00C06FEB">
        <w:rPr>
          <w:rFonts w:ascii="Arial" w:hAnsi="Arial" w:cs="Arial"/>
          <w:b/>
          <w:sz w:val="20"/>
          <w:szCs w:val="20"/>
        </w:rPr>
        <w:t xml:space="preserve"> 8.3</w:t>
      </w:r>
      <w:r w:rsidR="005D0D0A" w:rsidRPr="00C06FEB">
        <w:rPr>
          <w:rFonts w:ascii="Arial" w:hAnsi="Arial" w:cs="Arial"/>
          <w:b/>
          <w:sz w:val="20"/>
          <w:szCs w:val="20"/>
        </w:rPr>
        <w:t xml:space="preserve"> Osobitné zmluvné podmienky (</w:t>
      </w:r>
      <w:r w:rsidR="006B4267">
        <w:rPr>
          <w:rFonts w:ascii="Arial" w:hAnsi="Arial" w:cs="Arial"/>
          <w:b/>
          <w:sz w:val="20"/>
          <w:szCs w:val="20"/>
        </w:rPr>
        <w:t>Č</w:t>
      </w:r>
      <w:r w:rsidRPr="00C06FEB">
        <w:rPr>
          <w:rFonts w:ascii="Arial" w:hAnsi="Arial" w:cs="Arial"/>
          <w:b/>
          <w:sz w:val="20"/>
          <w:szCs w:val="20"/>
        </w:rPr>
        <w:t>as</w:t>
      </w:r>
      <w:r w:rsidR="005D0D0A" w:rsidRPr="00C06FEB">
        <w:rPr>
          <w:rFonts w:ascii="Arial" w:hAnsi="Arial" w:cs="Arial"/>
          <w:b/>
          <w:sz w:val="20"/>
          <w:szCs w:val="20"/>
        </w:rPr>
        <w:t>ť</w:t>
      </w:r>
      <w:r w:rsidRPr="00C06FEB">
        <w:rPr>
          <w:rFonts w:ascii="Arial" w:hAnsi="Arial" w:cs="Arial"/>
          <w:b/>
          <w:sz w:val="20"/>
          <w:szCs w:val="20"/>
        </w:rPr>
        <w:t xml:space="preserve"> 2.2 Zväz</w:t>
      </w:r>
      <w:r w:rsidR="001A151B">
        <w:rPr>
          <w:rFonts w:ascii="Arial" w:hAnsi="Arial" w:cs="Arial"/>
          <w:b/>
          <w:sz w:val="20"/>
          <w:szCs w:val="20"/>
        </w:rPr>
        <w:t>o</w:t>
      </w:r>
      <w:r w:rsidRPr="00C06FEB">
        <w:rPr>
          <w:rFonts w:ascii="Arial" w:hAnsi="Arial" w:cs="Arial"/>
          <w:b/>
          <w:sz w:val="20"/>
          <w:szCs w:val="20"/>
        </w:rPr>
        <w:t>k 2 súťažných podkladov</w:t>
      </w:r>
      <w:r w:rsidR="005D0D0A" w:rsidRPr="00C06FEB">
        <w:rPr>
          <w:rFonts w:ascii="Arial" w:hAnsi="Arial" w:cs="Arial"/>
          <w:b/>
          <w:sz w:val="20"/>
          <w:szCs w:val="20"/>
        </w:rPr>
        <w:t>)</w:t>
      </w:r>
      <w:r w:rsidRPr="00C06FEB">
        <w:rPr>
          <w:rFonts w:ascii="Arial" w:hAnsi="Arial" w:cs="Arial"/>
          <w:b/>
          <w:sz w:val="20"/>
          <w:szCs w:val="20"/>
        </w:rPr>
        <w:t>.</w:t>
      </w:r>
    </w:p>
    <w:bookmarkEnd w:id="37"/>
    <w:p w14:paraId="68E68BC1" w14:textId="6F8C57C2" w:rsidR="00777A44" w:rsidRPr="00C06FEB" w:rsidRDefault="00777A44" w:rsidP="009D5E47">
      <w:pPr>
        <w:pStyle w:val="Zarkazkladnhotextu2"/>
        <w:ind w:left="0"/>
        <w:rPr>
          <w:rFonts w:ascii="Arial" w:hAnsi="Arial" w:cs="Arial"/>
          <w:b/>
          <w:sz w:val="20"/>
          <w:szCs w:val="20"/>
        </w:rPr>
      </w:pPr>
    </w:p>
    <w:tbl>
      <w:tblPr>
        <w:tblStyle w:val="Mriekatabuky"/>
        <w:tblW w:w="9209" w:type="dxa"/>
        <w:tblLook w:val="04A0" w:firstRow="1" w:lastRow="0" w:firstColumn="1" w:lastColumn="0" w:noHBand="0" w:noVBand="1"/>
      </w:tblPr>
      <w:tblGrid>
        <w:gridCol w:w="2912"/>
        <w:gridCol w:w="1803"/>
        <w:gridCol w:w="1473"/>
        <w:gridCol w:w="3021"/>
      </w:tblGrid>
      <w:tr w:rsidR="00777A44" w:rsidRPr="00C06FEB" w14:paraId="751ECFF4" w14:textId="77777777" w:rsidTr="00DE0619">
        <w:trPr>
          <w:trHeight w:val="1051"/>
        </w:trPr>
        <w:tc>
          <w:tcPr>
            <w:tcW w:w="3114" w:type="dxa"/>
            <w:vAlign w:val="center"/>
          </w:tcPr>
          <w:bookmarkEnd w:id="49"/>
          <w:p w14:paraId="0295926B" w14:textId="77777777" w:rsidR="00777A44" w:rsidRPr="00C06FEB" w:rsidRDefault="00777A44" w:rsidP="007E5AC1">
            <w:pPr>
              <w:pStyle w:val="Default"/>
              <w:jc w:val="center"/>
              <w:rPr>
                <w:rFonts w:ascii="Arial" w:hAnsi="Arial" w:cs="Arial"/>
                <w:sz w:val="20"/>
                <w:szCs w:val="20"/>
              </w:rPr>
            </w:pPr>
            <w:r w:rsidRPr="00C06FEB">
              <w:rPr>
                <w:rFonts w:ascii="Arial" w:hAnsi="Arial" w:cs="Arial"/>
                <w:b/>
                <w:bCs/>
                <w:sz w:val="20"/>
                <w:szCs w:val="20"/>
              </w:rPr>
              <w:t>Míľniky</w:t>
            </w:r>
          </w:p>
        </w:tc>
        <w:tc>
          <w:tcPr>
            <w:tcW w:w="1843" w:type="dxa"/>
            <w:vAlign w:val="center"/>
          </w:tcPr>
          <w:p w14:paraId="3F1EC765" w14:textId="64C3E1D8" w:rsidR="00077BAF" w:rsidRPr="00C06FEB" w:rsidRDefault="00777A44" w:rsidP="00077BAF">
            <w:pPr>
              <w:pStyle w:val="Default"/>
              <w:jc w:val="center"/>
              <w:rPr>
                <w:rFonts w:ascii="Arial" w:hAnsi="Arial" w:cs="Arial"/>
                <w:sz w:val="20"/>
                <w:szCs w:val="20"/>
              </w:rPr>
            </w:pPr>
            <w:r w:rsidRPr="00C06FEB">
              <w:rPr>
                <w:rFonts w:ascii="Arial" w:hAnsi="Arial" w:cs="Arial"/>
                <w:b/>
                <w:bCs/>
                <w:sz w:val="20"/>
                <w:szCs w:val="20"/>
              </w:rPr>
              <w:t>Lehota</w:t>
            </w:r>
          </w:p>
          <w:p w14:paraId="1AD45433" w14:textId="35C333B2" w:rsidR="00777A44" w:rsidRPr="00C06FEB" w:rsidRDefault="00777A44" w:rsidP="007E5AC1">
            <w:pPr>
              <w:pStyle w:val="Default"/>
              <w:jc w:val="center"/>
              <w:rPr>
                <w:rFonts w:ascii="Arial" w:hAnsi="Arial" w:cs="Arial"/>
                <w:sz w:val="20"/>
                <w:szCs w:val="20"/>
              </w:rPr>
            </w:pPr>
          </w:p>
        </w:tc>
        <w:tc>
          <w:tcPr>
            <w:tcW w:w="1134" w:type="dxa"/>
            <w:vAlign w:val="center"/>
          </w:tcPr>
          <w:p w14:paraId="5EAEDF39" w14:textId="77777777" w:rsidR="00777A44" w:rsidRPr="00C06FEB" w:rsidRDefault="00777A44" w:rsidP="007E5AC1">
            <w:pPr>
              <w:pStyle w:val="Default"/>
              <w:jc w:val="center"/>
              <w:rPr>
                <w:rFonts w:ascii="Arial" w:hAnsi="Arial" w:cs="Arial"/>
                <w:sz w:val="20"/>
                <w:szCs w:val="20"/>
              </w:rPr>
            </w:pPr>
            <w:r w:rsidRPr="00C06FEB">
              <w:rPr>
                <w:rFonts w:ascii="Arial" w:hAnsi="Arial" w:cs="Arial"/>
                <w:b/>
                <w:bCs/>
                <w:sz w:val="20"/>
                <w:szCs w:val="20"/>
              </w:rPr>
              <w:t>Popis Míľnika</w:t>
            </w:r>
          </w:p>
        </w:tc>
        <w:tc>
          <w:tcPr>
            <w:tcW w:w="3118" w:type="dxa"/>
            <w:vAlign w:val="center"/>
          </w:tcPr>
          <w:p w14:paraId="75B67E79" w14:textId="77777777" w:rsidR="00777A44" w:rsidRPr="00C06FEB" w:rsidRDefault="00777A44" w:rsidP="007E5AC1">
            <w:pPr>
              <w:pStyle w:val="Default"/>
              <w:jc w:val="center"/>
              <w:rPr>
                <w:rFonts w:ascii="Arial" w:hAnsi="Arial" w:cs="Arial"/>
                <w:sz w:val="20"/>
                <w:szCs w:val="20"/>
              </w:rPr>
            </w:pPr>
            <w:r w:rsidRPr="00C06FEB">
              <w:rPr>
                <w:rFonts w:ascii="Arial" w:hAnsi="Arial" w:cs="Arial"/>
                <w:b/>
                <w:bCs/>
                <w:sz w:val="20"/>
                <w:szCs w:val="20"/>
              </w:rPr>
              <w:t>Podklad pre vyhodnotenie ukončenia Míľnika</w:t>
            </w:r>
          </w:p>
        </w:tc>
      </w:tr>
      <w:tr w:rsidR="00777A44" w:rsidRPr="00C06FEB" w14:paraId="7E442D86" w14:textId="77777777" w:rsidTr="00DE0619">
        <w:trPr>
          <w:trHeight w:val="1124"/>
        </w:trPr>
        <w:tc>
          <w:tcPr>
            <w:tcW w:w="3114" w:type="dxa"/>
            <w:vAlign w:val="center"/>
          </w:tcPr>
          <w:p w14:paraId="1A99A91F" w14:textId="62EE3F25" w:rsidR="00777A44" w:rsidRPr="00C06FEB" w:rsidRDefault="00777A44" w:rsidP="00077BAF">
            <w:pPr>
              <w:pStyle w:val="Default"/>
              <w:contextualSpacing/>
              <w:jc w:val="center"/>
              <w:rPr>
                <w:rFonts w:ascii="Arial" w:hAnsi="Arial" w:cs="Arial"/>
                <w:b/>
                <w:bCs/>
                <w:color w:val="auto"/>
                <w:sz w:val="20"/>
                <w:szCs w:val="20"/>
              </w:rPr>
            </w:pPr>
            <w:r w:rsidRPr="00C06FEB">
              <w:rPr>
                <w:rFonts w:ascii="Arial" w:hAnsi="Arial" w:cs="Arial"/>
                <w:b/>
                <w:bCs/>
                <w:color w:val="auto"/>
                <w:sz w:val="20"/>
                <w:szCs w:val="20"/>
              </w:rPr>
              <w:t xml:space="preserve">Míľnik č. </w:t>
            </w:r>
            <w:r w:rsidR="00D07344">
              <w:rPr>
                <w:rFonts w:ascii="Arial" w:hAnsi="Arial" w:cs="Arial"/>
                <w:b/>
                <w:bCs/>
                <w:color w:val="auto"/>
                <w:sz w:val="20"/>
                <w:szCs w:val="20"/>
              </w:rPr>
              <w:t>1</w:t>
            </w:r>
          </w:p>
        </w:tc>
        <w:tc>
          <w:tcPr>
            <w:tcW w:w="1843" w:type="dxa"/>
            <w:vAlign w:val="center"/>
          </w:tcPr>
          <w:p w14:paraId="58F85BD4" w14:textId="77777777" w:rsidR="00077BAF" w:rsidRPr="00077BAF"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 xml:space="preserve">150 dní od </w:t>
            </w:r>
          </w:p>
          <w:p w14:paraId="13F9DD36" w14:textId="4AE7B2CD" w:rsidR="00777A44" w:rsidRPr="00C06FEB"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účinnosti Zmluvy o dielo</w:t>
            </w:r>
          </w:p>
        </w:tc>
        <w:tc>
          <w:tcPr>
            <w:tcW w:w="1134" w:type="dxa"/>
            <w:vAlign w:val="center"/>
          </w:tcPr>
          <w:p w14:paraId="73A81703" w14:textId="3BB25E7A" w:rsidR="00777A44" w:rsidRPr="00C06FEB" w:rsidRDefault="00077BAF" w:rsidP="00DE0619">
            <w:pPr>
              <w:pStyle w:val="Default"/>
              <w:contextualSpacing/>
              <w:jc w:val="center"/>
              <w:rPr>
                <w:rFonts w:ascii="Arial" w:hAnsi="Arial" w:cs="Arial"/>
                <w:color w:val="auto"/>
                <w:sz w:val="20"/>
                <w:szCs w:val="20"/>
              </w:rPr>
            </w:pPr>
            <w:r w:rsidRPr="00077BAF">
              <w:rPr>
                <w:rFonts w:ascii="Arial" w:hAnsi="Arial" w:cs="Arial"/>
                <w:color w:val="auto"/>
                <w:sz w:val="20"/>
                <w:szCs w:val="20"/>
              </w:rPr>
              <w:t>Projekt na stavebné povolenie</w:t>
            </w:r>
          </w:p>
        </w:tc>
        <w:tc>
          <w:tcPr>
            <w:tcW w:w="3118" w:type="dxa"/>
            <w:vAlign w:val="center"/>
          </w:tcPr>
          <w:p w14:paraId="4CE1C66B" w14:textId="77777777" w:rsidR="00077BAF" w:rsidRPr="00077BAF" w:rsidRDefault="00777A44" w:rsidP="00077BAF">
            <w:pPr>
              <w:pStyle w:val="Default"/>
              <w:contextualSpacing/>
              <w:jc w:val="center"/>
              <w:rPr>
                <w:rFonts w:ascii="Arial" w:hAnsi="Arial" w:cs="Arial"/>
                <w:color w:val="auto"/>
                <w:sz w:val="20"/>
                <w:szCs w:val="20"/>
              </w:rPr>
            </w:pPr>
            <w:r w:rsidRPr="00C06FEB">
              <w:rPr>
                <w:rFonts w:ascii="Arial" w:hAnsi="Arial" w:cs="Arial"/>
                <w:color w:val="auto"/>
                <w:sz w:val="20"/>
                <w:szCs w:val="20"/>
              </w:rPr>
              <w:t>Stavebnotechnický</w:t>
            </w:r>
            <w:r w:rsidR="00077BAF">
              <w:rPr>
                <w:rFonts w:ascii="Arial" w:hAnsi="Arial" w:cs="Arial"/>
                <w:color w:val="auto"/>
                <w:sz w:val="20"/>
                <w:szCs w:val="20"/>
              </w:rPr>
              <w:t>m</w:t>
            </w:r>
            <w:r w:rsidRPr="00C06FEB">
              <w:rPr>
                <w:rFonts w:ascii="Arial" w:hAnsi="Arial" w:cs="Arial"/>
                <w:color w:val="auto"/>
                <w:sz w:val="20"/>
                <w:szCs w:val="20"/>
              </w:rPr>
              <w:t xml:space="preserve"> </w:t>
            </w:r>
            <w:r w:rsidR="00077BAF" w:rsidRPr="00077BAF">
              <w:rPr>
                <w:rFonts w:ascii="Arial" w:hAnsi="Arial" w:cs="Arial"/>
                <w:color w:val="auto"/>
                <w:sz w:val="20"/>
                <w:szCs w:val="20"/>
              </w:rPr>
              <w:t xml:space="preserve">dozorom potvrdené prebratie schválenej projektovej dokumentácie </w:t>
            </w:r>
          </w:p>
          <w:p w14:paraId="0C85CC38" w14:textId="77777777" w:rsidR="00077BAF" w:rsidRPr="00077BAF"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 xml:space="preserve">so žiadosťou o stavebné povolenie </w:t>
            </w:r>
          </w:p>
          <w:p w14:paraId="1287C95A" w14:textId="03F82F8D" w:rsidR="00777A44" w:rsidRPr="00C06FEB"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na stavebný úrad.</w:t>
            </w:r>
          </w:p>
        </w:tc>
      </w:tr>
      <w:tr w:rsidR="00777A44" w:rsidRPr="00C06FEB" w14:paraId="0C577476" w14:textId="77777777" w:rsidTr="00DE0619">
        <w:trPr>
          <w:trHeight w:val="724"/>
        </w:trPr>
        <w:tc>
          <w:tcPr>
            <w:tcW w:w="3114" w:type="dxa"/>
            <w:vAlign w:val="center"/>
          </w:tcPr>
          <w:p w14:paraId="29E8B0C7" w14:textId="6B547280" w:rsidR="00777A44" w:rsidRPr="00C06FEB" w:rsidRDefault="00777A44" w:rsidP="00077BAF">
            <w:pPr>
              <w:pStyle w:val="Default"/>
              <w:contextualSpacing/>
              <w:jc w:val="center"/>
              <w:rPr>
                <w:rFonts w:ascii="Arial" w:hAnsi="Arial" w:cs="Arial"/>
                <w:b/>
                <w:bCs/>
                <w:color w:val="auto"/>
                <w:sz w:val="20"/>
                <w:szCs w:val="20"/>
              </w:rPr>
            </w:pPr>
            <w:r w:rsidRPr="00C06FEB">
              <w:rPr>
                <w:rFonts w:ascii="Arial" w:hAnsi="Arial" w:cs="Arial"/>
                <w:b/>
                <w:bCs/>
                <w:color w:val="auto"/>
                <w:sz w:val="20"/>
                <w:szCs w:val="20"/>
              </w:rPr>
              <w:t xml:space="preserve">Míľnik č. </w:t>
            </w:r>
            <w:r w:rsidR="00D07344">
              <w:rPr>
                <w:rFonts w:ascii="Arial" w:hAnsi="Arial" w:cs="Arial"/>
                <w:b/>
                <w:bCs/>
                <w:color w:val="auto"/>
                <w:sz w:val="20"/>
                <w:szCs w:val="20"/>
              </w:rPr>
              <w:t>2</w:t>
            </w:r>
          </w:p>
        </w:tc>
        <w:tc>
          <w:tcPr>
            <w:tcW w:w="1843" w:type="dxa"/>
            <w:vAlign w:val="center"/>
          </w:tcPr>
          <w:p w14:paraId="21621A79" w14:textId="77777777" w:rsidR="00077BAF" w:rsidRPr="00077BAF"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 xml:space="preserve">120 dní od </w:t>
            </w:r>
          </w:p>
          <w:p w14:paraId="5ED29C21" w14:textId="4B9E464F" w:rsidR="00777A44" w:rsidRPr="00C06FEB"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vyhodnotenia splnenia Míľnika č. 1</w:t>
            </w:r>
          </w:p>
        </w:tc>
        <w:tc>
          <w:tcPr>
            <w:tcW w:w="1134" w:type="dxa"/>
            <w:vAlign w:val="center"/>
          </w:tcPr>
          <w:p w14:paraId="6772C37E" w14:textId="77777777" w:rsidR="00077BAF" w:rsidRPr="00077BAF"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 xml:space="preserve">Právoplatné stavebné povolenie </w:t>
            </w:r>
          </w:p>
          <w:p w14:paraId="50BC9606" w14:textId="38C2B142" w:rsidR="00777A44" w:rsidRPr="00C06FEB"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Zabezpečenie plánov v zmysle Zv.3.1, článok 3, ods.2</w:t>
            </w:r>
          </w:p>
        </w:tc>
        <w:tc>
          <w:tcPr>
            <w:tcW w:w="3118" w:type="dxa"/>
            <w:vAlign w:val="center"/>
          </w:tcPr>
          <w:p w14:paraId="5D0A7F3D" w14:textId="77777777" w:rsidR="00077BAF" w:rsidRPr="00077BAF"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 xml:space="preserve">Vydanie stavebného povolenia a nadobudnutie právoplatnosti. </w:t>
            </w:r>
          </w:p>
          <w:p w14:paraId="76C03633" w14:textId="77777777" w:rsidR="00077BAF" w:rsidRPr="00077BAF" w:rsidRDefault="00077BAF" w:rsidP="00077BAF">
            <w:pPr>
              <w:pStyle w:val="Default"/>
              <w:contextualSpacing/>
              <w:jc w:val="center"/>
              <w:rPr>
                <w:rFonts w:ascii="Arial" w:hAnsi="Arial" w:cs="Arial"/>
                <w:color w:val="auto"/>
                <w:sz w:val="20"/>
                <w:szCs w:val="20"/>
              </w:rPr>
            </w:pPr>
          </w:p>
          <w:p w14:paraId="024AD845" w14:textId="46EC4A13" w:rsidR="00777A44" w:rsidRPr="00C06FEB"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Zabezpečenie plánov v zmysle Zv.3.1, článok 3, ods.2</w:t>
            </w:r>
          </w:p>
        </w:tc>
      </w:tr>
      <w:tr w:rsidR="00777A44" w:rsidRPr="00C06FEB" w14:paraId="10273100" w14:textId="77777777" w:rsidTr="00DE0619">
        <w:trPr>
          <w:trHeight w:val="639"/>
        </w:trPr>
        <w:tc>
          <w:tcPr>
            <w:tcW w:w="3114" w:type="dxa"/>
            <w:vAlign w:val="center"/>
          </w:tcPr>
          <w:p w14:paraId="25D79685" w14:textId="1A543562" w:rsidR="00777A44" w:rsidRPr="00C06FEB" w:rsidRDefault="00777A44" w:rsidP="00077BAF">
            <w:pPr>
              <w:pStyle w:val="Default"/>
              <w:contextualSpacing/>
              <w:jc w:val="center"/>
              <w:rPr>
                <w:rFonts w:ascii="Arial" w:hAnsi="Arial" w:cs="Arial"/>
                <w:b/>
                <w:bCs/>
                <w:color w:val="auto"/>
                <w:sz w:val="20"/>
                <w:szCs w:val="20"/>
              </w:rPr>
            </w:pPr>
            <w:r w:rsidRPr="00C06FEB">
              <w:rPr>
                <w:rFonts w:ascii="Arial" w:hAnsi="Arial" w:cs="Arial"/>
                <w:b/>
                <w:bCs/>
                <w:color w:val="auto"/>
                <w:sz w:val="20"/>
                <w:szCs w:val="20"/>
              </w:rPr>
              <w:t xml:space="preserve">Míľnik č. </w:t>
            </w:r>
            <w:r w:rsidR="00D07344">
              <w:rPr>
                <w:rFonts w:ascii="Arial" w:hAnsi="Arial" w:cs="Arial"/>
                <w:b/>
                <w:bCs/>
                <w:color w:val="auto"/>
                <w:sz w:val="20"/>
                <w:szCs w:val="20"/>
              </w:rPr>
              <w:t>3</w:t>
            </w:r>
          </w:p>
        </w:tc>
        <w:tc>
          <w:tcPr>
            <w:tcW w:w="1843" w:type="dxa"/>
            <w:vAlign w:val="center"/>
          </w:tcPr>
          <w:p w14:paraId="5AB630F3" w14:textId="3F0F95AA" w:rsidR="00777A44" w:rsidRPr="00C06FEB" w:rsidRDefault="00077BAF" w:rsidP="00DE0619">
            <w:pPr>
              <w:pStyle w:val="Default"/>
              <w:contextualSpacing/>
              <w:jc w:val="center"/>
              <w:rPr>
                <w:rFonts w:ascii="Arial" w:hAnsi="Arial" w:cs="Arial"/>
                <w:color w:val="auto"/>
                <w:sz w:val="20"/>
                <w:szCs w:val="20"/>
              </w:rPr>
            </w:pPr>
            <w:r w:rsidRPr="00077BAF">
              <w:rPr>
                <w:rFonts w:ascii="Arial" w:hAnsi="Arial" w:cs="Arial"/>
                <w:color w:val="auto"/>
                <w:sz w:val="20"/>
                <w:szCs w:val="20"/>
              </w:rPr>
              <w:t>540 dní od vyhodnotenia splnenia Míľnika č. 2</w:t>
            </w:r>
          </w:p>
        </w:tc>
        <w:tc>
          <w:tcPr>
            <w:tcW w:w="1134" w:type="dxa"/>
            <w:vAlign w:val="center"/>
          </w:tcPr>
          <w:p w14:paraId="1A80C2CE" w14:textId="1A0F1E3F" w:rsidR="00777A44" w:rsidRPr="00C06FEB" w:rsidRDefault="001D5A70" w:rsidP="00DE0619">
            <w:pPr>
              <w:pStyle w:val="Default"/>
              <w:contextualSpacing/>
              <w:jc w:val="center"/>
              <w:rPr>
                <w:rFonts w:ascii="Arial" w:hAnsi="Arial" w:cs="Arial"/>
                <w:color w:val="auto"/>
                <w:sz w:val="20"/>
                <w:szCs w:val="20"/>
              </w:rPr>
            </w:pPr>
            <w:r>
              <w:rPr>
                <w:rFonts w:ascii="Arial" w:hAnsi="Arial" w:cs="Arial"/>
                <w:color w:val="auto"/>
                <w:sz w:val="20"/>
                <w:szCs w:val="20"/>
              </w:rPr>
              <w:t>Zrealizovanie celej stavby</w:t>
            </w:r>
          </w:p>
        </w:tc>
        <w:tc>
          <w:tcPr>
            <w:tcW w:w="3118" w:type="dxa"/>
            <w:vAlign w:val="center"/>
          </w:tcPr>
          <w:p w14:paraId="331A6A98" w14:textId="77777777" w:rsidR="00077BAF" w:rsidRPr="00077BAF" w:rsidRDefault="00077BAF" w:rsidP="00077BAF">
            <w:pPr>
              <w:pStyle w:val="Default"/>
              <w:contextualSpacing/>
              <w:jc w:val="center"/>
              <w:rPr>
                <w:rFonts w:ascii="Arial" w:hAnsi="Arial" w:cs="Arial"/>
                <w:color w:val="auto"/>
                <w:sz w:val="20"/>
                <w:szCs w:val="20"/>
              </w:rPr>
            </w:pPr>
            <w:bookmarkStart w:id="50" w:name="_Hlk207803293"/>
            <w:r w:rsidRPr="00077BAF">
              <w:rPr>
                <w:rFonts w:ascii="Arial" w:hAnsi="Arial" w:cs="Arial"/>
                <w:color w:val="auto"/>
                <w:sz w:val="20"/>
                <w:szCs w:val="20"/>
              </w:rPr>
              <w:t>Stavebnotechnickým dozorom potvrdené ukončenie prác</w:t>
            </w:r>
          </w:p>
          <w:p w14:paraId="177815CC" w14:textId="77777777" w:rsidR="00077BAF" w:rsidRPr="00077BAF" w:rsidRDefault="00077BAF" w:rsidP="00077BAF">
            <w:pPr>
              <w:pStyle w:val="Default"/>
              <w:contextualSpacing/>
              <w:jc w:val="center"/>
              <w:rPr>
                <w:rFonts w:ascii="Arial" w:hAnsi="Arial" w:cs="Arial"/>
                <w:color w:val="auto"/>
                <w:sz w:val="20"/>
                <w:szCs w:val="20"/>
              </w:rPr>
            </w:pPr>
          </w:p>
          <w:p w14:paraId="58BE1B39" w14:textId="1FA9FCDA" w:rsidR="00777A44" w:rsidRPr="00C06FEB" w:rsidRDefault="00D413AF" w:rsidP="00077BAF">
            <w:pPr>
              <w:pStyle w:val="Default"/>
              <w:contextualSpacing/>
              <w:jc w:val="center"/>
              <w:rPr>
                <w:rFonts w:ascii="Arial" w:hAnsi="Arial" w:cs="Arial"/>
                <w:color w:val="auto"/>
                <w:sz w:val="20"/>
                <w:szCs w:val="20"/>
              </w:rPr>
            </w:pPr>
            <w:r>
              <w:rPr>
                <w:rFonts w:ascii="Arial" w:hAnsi="Arial" w:cs="Arial"/>
                <w:color w:val="auto"/>
                <w:sz w:val="20"/>
                <w:szCs w:val="20"/>
              </w:rPr>
              <w:t xml:space="preserve">Vydanie Preberacích protokolov podľa </w:t>
            </w:r>
            <w:proofErr w:type="spellStart"/>
            <w:r>
              <w:rPr>
                <w:rFonts w:ascii="Arial" w:hAnsi="Arial" w:cs="Arial"/>
                <w:color w:val="auto"/>
                <w:sz w:val="20"/>
                <w:szCs w:val="20"/>
              </w:rPr>
              <w:t>podčlánku</w:t>
            </w:r>
            <w:proofErr w:type="spellEnd"/>
            <w:r>
              <w:rPr>
                <w:rFonts w:ascii="Arial" w:hAnsi="Arial" w:cs="Arial"/>
                <w:color w:val="auto"/>
                <w:sz w:val="20"/>
                <w:szCs w:val="20"/>
              </w:rPr>
              <w:t xml:space="preserve"> 10.2 vo vzťahu ku všetkým stavebným objektom</w:t>
            </w:r>
            <w:bookmarkEnd w:id="50"/>
          </w:p>
        </w:tc>
      </w:tr>
      <w:tr w:rsidR="00077BAF" w:rsidRPr="00C06FEB" w14:paraId="7AB74123" w14:textId="77777777" w:rsidTr="00DE0619">
        <w:trPr>
          <w:trHeight w:val="639"/>
        </w:trPr>
        <w:tc>
          <w:tcPr>
            <w:tcW w:w="3114" w:type="dxa"/>
            <w:vAlign w:val="center"/>
          </w:tcPr>
          <w:p w14:paraId="79480C90" w14:textId="5FB7B9AF" w:rsidR="00077BAF" w:rsidRPr="00C06FEB" w:rsidRDefault="00077BAF" w:rsidP="00DE0619">
            <w:pPr>
              <w:pStyle w:val="Default"/>
              <w:contextualSpacing/>
              <w:jc w:val="center"/>
              <w:rPr>
                <w:rFonts w:ascii="Arial" w:hAnsi="Arial" w:cs="Arial"/>
                <w:b/>
                <w:bCs/>
                <w:color w:val="auto"/>
                <w:sz w:val="20"/>
                <w:szCs w:val="20"/>
              </w:rPr>
            </w:pPr>
            <w:r w:rsidRPr="00C06FEB">
              <w:rPr>
                <w:rFonts w:ascii="Arial" w:hAnsi="Arial" w:cs="Arial"/>
                <w:b/>
                <w:bCs/>
                <w:color w:val="auto"/>
                <w:sz w:val="20"/>
                <w:szCs w:val="20"/>
              </w:rPr>
              <w:t xml:space="preserve">Míľnik č. </w:t>
            </w:r>
            <w:r>
              <w:rPr>
                <w:rFonts w:ascii="Arial" w:hAnsi="Arial" w:cs="Arial"/>
                <w:b/>
                <w:bCs/>
                <w:color w:val="auto"/>
                <w:sz w:val="20"/>
                <w:szCs w:val="20"/>
              </w:rPr>
              <w:t>4</w:t>
            </w:r>
          </w:p>
        </w:tc>
        <w:tc>
          <w:tcPr>
            <w:tcW w:w="1843" w:type="dxa"/>
            <w:vAlign w:val="center"/>
          </w:tcPr>
          <w:p w14:paraId="5C16F3CF" w14:textId="3114E166" w:rsidR="00077BAF" w:rsidRPr="00C06FEB" w:rsidRDefault="00077BAF" w:rsidP="00DE0619">
            <w:pPr>
              <w:pStyle w:val="Default"/>
              <w:contextualSpacing/>
              <w:jc w:val="center"/>
              <w:rPr>
                <w:rFonts w:ascii="Arial" w:hAnsi="Arial" w:cs="Arial"/>
                <w:color w:val="auto"/>
                <w:sz w:val="20"/>
                <w:szCs w:val="20"/>
              </w:rPr>
            </w:pPr>
            <w:r w:rsidRPr="00077BAF">
              <w:rPr>
                <w:rFonts w:ascii="Arial" w:hAnsi="Arial" w:cs="Arial"/>
                <w:color w:val="auto"/>
                <w:sz w:val="20"/>
                <w:szCs w:val="20"/>
              </w:rPr>
              <w:t>600 dní od vyhodnotenia splnenia Míľnika č. 2</w:t>
            </w:r>
          </w:p>
        </w:tc>
        <w:tc>
          <w:tcPr>
            <w:tcW w:w="1134" w:type="dxa"/>
            <w:vAlign w:val="center"/>
          </w:tcPr>
          <w:p w14:paraId="77944402" w14:textId="3315F57C" w:rsidR="00077BAF" w:rsidRPr="00C06FEB" w:rsidRDefault="00077BAF" w:rsidP="00DE0619">
            <w:pPr>
              <w:pStyle w:val="Default"/>
              <w:contextualSpacing/>
              <w:jc w:val="center"/>
              <w:rPr>
                <w:rFonts w:ascii="Arial" w:hAnsi="Arial" w:cs="Arial"/>
                <w:color w:val="auto"/>
                <w:sz w:val="20"/>
                <w:szCs w:val="20"/>
              </w:rPr>
            </w:pPr>
            <w:r w:rsidRPr="00077BAF">
              <w:rPr>
                <w:rFonts w:ascii="Arial" w:hAnsi="Arial" w:cs="Arial"/>
                <w:color w:val="auto"/>
                <w:sz w:val="20"/>
                <w:szCs w:val="20"/>
              </w:rPr>
              <w:t>Kolaudácia objektov</w:t>
            </w:r>
          </w:p>
        </w:tc>
        <w:tc>
          <w:tcPr>
            <w:tcW w:w="3118" w:type="dxa"/>
            <w:vAlign w:val="center"/>
          </w:tcPr>
          <w:p w14:paraId="41BE6952" w14:textId="77777777" w:rsidR="00077BAF" w:rsidRPr="00077BAF"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Právoplatné kolaudačné rozhodnutie/</w:t>
            </w:r>
            <w:proofErr w:type="spellStart"/>
            <w:r w:rsidRPr="00077BAF">
              <w:rPr>
                <w:rFonts w:ascii="Arial" w:hAnsi="Arial" w:cs="Arial"/>
                <w:color w:val="auto"/>
                <w:sz w:val="20"/>
                <w:szCs w:val="20"/>
              </w:rPr>
              <w:t>ia</w:t>
            </w:r>
            <w:proofErr w:type="spellEnd"/>
            <w:r w:rsidRPr="00077BAF">
              <w:rPr>
                <w:rFonts w:ascii="Arial" w:hAnsi="Arial" w:cs="Arial"/>
                <w:color w:val="auto"/>
                <w:sz w:val="20"/>
                <w:szCs w:val="20"/>
              </w:rPr>
              <w:t xml:space="preserve"> (Kolaudačné osvedčenie stavby)</w:t>
            </w:r>
          </w:p>
          <w:p w14:paraId="0E01EB94" w14:textId="5E8891E1" w:rsidR="00077BAF" w:rsidRPr="00C06FEB" w:rsidRDefault="00077BAF" w:rsidP="001D5A70">
            <w:pPr>
              <w:pStyle w:val="Default"/>
              <w:contextualSpacing/>
              <w:rPr>
                <w:rFonts w:ascii="Arial" w:hAnsi="Arial" w:cs="Arial"/>
                <w:color w:val="auto"/>
                <w:sz w:val="20"/>
                <w:szCs w:val="20"/>
              </w:rPr>
            </w:pPr>
          </w:p>
        </w:tc>
      </w:tr>
    </w:tbl>
    <w:p w14:paraId="2D60271A" w14:textId="7E214B73" w:rsidR="00C9381F" w:rsidRPr="00C06FEB" w:rsidRDefault="00C9381F" w:rsidP="00F34557">
      <w:pPr>
        <w:pStyle w:val="Zarkazkladnhotextu2"/>
        <w:ind w:left="0"/>
        <w:rPr>
          <w:rFonts w:ascii="Arial" w:hAnsi="Arial" w:cs="Arial"/>
          <w:b/>
          <w:sz w:val="20"/>
          <w:szCs w:val="20"/>
        </w:rPr>
      </w:pPr>
    </w:p>
    <w:p w14:paraId="5CC8E2F1" w14:textId="55B2DFCD" w:rsidR="00C9381F" w:rsidRPr="00F34557" w:rsidRDefault="00C9381F" w:rsidP="00F34557">
      <w:pPr>
        <w:pStyle w:val="Zarkazkladnhotextu2"/>
        <w:tabs>
          <w:tab w:val="left" w:pos="1418"/>
        </w:tabs>
        <w:ind w:left="0"/>
        <w:rPr>
          <w:rFonts w:ascii="Arial" w:hAnsi="Arial" w:cs="Arial"/>
          <w:sz w:val="20"/>
          <w:szCs w:val="20"/>
        </w:rPr>
      </w:pPr>
      <w:bookmarkStart w:id="51" w:name="_Hlk161749190"/>
      <w:r w:rsidRPr="00C06FEB">
        <w:rPr>
          <w:rFonts w:ascii="Arial" w:hAnsi="Arial" w:cs="Arial"/>
          <w:b/>
          <w:sz w:val="20"/>
          <w:szCs w:val="20"/>
        </w:rPr>
        <w:t>Časť 3: Fakturačný harmonogram</w:t>
      </w:r>
      <w:r w:rsidRPr="00C06FEB">
        <w:rPr>
          <w:rFonts w:ascii="Arial" w:hAnsi="Arial" w:cs="Arial"/>
          <w:sz w:val="20"/>
          <w:szCs w:val="20"/>
        </w:rPr>
        <w:t xml:space="preserve"> - harmonogram, ktorý musí byť vyhotovený podľa Vecného harmonogramu a Míľnikov a musí byť vyhotovený v číselnom vyjadrení a členení po jednotlivých</w:t>
      </w:r>
      <w:r w:rsidRPr="00F34557">
        <w:rPr>
          <w:rFonts w:ascii="Arial" w:hAnsi="Arial" w:cs="Arial"/>
          <w:sz w:val="20"/>
          <w:szCs w:val="20"/>
        </w:rPr>
        <w:t xml:space="preserve"> stavebných objektoch a mesiacoch Lehoty výstavby </w:t>
      </w:r>
      <w:r w:rsidRPr="00F34557">
        <w:rPr>
          <w:rFonts w:ascii="Arial" w:hAnsi="Arial" w:cs="Arial"/>
          <w:bCs/>
          <w:sz w:val="20"/>
          <w:szCs w:val="20"/>
        </w:rPr>
        <w:t xml:space="preserve">v elektronickej forme na CD/DVD nosiči v zmysle </w:t>
      </w:r>
      <w:r w:rsidRPr="00F34557">
        <w:rPr>
          <w:rFonts w:ascii="Arial" w:hAnsi="Arial" w:cs="Arial"/>
          <w:bCs/>
          <w:sz w:val="20"/>
          <w:szCs w:val="20"/>
        </w:rPr>
        <w:lastRenderedPageBreak/>
        <w:t xml:space="preserve">dátového predpisu verejného obstarávateľa uvedeného na stránke </w:t>
      </w:r>
      <w:hyperlink r:id="rId23" w:history="1">
        <w:r w:rsidR="009F0E42" w:rsidRPr="00F34557">
          <w:rPr>
            <w:rStyle w:val="Hypertextovprepojenie"/>
            <w:rFonts w:ascii="Arial" w:hAnsi="Arial" w:cs="Arial"/>
            <w:bCs/>
            <w:sz w:val="20"/>
            <w:szCs w:val="20"/>
          </w:rPr>
          <w:t>http://www.ndsas.sk/pomoc-a-podpora/datovy-predpis</w:t>
        </w:r>
      </w:hyperlink>
      <w:r w:rsidR="009F0E42" w:rsidRPr="00F34557">
        <w:rPr>
          <w:rFonts w:ascii="Arial" w:hAnsi="Arial" w:cs="Arial"/>
          <w:bCs/>
          <w:sz w:val="20"/>
          <w:szCs w:val="20"/>
        </w:rPr>
        <w:t xml:space="preserve"> </w:t>
      </w:r>
      <w:r w:rsidRPr="00F34557">
        <w:rPr>
          <w:rFonts w:ascii="Arial" w:hAnsi="Arial" w:cs="Arial"/>
          <w:sz w:val="20"/>
          <w:szCs w:val="20"/>
        </w:rPr>
        <w:t>ako aj  v grafickom vyjadrení (tzv. S- krivka alebo Kumulatívna fakturačná krivka</w:t>
      </w:r>
      <w:r w:rsidR="005D0D0A">
        <w:rPr>
          <w:rFonts w:ascii="Arial" w:hAnsi="Arial" w:cs="Arial"/>
          <w:sz w:val="20"/>
          <w:szCs w:val="20"/>
        </w:rPr>
        <w:t>).</w:t>
      </w:r>
    </w:p>
    <w:p w14:paraId="1DF3801C" w14:textId="77777777" w:rsidR="009F0E42" w:rsidRPr="00F34557" w:rsidRDefault="009F0E42" w:rsidP="00F34557">
      <w:pPr>
        <w:pStyle w:val="Zarkazkladnhotextu2"/>
        <w:tabs>
          <w:tab w:val="left" w:pos="1418"/>
        </w:tabs>
        <w:ind w:left="0"/>
        <w:rPr>
          <w:rFonts w:ascii="Arial" w:hAnsi="Arial" w:cs="Arial"/>
          <w:sz w:val="20"/>
          <w:szCs w:val="20"/>
        </w:rPr>
      </w:pPr>
    </w:p>
    <w:p w14:paraId="070EDBE9" w14:textId="49A2F0DB" w:rsidR="00C9381F" w:rsidRPr="006B4267" w:rsidRDefault="00C9381F" w:rsidP="00F34557">
      <w:pPr>
        <w:pStyle w:val="Zarkazkladnhotextu2"/>
        <w:ind w:left="0"/>
        <w:rPr>
          <w:rFonts w:ascii="Arial" w:hAnsi="Arial" w:cs="Arial"/>
          <w:sz w:val="20"/>
          <w:szCs w:val="20"/>
        </w:rPr>
      </w:pPr>
      <w:r w:rsidRPr="00F34557">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4D93836B" w14:textId="77777777" w:rsidR="009F0E42" w:rsidRPr="00F34557" w:rsidRDefault="009F0E42" w:rsidP="00F34557">
      <w:pPr>
        <w:pStyle w:val="Zarkazkladnhotextu2"/>
        <w:ind w:left="0"/>
        <w:rPr>
          <w:rFonts w:ascii="Arial" w:hAnsi="Arial" w:cs="Arial"/>
          <w:b/>
          <w:sz w:val="20"/>
          <w:szCs w:val="20"/>
        </w:rPr>
      </w:pPr>
    </w:p>
    <w:p w14:paraId="3E84FF77" w14:textId="77777777" w:rsidR="0067484D" w:rsidRDefault="00C9381F" w:rsidP="00F34557">
      <w:pPr>
        <w:pStyle w:val="Zarkazkladnhotextu2"/>
        <w:ind w:left="0"/>
        <w:rPr>
          <w:rFonts w:ascii="Arial" w:hAnsi="Arial" w:cs="Arial"/>
          <w:sz w:val="20"/>
          <w:szCs w:val="20"/>
        </w:rPr>
      </w:pPr>
      <w:bookmarkStart w:id="52" w:name="_Hlk161748834"/>
      <w:r w:rsidRPr="00F34557">
        <w:rPr>
          <w:rFonts w:ascii="Arial" w:hAnsi="Arial" w:cs="Arial"/>
          <w:sz w:val="20"/>
          <w:szCs w:val="20"/>
        </w:rPr>
        <w:t>Vecný harmonogram, Míľniky a Fakturačný harmonogram spolu tvoria Harmonogram prác, ktorý je pre plnenie Zhotoviteľa podľa Zmluvy</w:t>
      </w:r>
      <w:r w:rsidR="009D2A2A" w:rsidRPr="00F34557">
        <w:rPr>
          <w:rFonts w:ascii="Arial" w:hAnsi="Arial" w:cs="Arial"/>
          <w:sz w:val="20"/>
          <w:szCs w:val="20"/>
        </w:rPr>
        <w:t xml:space="preserve"> o Dielo</w:t>
      </w:r>
      <w:r w:rsidRPr="00F34557">
        <w:rPr>
          <w:rFonts w:ascii="Arial" w:hAnsi="Arial" w:cs="Arial"/>
          <w:sz w:val="20"/>
          <w:szCs w:val="20"/>
        </w:rPr>
        <w:t xml:space="preserve"> záväzný a tvoria neoddeliteľnú súčasť Zmluvných dojednaní Zmluvy o</w:t>
      </w:r>
      <w:r w:rsidR="009D5E47">
        <w:rPr>
          <w:rFonts w:ascii="Arial" w:hAnsi="Arial" w:cs="Arial"/>
          <w:sz w:val="20"/>
          <w:szCs w:val="20"/>
        </w:rPr>
        <w:t> </w:t>
      </w:r>
      <w:r w:rsidRPr="00F34557">
        <w:rPr>
          <w:rFonts w:ascii="Arial" w:hAnsi="Arial" w:cs="Arial"/>
          <w:sz w:val="20"/>
          <w:szCs w:val="20"/>
        </w:rPr>
        <w:t>Dielo</w:t>
      </w:r>
      <w:r w:rsidR="009D5E47">
        <w:rPr>
          <w:rFonts w:ascii="Arial" w:hAnsi="Arial" w:cs="Arial"/>
          <w:sz w:val="20"/>
          <w:szCs w:val="20"/>
        </w:rPr>
        <w:t xml:space="preserve"> </w:t>
      </w:r>
      <w:r w:rsidR="005D0D0A">
        <w:rPr>
          <w:rFonts w:ascii="Arial" w:hAnsi="Arial" w:cs="Arial"/>
          <w:sz w:val="20"/>
          <w:szCs w:val="20"/>
        </w:rPr>
        <w:t xml:space="preserve">spolu </w:t>
      </w:r>
      <w:r w:rsidR="009D5E47">
        <w:rPr>
          <w:rFonts w:ascii="Arial" w:hAnsi="Arial" w:cs="Arial"/>
          <w:sz w:val="20"/>
          <w:szCs w:val="20"/>
        </w:rPr>
        <w:t xml:space="preserve">ako Príloha č. </w:t>
      </w:r>
      <w:r w:rsidR="005D0D0A">
        <w:rPr>
          <w:rFonts w:ascii="Arial" w:hAnsi="Arial" w:cs="Arial"/>
          <w:sz w:val="20"/>
          <w:szCs w:val="20"/>
        </w:rPr>
        <w:t>3</w:t>
      </w:r>
      <w:r w:rsidR="009D5E47">
        <w:rPr>
          <w:rFonts w:ascii="Arial" w:hAnsi="Arial" w:cs="Arial"/>
          <w:sz w:val="20"/>
          <w:szCs w:val="20"/>
        </w:rPr>
        <w:t xml:space="preserve"> Zmluvných dojednaní (</w:t>
      </w:r>
      <w:r w:rsidR="001A151B">
        <w:rPr>
          <w:rFonts w:ascii="Arial" w:hAnsi="Arial" w:cs="Arial"/>
          <w:sz w:val="20"/>
          <w:szCs w:val="20"/>
        </w:rPr>
        <w:t>Č</w:t>
      </w:r>
      <w:r w:rsidR="009D5E47">
        <w:rPr>
          <w:rFonts w:ascii="Arial" w:hAnsi="Arial" w:cs="Arial"/>
          <w:sz w:val="20"/>
          <w:szCs w:val="20"/>
        </w:rPr>
        <w:t>asť 1 Zväz</w:t>
      </w:r>
      <w:r w:rsidR="001A151B">
        <w:rPr>
          <w:rFonts w:ascii="Arial" w:hAnsi="Arial" w:cs="Arial"/>
          <w:sz w:val="20"/>
          <w:szCs w:val="20"/>
        </w:rPr>
        <w:t>o</w:t>
      </w:r>
      <w:r w:rsidR="009D5E47">
        <w:rPr>
          <w:rFonts w:ascii="Arial" w:hAnsi="Arial" w:cs="Arial"/>
          <w:sz w:val="20"/>
          <w:szCs w:val="20"/>
        </w:rPr>
        <w:t xml:space="preserve">k </w:t>
      </w:r>
      <w:r w:rsidR="001A151B">
        <w:rPr>
          <w:rFonts w:ascii="Arial" w:hAnsi="Arial" w:cs="Arial"/>
          <w:sz w:val="20"/>
          <w:szCs w:val="20"/>
        </w:rPr>
        <w:t>2</w:t>
      </w:r>
      <w:r w:rsidR="009D5E47">
        <w:rPr>
          <w:rFonts w:ascii="Arial" w:hAnsi="Arial" w:cs="Arial"/>
          <w:sz w:val="20"/>
          <w:szCs w:val="20"/>
        </w:rPr>
        <w:t xml:space="preserve"> súťažných podkladov)</w:t>
      </w:r>
      <w:r w:rsidRPr="00F34557">
        <w:rPr>
          <w:rFonts w:ascii="Arial" w:hAnsi="Arial" w:cs="Arial"/>
          <w:sz w:val="20"/>
          <w:szCs w:val="20"/>
        </w:rPr>
        <w:t>.</w:t>
      </w:r>
      <w:bookmarkEnd w:id="52"/>
    </w:p>
    <w:p w14:paraId="6CAF9B2F" w14:textId="77777777" w:rsidR="0067484D" w:rsidRDefault="0067484D" w:rsidP="00F34557">
      <w:pPr>
        <w:pStyle w:val="Zarkazkladnhotextu2"/>
        <w:ind w:left="0"/>
        <w:rPr>
          <w:rFonts w:ascii="Arial" w:hAnsi="Arial" w:cs="Arial"/>
          <w:sz w:val="20"/>
          <w:szCs w:val="20"/>
        </w:rPr>
      </w:pPr>
    </w:p>
    <w:p w14:paraId="0862E95F" w14:textId="559FA3E6" w:rsidR="0067484D" w:rsidRDefault="0067484D" w:rsidP="00F34557">
      <w:pPr>
        <w:pStyle w:val="Zarkazkladnhotextu2"/>
        <w:ind w:left="0"/>
        <w:rPr>
          <w:rFonts w:ascii="Arial" w:hAnsi="Arial" w:cs="Arial"/>
          <w:sz w:val="20"/>
          <w:szCs w:val="20"/>
        </w:rPr>
      </w:pPr>
      <w:r w:rsidRPr="006B4267">
        <w:rPr>
          <w:rFonts w:ascii="Arial" w:hAnsi="Arial" w:cs="Arial"/>
          <w:sz w:val="20"/>
          <w:szCs w:val="20"/>
        </w:rPr>
        <w:t>V prípade, že je úspešným uchádzačom skupina dodávateľov (zoskupenie bez právnej subjektivity), je povinný predložiť aj harmonogram fakturácie v členení po jednotlivých členoch  uvedeného zoskupenia.</w:t>
      </w:r>
    </w:p>
    <w:p w14:paraId="08ED0497" w14:textId="77777777" w:rsidR="0067484D" w:rsidRDefault="0067484D" w:rsidP="00F34557">
      <w:pPr>
        <w:pStyle w:val="Zarkazkladnhotextu2"/>
        <w:ind w:left="0"/>
        <w:rPr>
          <w:rFonts w:ascii="Arial" w:hAnsi="Arial" w:cs="Arial"/>
          <w:sz w:val="20"/>
          <w:szCs w:val="20"/>
        </w:rPr>
      </w:pPr>
    </w:p>
    <w:p w14:paraId="60172327" w14:textId="0F49451C" w:rsidR="00C9381F" w:rsidRPr="00F34557" w:rsidRDefault="00C9381F" w:rsidP="00F34557">
      <w:pPr>
        <w:pStyle w:val="Zarkazkladnhotextu2"/>
        <w:ind w:left="0"/>
        <w:rPr>
          <w:rFonts w:ascii="Arial" w:hAnsi="Arial" w:cs="Arial"/>
          <w:sz w:val="20"/>
          <w:szCs w:val="20"/>
        </w:rPr>
      </w:pPr>
      <w:r w:rsidRPr="00F34557">
        <w:rPr>
          <w:rFonts w:ascii="Arial" w:hAnsi="Arial" w:cs="Arial"/>
          <w:sz w:val="20"/>
          <w:szCs w:val="20"/>
        </w:rPr>
        <w:t>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4C9582F6" w14:textId="77777777" w:rsidR="009F0E42" w:rsidRPr="00F34557" w:rsidRDefault="009F0E42" w:rsidP="00F34557">
      <w:pPr>
        <w:pStyle w:val="Zarkazkladnhotextu2"/>
        <w:ind w:left="0"/>
        <w:rPr>
          <w:rFonts w:ascii="Arial" w:hAnsi="Arial" w:cs="Arial"/>
          <w:sz w:val="20"/>
          <w:szCs w:val="20"/>
        </w:rPr>
      </w:pPr>
    </w:p>
    <w:p w14:paraId="316E6B89" w14:textId="6B61D2B1" w:rsidR="005D0D0A" w:rsidRPr="006B4267" w:rsidRDefault="00C9381F" w:rsidP="00F34557">
      <w:pPr>
        <w:pStyle w:val="Odsekzoznamu"/>
        <w:ind w:left="0"/>
        <w:jc w:val="both"/>
        <w:rPr>
          <w:rFonts w:ascii="Arial" w:hAnsi="Arial" w:cs="Arial"/>
          <w:b/>
          <w:sz w:val="20"/>
          <w:szCs w:val="20"/>
        </w:rPr>
      </w:pPr>
      <w:r w:rsidRPr="006B4267">
        <w:rPr>
          <w:rFonts w:ascii="Arial" w:hAnsi="Arial" w:cs="Arial"/>
          <w:b/>
          <w:sz w:val="20"/>
          <w:szCs w:val="20"/>
        </w:rPr>
        <w:t xml:space="preserve">Fakturačný harmonogram ako aj prípadný harmonogram fakturácie jednotlivých členov zoskupenia bez právnej subjektivity </w:t>
      </w:r>
      <w:r w:rsidR="005D0D0A" w:rsidRPr="006B4267">
        <w:rPr>
          <w:rFonts w:ascii="Arial" w:hAnsi="Arial" w:cs="Arial"/>
          <w:b/>
          <w:sz w:val="20"/>
          <w:szCs w:val="20"/>
        </w:rPr>
        <w:t xml:space="preserve">predkladá </w:t>
      </w:r>
      <w:bookmarkStart w:id="53" w:name="_Hlk207802861"/>
      <w:r w:rsidR="00862687">
        <w:rPr>
          <w:rFonts w:ascii="Arial" w:hAnsi="Arial" w:cs="Arial"/>
          <w:b/>
          <w:sz w:val="20"/>
          <w:szCs w:val="20"/>
        </w:rPr>
        <w:t xml:space="preserve">uchádzač </w:t>
      </w:r>
      <w:r w:rsidR="00862687" w:rsidRPr="00862687">
        <w:rPr>
          <w:rFonts w:ascii="Arial" w:hAnsi="Arial" w:cs="Arial"/>
          <w:b/>
          <w:sz w:val="20"/>
          <w:szCs w:val="20"/>
        </w:rPr>
        <w:t>podľa bodu 20.1.</w:t>
      </w:r>
      <w:r w:rsidR="00862687">
        <w:rPr>
          <w:rFonts w:ascii="Arial" w:hAnsi="Arial" w:cs="Arial"/>
          <w:b/>
          <w:sz w:val="20"/>
          <w:szCs w:val="20"/>
        </w:rPr>
        <w:t>6</w:t>
      </w:r>
      <w:r w:rsidR="00862687" w:rsidRPr="00862687">
        <w:rPr>
          <w:rFonts w:ascii="Arial" w:hAnsi="Arial" w:cs="Arial"/>
          <w:b/>
          <w:sz w:val="20"/>
          <w:szCs w:val="20"/>
        </w:rPr>
        <w:t>.</w:t>
      </w:r>
      <w:r w:rsidR="00862687">
        <w:rPr>
          <w:rFonts w:ascii="Arial" w:hAnsi="Arial" w:cs="Arial"/>
          <w:b/>
          <w:sz w:val="20"/>
          <w:szCs w:val="20"/>
        </w:rPr>
        <w:t>2.</w:t>
      </w:r>
      <w:r w:rsidR="00862687" w:rsidRPr="00862687">
        <w:rPr>
          <w:rFonts w:ascii="Arial" w:hAnsi="Arial" w:cs="Arial"/>
          <w:b/>
          <w:sz w:val="20"/>
          <w:szCs w:val="20"/>
        </w:rPr>
        <w:t xml:space="preserve"> </w:t>
      </w:r>
      <w:r w:rsidR="00A87121">
        <w:rPr>
          <w:rFonts w:ascii="Arial" w:hAnsi="Arial" w:cs="Arial"/>
          <w:b/>
          <w:sz w:val="20"/>
          <w:szCs w:val="20"/>
        </w:rPr>
        <w:t xml:space="preserve">v spojitosti s bodom 20.1.6.3. </w:t>
      </w:r>
      <w:r w:rsidR="00862687" w:rsidRPr="00862687">
        <w:rPr>
          <w:rFonts w:ascii="Arial" w:hAnsi="Arial" w:cs="Arial"/>
          <w:b/>
          <w:sz w:val="20"/>
          <w:szCs w:val="20"/>
        </w:rPr>
        <w:t>Časť A.1 Zväzok 1 týchto SP</w:t>
      </w:r>
      <w:bookmarkEnd w:id="53"/>
      <w:r w:rsidR="00862687" w:rsidRPr="00862687">
        <w:rPr>
          <w:rFonts w:ascii="Arial" w:hAnsi="Arial" w:cs="Arial"/>
          <w:b/>
          <w:sz w:val="20"/>
          <w:szCs w:val="20"/>
        </w:rPr>
        <w:t xml:space="preserve"> </w:t>
      </w:r>
      <w:r w:rsidR="005D0D0A" w:rsidRPr="006B4267">
        <w:rPr>
          <w:rFonts w:ascii="Arial" w:hAnsi="Arial" w:cs="Arial"/>
          <w:b/>
          <w:sz w:val="20"/>
          <w:szCs w:val="20"/>
        </w:rPr>
        <w:t>ako Prílohu č. 3.3 Zmluvných dojednaní (</w:t>
      </w:r>
      <w:r w:rsidR="001A151B">
        <w:rPr>
          <w:rFonts w:ascii="Arial" w:hAnsi="Arial" w:cs="Arial"/>
          <w:b/>
          <w:sz w:val="20"/>
          <w:szCs w:val="20"/>
        </w:rPr>
        <w:t>Č</w:t>
      </w:r>
      <w:r w:rsidR="005D0D0A" w:rsidRPr="006B4267">
        <w:rPr>
          <w:rFonts w:ascii="Arial" w:hAnsi="Arial" w:cs="Arial"/>
          <w:b/>
          <w:sz w:val="20"/>
          <w:szCs w:val="20"/>
        </w:rPr>
        <w:t>asť 1 Zväz</w:t>
      </w:r>
      <w:r w:rsidR="001A151B">
        <w:rPr>
          <w:rFonts w:ascii="Arial" w:hAnsi="Arial" w:cs="Arial"/>
          <w:b/>
          <w:sz w:val="20"/>
          <w:szCs w:val="20"/>
        </w:rPr>
        <w:t>o</w:t>
      </w:r>
      <w:r w:rsidR="005D0D0A" w:rsidRPr="006B4267">
        <w:rPr>
          <w:rFonts w:ascii="Arial" w:hAnsi="Arial" w:cs="Arial"/>
          <w:b/>
          <w:sz w:val="20"/>
          <w:szCs w:val="20"/>
        </w:rPr>
        <w:t xml:space="preserve">k 2 súťažných podkladov) a Zhotoviteľ je povinný ho </w:t>
      </w:r>
      <w:r w:rsidR="00862687">
        <w:rPr>
          <w:rFonts w:ascii="Arial" w:hAnsi="Arial" w:cs="Arial"/>
          <w:b/>
          <w:sz w:val="20"/>
          <w:szCs w:val="20"/>
        </w:rPr>
        <w:t>predložiť</w:t>
      </w:r>
      <w:r w:rsidR="005D0D0A" w:rsidRPr="006B4267">
        <w:rPr>
          <w:rFonts w:ascii="Arial" w:hAnsi="Arial" w:cs="Arial"/>
          <w:b/>
          <w:sz w:val="20"/>
          <w:szCs w:val="20"/>
        </w:rPr>
        <w:t xml:space="preserve"> podľa </w:t>
      </w:r>
      <w:proofErr w:type="spellStart"/>
      <w:r w:rsidR="005D0D0A" w:rsidRPr="006B4267">
        <w:rPr>
          <w:rFonts w:ascii="Arial" w:hAnsi="Arial" w:cs="Arial"/>
          <w:b/>
          <w:sz w:val="20"/>
          <w:szCs w:val="20"/>
        </w:rPr>
        <w:t>podčlánku</w:t>
      </w:r>
      <w:proofErr w:type="spellEnd"/>
      <w:r w:rsidR="005D0D0A" w:rsidRPr="006B4267">
        <w:rPr>
          <w:rFonts w:ascii="Arial" w:hAnsi="Arial" w:cs="Arial"/>
          <w:b/>
          <w:sz w:val="20"/>
          <w:szCs w:val="20"/>
        </w:rPr>
        <w:t xml:space="preserve"> 8.3 Osobitné zmluvné podmienky (</w:t>
      </w:r>
      <w:r w:rsidR="00751EA1">
        <w:rPr>
          <w:rFonts w:ascii="Arial" w:hAnsi="Arial" w:cs="Arial"/>
          <w:b/>
          <w:sz w:val="20"/>
          <w:szCs w:val="20"/>
        </w:rPr>
        <w:t>Č</w:t>
      </w:r>
      <w:r w:rsidR="005D0D0A" w:rsidRPr="006B4267">
        <w:rPr>
          <w:rFonts w:ascii="Arial" w:hAnsi="Arial" w:cs="Arial"/>
          <w:b/>
          <w:sz w:val="20"/>
          <w:szCs w:val="20"/>
        </w:rPr>
        <w:t>asť 2.2 Zväz</w:t>
      </w:r>
      <w:r w:rsidR="001A151B">
        <w:rPr>
          <w:rFonts w:ascii="Arial" w:hAnsi="Arial" w:cs="Arial"/>
          <w:b/>
          <w:sz w:val="20"/>
          <w:szCs w:val="20"/>
        </w:rPr>
        <w:t>o</w:t>
      </w:r>
      <w:r w:rsidR="005D0D0A" w:rsidRPr="006B4267">
        <w:rPr>
          <w:rFonts w:ascii="Arial" w:hAnsi="Arial" w:cs="Arial"/>
          <w:b/>
          <w:sz w:val="20"/>
          <w:szCs w:val="20"/>
        </w:rPr>
        <w:t>k 2 súťažných podkladov).</w:t>
      </w:r>
    </w:p>
    <w:bookmarkEnd w:id="51"/>
    <w:p w14:paraId="5EE2D9C1" w14:textId="77777777" w:rsidR="00C9381F" w:rsidRPr="00F34557" w:rsidRDefault="00C9381F" w:rsidP="00F34557">
      <w:pPr>
        <w:rPr>
          <w:rFonts w:ascii="Arial" w:hAnsi="Arial" w:cs="Arial"/>
          <w:sz w:val="20"/>
          <w:szCs w:val="20"/>
        </w:rPr>
      </w:pPr>
    </w:p>
    <w:p w14:paraId="39A1D596" w14:textId="77777777" w:rsidR="00C9381F" w:rsidRPr="00F34557" w:rsidRDefault="00C9381F" w:rsidP="00F34557">
      <w:pPr>
        <w:pStyle w:val="Zkladntext"/>
        <w:tabs>
          <w:tab w:val="num" w:pos="-720"/>
        </w:tabs>
        <w:rPr>
          <w:rFonts w:ascii="Arial" w:hAnsi="Arial" w:cs="Arial"/>
          <w:sz w:val="20"/>
          <w:szCs w:val="20"/>
        </w:rPr>
      </w:pPr>
      <w:r w:rsidRPr="00F34557">
        <w:rPr>
          <w:rFonts w:ascii="Arial" w:hAnsi="Arial" w:cs="Arial"/>
          <w:b w:val="0"/>
          <w:sz w:val="20"/>
          <w:szCs w:val="20"/>
        </w:rPr>
        <w:t>V .................................. dňa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p>
    <w:p w14:paraId="108BB449" w14:textId="6C820D04" w:rsidR="00C9381F" w:rsidRPr="00F34557" w:rsidRDefault="00C9381F" w:rsidP="00F34557">
      <w:pPr>
        <w:pStyle w:val="Zkladntext"/>
        <w:tabs>
          <w:tab w:val="num" w:pos="-720"/>
        </w:tabs>
        <w:rPr>
          <w:rFonts w:ascii="Arial" w:hAnsi="Arial" w:cs="Arial"/>
          <w:sz w:val="20"/>
          <w:szCs w:val="20"/>
        </w:rPr>
      </w:pPr>
    </w:p>
    <w:p w14:paraId="543A3D13" w14:textId="0AF953B2" w:rsidR="004E32F9" w:rsidRPr="00F34557" w:rsidRDefault="004E32F9" w:rsidP="00F34557">
      <w:pPr>
        <w:pStyle w:val="Zkladntext"/>
        <w:tabs>
          <w:tab w:val="num" w:pos="-720"/>
        </w:tabs>
        <w:rPr>
          <w:rFonts w:ascii="Arial" w:hAnsi="Arial" w:cs="Arial"/>
          <w:sz w:val="20"/>
          <w:szCs w:val="20"/>
        </w:rPr>
      </w:pPr>
    </w:p>
    <w:p w14:paraId="1A0C7E9A" w14:textId="77777777" w:rsidR="004E32F9" w:rsidRPr="00F34557" w:rsidRDefault="004E32F9" w:rsidP="00F34557">
      <w:pPr>
        <w:pStyle w:val="Zkladntext"/>
        <w:tabs>
          <w:tab w:val="num" w:pos="-720"/>
        </w:tabs>
        <w:rPr>
          <w:rFonts w:ascii="Arial" w:hAnsi="Arial" w:cs="Arial"/>
          <w:sz w:val="20"/>
          <w:szCs w:val="20"/>
        </w:rPr>
      </w:pPr>
    </w:p>
    <w:p w14:paraId="5A90115C" w14:textId="77777777" w:rsidR="005F487A" w:rsidRPr="00F34557" w:rsidRDefault="005F487A" w:rsidP="00F34557">
      <w:pPr>
        <w:tabs>
          <w:tab w:val="left" w:pos="360"/>
          <w:tab w:val="num" w:pos="720"/>
        </w:tabs>
        <w:jc w:val="both"/>
        <w:rPr>
          <w:rFonts w:ascii="Arial" w:hAnsi="Arial" w:cs="Arial"/>
          <w:sz w:val="20"/>
          <w:szCs w:val="20"/>
        </w:rPr>
      </w:pPr>
    </w:p>
    <w:p w14:paraId="63F6E324" w14:textId="77777777" w:rsidR="005F487A" w:rsidRPr="00F34557" w:rsidRDefault="005F487A" w:rsidP="00F34557">
      <w:pPr>
        <w:tabs>
          <w:tab w:val="left" w:pos="360"/>
          <w:tab w:val="num" w:pos="720"/>
        </w:tabs>
        <w:jc w:val="both"/>
        <w:rPr>
          <w:rFonts w:ascii="Arial" w:hAnsi="Arial" w:cs="Arial"/>
          <w:sz w:val="20"/>
          <w:szCs w:val="20"/>
        </w:rPr>
      </w:pPr>
    </w:p>
    <w:p w14:paraId="37B112BB" w14:textId="77777777" w:rsidR="00D905F0" w:rsidRPr="00F34557" w:rsidRDefault="004E32F9" w:rsidP="00F34557">
      <w:pPr>
        <w:pStyle w:val="Zkladntext"/>
        <w:tabs>
          <w:tab w:val="num" w:pos="720"/>
        </w:tabs>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bookmarkStart w:id="54" w:name="_Hlk157509740"/>
      <w:r w:rsidRPr="00F34557">
        <w:rPr>
          <w:rFonts w:ascii="Arial" w:hAnsi="Arial" w:cs="Arial"/>
          <w:sz w:val="20"/>
          <w:szCs w:val="20"/>
        </w:rPr>
        <w:tab/>
      </w:r>
      <w:bookmarkEnd w:id="54"/>
      <w:r w:rsidR="00D905F0" w:rsidRPr="00F34557">
        <w:rPr>
          <w:rFonts w:ascii="Arial" w:hAnsi="Arial" w:cs="Arial"/>
          <w:sz w:val="20"/>
          <w:szCs w:val="20"/>
        </w:rPr>
        <w:t>................................................</w:t>
      </w:r>
    </w:p>
    <w:p w14:paraId="1F285DA3" w14:textId="6749BD99" w:rsidR="00D905F0" w:rsidRDefault="00D905F0" w:rsidP="00F34557">
      <w:pPr>
        <w:autoSpaceDE w:val="0"/>
        <w:autoSpaceDN w:val="0"/>
        <w:ind w:left="1988" w:hanging="854"/>
        <w:jc w:val="both"/>
        <w:rPr>
          <w:rFonts w:ascii="Arial" w:hAnsi="Arial" w:cs="Arial"/>
          <w:sz w:val="20"/>
          <w:szCs w:val="20"/>
        </w:rPr>
      </w:pP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Cs/>
          <w:sz w:val="20"/>
          <w:szCs w:val="20"/>
        </w:rPr>
        <w:t>meno, priezvisko a</w:t>
      </w:r>
      <w:r w:rsidRPr="00F34557">
        <w:rPr>
          <w:rFonts w:ascii="Arial" w:hAnsi="Arial" w:cs="Arial"/>
          <w:b/>
          <w:bCs/>
          <w:sz w:val="20"/>
          <w:szCs w:val="20"/>
        </w:rPr>
        <w:t> </w:t>
      </w:r>
      <w:r w:rsidRPr="00F34557">
        <w:rPr>
          <w:rFonts w:ascii="Arial" w:hAnsi="Arial" w:cs="Arial"/>
          <w:b/>
          <w:bCs/>
          <w:caps/>
          <w:sz w:val="20"/>
          <w:szCs w:val="20"/>
        </w:rPr>
        <w:t xml:space="preserve"> </w:t>
      </w:r>
      <w:r w:rsidRPr="00F34557">
        <w:rPr>
          <w:rFonts w:ascii="Arial" w:hAnsi="Arial" w:cs="Arial"/>
          <w:sz w:val="20"/>
          <w:szCs w:val="20"/>
        </w:rPr>
        <w:t xml:space="preserve">podpis uchádzača, jeho štatutárneho orgánu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          alebo člena štatutárneho orgánu alebo iného zástupcu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uchádzača, ktorý je oprávnený konať v mene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uchádzača v záväzkových vzťahoch</w:t>
      </w:r>
    </w:p>
    <w:p w14:paraId="12FB72AC" w14:textId="536AED07" w:rsidR="00F46B08" w:rsidRDefault="00F46B08" w:rsidP="00F34557">
      <w:pPr>
        <w:autoSpaceDE w:val="0"/>
        <w:autoSpaceDN w:val="0"/>
        <w:ind w:left="1988" w:hanging="854"/>
        <w:jc w:val="both"/>
        <w:rPr>
          <w:rFonts w:ascii="Arial" w:hAnsi="Arial" w:cs="Arial"/>
          <w:sz w:val="20"/>
          <w:szCs w:val="20"/>
        </w:rPr>
      </w:pPr>
    </w:p>
    <w:p w14:paraId="52F783FD" w14:textId="373AEA19" w:rsidR="00FA6007" w:rsidRDefault="00FA6007" w:rsidP="00FA6007">
      <w:pPr>
        <w:tabs>
          <w:tab w:val="num" w:pos="-720"/>
        </w:tabs>
        <w:contextualSpacing/>
        <w:jc w:val="both"/>
        <w:rPr>
          <w:rFonts w:ascii="Arial" w:hAnsi="Arial" w:cs="Arial"/>
          <w:sz w:val="20"/>
          <w:szCs w:val="20"/>
        </w:rPr>
      </w:pPr>
    </w:p>
    <w:p w14:paraId="56867B87" w14:textId="77777777" w:rsidR="00FA6007" w:rsidRDefault="00FA6007" w:rsidP="00FA6007">
      <w:pPr>
        <w:tabs>
          <w:tab w:val="num" w:pos="-720"/>
        </w:tabs>
        <w:contextualSpacing/>
        <w:jc w:val="both"/>
        <w:rPr>
          <w:rFonts w:ascii="Arial" w:hAnsi="Arial" w:cs="Arial"/>
          <w:sz w:val="20"/>
          <w:szCs w:val="20"/>
        </w:rPr>
      </w:pPr>
    </w:p>
    <w:p w14:paraId="60845940" w14:textId="77777777" w:rsidR="00FA6007" w:rsidRDefault="00FA6007" w:rsidP="00FA6007">
      <w:pPr>
        <w:tabs>
          <w:tab w:val="num" w:pos="-720"/>
        </w:tabs>
        <w:contextualSpacing/>
        <w:jc w:val="both"/>
        <w:rPr>
          <w:rFonts w:ascii="Arial" w:hAnsi="Arial" w:cs="Arial"/>
          <w:sz w:val="20"/>
          <w:szCs w:val="20"/>
        </w:rPr>
      </w:pPr>
    </w:p>
    <w:p w14:paraId="2C9EF4C7" w14:textId="77777777" w:rsidR="00FA6007" w:rsidRDefault="00FA6007" w:rsidP="00FA6007">
      <w:pPr>
        <w:tabs>
          <w:tab w:val="num" w:pos="-720"/>
        </w:tabs>
        <w:contextualSpacing/>
        <w:jc w:val="both"/>
        <w:rPr>
          <w:rFonts w:ascii="Arial" w:hAnsi="Arial" w:cs="Arial"/>
          <w:sz w:val="20"/>
          <w:szCs w:val="20"/>
        </w:rPr>
      </w:pPr>
    </w:p>
    <w:p w14:paraId="396BAF4E" w14:textId="77777777" w:rsidR="00FA6007" w:rsidRDefault="00FA6007" w:rsidP="00FA6007">
      <w:pPr>
        <w:tabs>
          <w:tab w:val="num" w:pos="-720"/>
        </w:tabs>
        <w:contextualSpacing/>
        <w:jc w:val="both"/>
        <w:rPr>
          <w:rFonts w:ascii="Arial" w:hAnsi="Arial" w:cs="Arial"/>
          <w:sz w:val="20"/>
          <w:szCs w:val="20"/>
        </w:rPr>
      </w:pPr>
    </w:p>
    <w:p w14:paraId="72C8F5F0" w14:textId="77777777" w:rsidR="00FA6007" w:rsidRDefault="00FA6007" w:rsidP="00FA6007">
      <w:pPr>
        <w:contextualSpacing/>
        <w:jc w:val="both"/>
        <w:rPr>
          <w:rFonts w:ascii="Arial" w:hAnsi="Arial" w:cs="Arial"/>
          <w:sz w:val="20"/>
          <w:szCs w:val="20"/>
        </w:rPr>
      </w:pPr>
    </w:p>
    <w:p w14:paraId="59EDADC7" w14:textId="77777777" w:rsidR="000F2A27" w:rsidRDefault="000F2A27" w:rsidP="00FA6007">
      <w:pPr>
        <w:contextualSpacing/>
        <w:jc w:val="both"/>
        <w:rPr>
          <w:rFonts w:ascii="Arial" w:hAnsi="Arial" w:cs="Arial"/>
          <w:sz w:val="20"/>
          <w:szCs w:val="20"/>
        </w:rPr>
      </w:pPr>
    </w:p>
    <w:p w14:paraId="7A21F079" w14:textId="77777777" w:rsidR="000F2A27" w:rsidRPr="0095273D" w:rsidRDefault="000F2A27" w:rsidP="00FA6007">
      <w:pPr>
        <w:contextualSpacing/>
        <w:jc w:val="both"/>
        <w:rPr>
          <w:rFonts w:ascii="Arial" w:hAnsi="Arial" w:cs="Arial"/>
        </w:rPr>
      </w:pPr>
    </w:p>
    <w:p w14:paraId="228FEDAD" w14:textId="77777777" w:rsidR="00FA6007" w:rsidRPr="0095273D" w:rsidRDefault="00FA6007" w:rsidP="00FA6007">
      <w:pPr>
        <w:contextualSpacing/>
        <w:jc w:val="both"/>
        <w:rPr>
          <w:rFonts w:ascii="Arial" w:hAnsi="Arial" w:cs="Arial"/>
        </w:rPr>
      </w:pPr>
    </w:p>
    <w:p w14:paraId="069DD87F" w14:textId="77777777" w:rsidR="00FA6007" w:rsidRPr="0095273D" w:rsidRDefault="00FA6007" w:rsidP="00FA6007">
      <w:pPr>
        <w:contextualSpacing/>
        <w:jc w:val="both"/>
        <w:rPr>
          <w:rFonts w:ascii="Arial" w:hAnsi="Arial" w:cs="Arial"/>
        </w:rPr>
      </w:pPr>
    </w:p>
    <w:p w14:paraId="70874106" w14:textId="77777777" w:rsidR="00FA6007" w:rsidRPr="0095273D" w:rsidRDefault="00FA6007" w:rsidP="00FA6007">
      <w:pPr>
        <w:contextualSpacing/>
        <w:jc w:val="both"/>
        <w:rPr>
          <w:rFonts w:ascii="Arial" w:hAnsi="Arial" w:cs="Arial"/>
        </w:rPr>
      </w:pPr>
    </w:p>
    <w:p w14:paraId="0FD66890" w14:textId="77777777" w:rsidR="00FA6007" w:rsidRPr="0095273D" w:rsidRDefault="00FA6007" w:rsidP="00FA6007">
      <w:pPr>
        <w:contextualSpacing/>
        <w:jc w:val="both"/>
        <w:rPr>
          <w:rFonts w:ascii="Arial" w:hAnsi="Arial" w:cs="Arial"/>
        </w:rPr>
      </w:pPr>
    </w:p>
    <w:p w14:paraId="2F7606A6" w14:textId="77777777" w:rsidR="00FA6007" w:rsidRPr="0095273D" w:rsidRDefault="00FA6007" w:rsidP="00FA6007">
      <w:pPr>
        <w:contextualSpacing/>
        <w:jc w:val="both"/>
        <w:rPr>
          <w:rFonts w:ascii="Arial" w:hAnsi="Arial" w:cs="Arial"/>
        </w:rPr>
      </w:pPr>
    </w:p>
    <w:p w14:paraId="5DE9D9D5" w14:textId="77777777" w:rsidR="00FA6007" w:rsidRPr="0095273D" w:rsidRDefault="00FA6007" w:rsidP="00FA6007">
      <w:pPr>
        <w:contextualSpacing/>
        <w:jc w:val="both"/>
        <w:rPr>
          <w:rFonts w:ascii="Arial" w:hAnsi="Arial" w:cs="Arial"/>
        </w:rPr>
      </w:pPr>
    </w:p>
    <w:p w14:paraId="6F569DD0" w14:textId="77777777" w:rsidR="00FA6007" w:rsidRPr="0095273D" w:rsidRDefault="00FA6007" w:rsidP="00FA6007">
      <w:pPr>
        <w:contextualSpacing/>
        <w:jc w:val="both"/>
        <w:rPr>
          <w:rFonts w:ascii="Arial" w:hAnsi="Arial" w:cs="Arial"/>
        </w:rPr>
      </w:pPr>
    </w:p>
    <w:p w14:paraId="68F121CE" w14:textId="77777777" w:rsidR="00FA6007" w:rsidRPr="0095273D" w:rsidRDefault="00FA6007" w:rsidP="00FA6007">
      <w:pPr>
        <w:contextualSpacing/>
        <w:jc w:val="both"/>
        <w:rPr>
          <w:rFonts w:ascii="Arial" w:hAnsi="Arial" w:cs="Arial"/>
        </w:rPr>
      </w:pPr>
    </w:p>
    <w:p w14:paraId="05AAD5C0" w14:textId="77777777" w:rsidR="00FA6007" w:rsidRPr="0095273D" w:rsidRDefault="00FA6007" w:rsidP="00FA6007">
      <w:pPr>
        <w:contextualSpacing/>
        <w:jc w:val="both"/>
        <w:rPr>
          <w:rFonts w:ascii="Arial" w:hAnsi="Arial" w:cs="Arial"/>
        </w:rPr>
      </w:pPr>
    </w:p>
    <w:p w14:paraId="05D6C82C" w14:textId="77777777" w:rsidR="00FA6007" w:rsidRPr="0095273D" w:rsidRDefault="00FA6007" w:rsidP="00FA6007">
      <w:pPr>
        <w:contextualSpacing/>
        <w:jc w:val="both"/>
        <w:rPr>
          <w:rFonts w:ascii="Arial" w:hAnsi="Arial" w:cs="Arial"/>
        </w:rPr>
      </w:pPr>
    </w:p>
    <w:p w14:paraId="1BC9F3EA" w14:textId="77777777" w:rsidR="00FA6007" w:rsidRPr="0095273D" w:rsidRDefault="00FA6007" w:rsidP="00FA6007">
      <w:pPr>
        <w:contextualSpacing/>
        <w:jc w:val="both"/>
        <w:rPr>
          <w:rFonts w:ascii="Arial" w:hAnsi="Arial" w:cs="Arial"/>
        </w:rPr>
      </w:pPr>
    </w:p>
    <w:p w14:paraId="5B923215" w14:textId="77777777" w:rsidR="00FA6007" w:rsidRDefault="00FA6007" w:rsidP="00FA6007">
      <w:pPr>
        <w:autoSpaceDE w:val="0"/>
        <w:autoSpaceDN w:val="0"/>
        <w:jc w:val="both"/>
        <w:rPr>
          <w:rFonts w:ascii="Arial" w:hAnsi="Arial" w:cs="Arial"/>
          <w:sz w:val="20"/>
          <w:szCs w:val="20"/>
        </w:rPr>
      </w:pPr>
    </w:p>
    <w:p w14:paraId="5E6B411B" w14:textId="53AD94DB" w:rsidR="00F46B08" w:rsidRDefault="00F46B08" w:rsidP="00F34557">
      <w:pPr>
        <w:autoSpaceDE w:val="0"/>
        <w:autoSpaceDN w:val="0"/>
        <w:ind w:left="1988" w:hanging="854"/>
        <w:jc w:val="both"/>
        <w:rPr>
          <w:rFonts w:ascii="Arial" w:hAnsi="Arial" w:cs="Arial"/>
          <w:sz w:val="20"/>
          <w:szCs w:val="20"/>
        </w:rPr>
      </w:pPr>
    </w:p>
    <w:p w14:paraId="77623F86" w14:textId="4714E7D3" w:rsidR="00C9381F" w:rsidRPr="008F03B5" w:rsidRDefault="00C9381F" w:rsidP="00F46B08">
      <w:pPr>
        <w:jc w:val="center"/>
        <w:rPr>
          <w:rFonts w:ascii="Arial" w:hAnsi="Arial" w:cs="Arial"/>
          <w:b/>
          <w:caps/>
          <w:sz w:val="20"/>
          <w:szCs w:val="20"/>
        </w:rPr>
      </w:pPr>
      <w:bookmarkStart w:id="55" w:name="_Hlk162365350"/>
      <w:bookmarkEnd w:id="35"/>
      <w:r w:rsidRPr="00215581">
        <w:rPr>
          <w:rFonts w:ascii="Arial" w:hAnsi="Arial" w:cs="Arial"/>
          <w:b/>
          <w:caps/>
          <w:sz w:val="20"/>
          <w:szCs w:val="20"/>
        </w:rPr>
        <w:lastRenderedPageBreak/>
        <w:t>Príloha b2B Zoznam subdodávateľov a podiel subdodávok</w:t>
      </w:r>
    </w:p>
    <w:bookmarkEnd w:id="55"/>
    <w:p w14:paraId="54449EDE" w14:textId="1478B9DD" w:rsidR="00631BCA" w:rsidRDefault="00631BCA" w:rsidP="00631BCA">
      <w:pPr>
        <w:ind w:left="426"/>
        <w:jc w:val="both"/>
        <w:rPr>
          <w:rFonts w:ascii="Arial" w:hAnsi="Arial" w:cs="Arial"/>
          <w:bCs/>
          <w:sz w:val="20"/>
          <w:szCs w:val="20"/>
        </w:rPr>
      </w:pPr>
    </w:p>
    <w:p w14:paraId="75F66C7B" w14:textId="6A7B76E1" w:rsidR="00065C86" w:rsidRPr="00BA579A" w:rsidRDefault="00631BCA" w:rsidP="00631BCA">
      <w:pPr>
        <w:numPr>
          <w:ilvl w:val="0"/>
          <w:numId w:val="5"/>
        </w:numPr>
        <w:ind w:left="425" w:hanging="425"/>
        <w:jc w:val="both"/>
        <w:rPr>
          <w:rFonts w:ascii="Arial" w:hAnsi="Arial" w:cs="Arial"/>
          <w:b/>
          <w:bCs/>
          <w:sz w:val="20"/>
          <w:szCs w:val="20"/>
        </w:rPr>
      </w:pPr>
      <w:r w:rsidRPr="00631BCA">
        <w:rPr>
          <w:rFonts w:ascii="Arial" w:hAnsi="Arial" w:cs="Arial"/>
          <w:bCs/>
          <w:sz w:val="20"/>
          <w:szCs w:val="20"/>
        </w:rPr>
        <w:t xml:space="preserve">Uchádzač pri využití subdodávateľov </w:t>
      </w:r>
      <w:r w:rsidR="006068BD">
        <w:rPr>
          <w:rFonts w:ascii="Arial" w:hAnsi="Arial" w:cs="Arial"/>
          <w:bCs/>
          <w:sz w:val="20"/>
          <w:szCs w:val="20"/>
        </w:rPr>
        <w:t>(</w:t>
      </w:r>
      <w:proofErr w:type="spellStart"/>
      <w:r w:rsidR="006068BD">
        <w:rPr>
          <w:rFonts w:ascii="Arial" w:hAnsi="Arial" w:cs="Arial"/>
          <w:bCs/>
          <w:sz w:val="20"/>
          <w:szCs w:val="20"/>
        </w:rPr>
        <w:t>podzhotoviteľov</w:t>
      </w:r>
      <w:proofErr w:type="spellEnd"/>
      <w:r w:rsidR="006068BD">
        <w:rPr>
          <w:rFonts w:ascii="Arial" w:hAnsi="Arial" w:cs="Arial"/>
          <w:bCs/>
          <w:sz w:val="20"/>
          <w:szCs w:val="20"/>
        </w:rPr>
        <w:t xml:space="preserve">) </w:t>
      </w:r>
      <w:r w:rsidRPr="00631BCA">
        <w:rPr>
          <w:rFonts w:ascii="Arial" w:hAnsi="Arial" w:cs="Arial"/>
          <w:bCs/>
          <w:sz w:val="20"/>
          <w:szCs w:val="20"/>
        </w:rPr>
        <w:t xml:space="preserve">pre účely predkladania ponuky postupuje podľa </w:t>
      </w:r>
      <w:r w:rsidRPr="00BA579A">
        <w:rPr>
          <w:rFonts w:ascii="Arial" w:hAnsi="Arial" w:cs="Arial"/>
          <w:bCs/>
          <w:sz w:val="20"/>
          <w:szCs w:val="20"/>
        </w:rPr>
        <w:t xml:space="preserve">bodu </w:t>
      </w:r>
      <w:r w:rsidR="00F4493A" w:rsidRPr="00BA579A">
        <w:rPr>
          <w:rFonts w:ascii="Arial" w:hAnsi="Arial" w:cs="Arial"/>
          <w:bCs/>
          <w:sz w:val="20"/>
          <w:szCs w:val="20"/>
        </w:rPr>
        <w:t>20</w:t>
      </w:r>
      <w:r w:rsidRPr="00BA579A">
        <w:rPr>
          <w:rFonts w:ascii="Arial" w:hAnsi="Arial" w:cs="Arial"/>
          <w:bCs/>
          <w:sz w:val="20"/>
          <w:szCs w:val="20"/>
        </w:rPr>
        <w:t>.1.9</w:t>
      </w:r>
      <w:r w:rsidR="00F4493A" w:rsidRPr="00BA579A">
        <w:rPr>
          <w:rFonts w:ascii="Arial" w:hAnsi="Arial" w:cs="Arial"/>
          <w:bCs/>
          <w:sz w:val="20"/>
          <w:szCs w:val="20"/>
        </w:rPr>
        <w:t>.</w:t>
      </w:r>
      <w:r w:rsidRPr="00BA579A">
        <w:rPr>
          <w:rFonts w:ascii="Arial" w:hAnsi="Arial" w:cs="Arial"/>
          <w:bCs/>
          <w:sz w:val="20"/>
          <w:szCs w:val="20"/>
        </w:rPr>
        <w:t xml:space="preserve"> </w:t>
      </w:r>
      <w:r w:rsidR="00F4493A" w:rsidRPr="00BA579A">
        <w:rPr>
          <w:rFonts w:ascii="Arial" w:hAnsi="Arial" w:cs="Arial"/>
          <w:color w:val="000000" w:themeColor="text1"/>
          <w:sz w:val="20"/>
          <w:szCs w:val="20"/>
          <w:lang w:eastAsia="en-US"/>
        </w:rPr>
        <w:t xml:space="preserve">Časť A.1 Zväzok 1 týchto SP </w:t>
      </w:r>
      <w:r w:rsidRPr="00BA579A">
        <w:rPr>
          <w:rFonts w:ascii="Arial" w:hAnsi="Arial" w:cs="Arial"/>
          <w:bCs/>
          <w:sz w:val="20"/>
          <w:szCs w:val="20"/>
        </w:rPr>
        <w:t xml:space="preserve">v súlade s § 41 ods. 1 písm. a) a b) </w:t>
      </w:r>
      <w:r w:rsidR="00065C86" w:rsidRPr="00BA579A">
        <w:rPr>
          <w:rFonts w:ascii="Arial" w:hAnsi="Arial" w:cs="Arial"/>
          <w:bCs/>
          <w:sz w:val="20"/>
          <w:szCs w:val="20"/>
        </w:rPr>
        <w:t>zákona.</w:t>
      </w:r>
    </w:p>
    <w:p w14:paraId="65D1A0D3" w14:textId="1B91C57D" w:rsidR="00631BCA" w:rsidRDefault="00065C86" w:rsidP="00631BCA">
      <w:pPr>
        <w:numPr>
          <w:ilvl w:val="0"/>
          <w:numId w:val="5"/>
        </w:numPr>
        <w:ind w:left="425" w:hanging="425"/>
        <w:jc w:val="both"/>
        <w:rPr>
          <w:rFonts w:ascii="Arial" w:hAnsi="Arial" w:cs="Arial"/>
          <w:b/>
          <w:bCs/>
          <w:sz w:val="20"/>
          <w:szCs w:val="20"/>
        </w:rPr>
      </w:pPr>
      <w:r w:rsidRPr="00BA579A">
        <w:rPr>
          <w:rFonts w:ascii="Arial" w:hAnsi="Arial" w:cs="Arial"/>
          <w:bCs/>
          <w:sz w:val="20"/>
          <w:szCs w:val="20"/>
        </w:rPr>
        <w:t xml:space="preserve">Uchádza pri využití subdodávateľov </w:t>
      </w:r>
      <w:r w:rsidR="00631BCA" w:rsidRPr="00BA579A">
        <w:rPr>
          <w:rFonts w:ascii="Arial" w:hAnsi="Arial" w:cs="Arial"/>
          <w:bCs/>
          <w:sz w:val="20"/>
          <w:szCs w:val="20"/>
        </w:rPr>
        <w:t xml:space="preserve">pre účely predkladania </w:t>
      </w:r>
      <w:r w:rsidR="006E3C04" w:rsidRPr="00BA579A">
        <w:rPr>
          <w:rFonts w:ascii="Arial" w:hAnsi="Arial" w:cs="Arial"/>
          <w:bCs/>
          <w:sz w:val="20"/>
          <w:szCs w:val="20"/>
        </w:rPr>
        <w:t>Z</w:t>
      </w:r>
      <w:r w:rsidR="00631BCA" w:rsidRPr="00BA579A">
        <w:rPr>
          <w:rFonts w:ascii="Arial" w:hAnsi="Arial" w:cs="Arial"/>
          <w:bCs/>
          <w:sz w:val="20"/>
          <w:szCs w:val="20"/>
        </w:rPr>
        <w:t>mluvy v rámci poskytnutia riadnej súčinnosti uchádzač postupuje podľa bodu 3</w:t>
      </w:r>
      <w:r w:rsidR="00F4493A" w:rsidRPr="00BA579A">
        <w:rPr>
          <w:rFonts w:ascii="Arial" w:hAnsi="Arial" w:cs="Arial"/>
          <w:bCs/>
          <w:sz w:val="20"/>
          <w:szCs w:val="20"/>
        </w:rPr>
        <w:t>4</w:t>
      </w:r>
      <w:r w:rsidR="00631BCA" w:rsidRPr="00BA579A">
        <w:rPr>
          <w:rFonts w:ascii="Arial" w:hAnsi="Arial" w:cs="Arial"/>
          <w:bCs/>
          <w:sz w:val="20"/>
          <w:szCs w:val="20"/>
        </w:rPr>
        <w:t>.10</w:t>
      </w:r>
      <w:r w:rsidR="00F4493A" w:rsidRPr="00BA579A">
        <w:rPr>
          <w:rFonts w:ascii="Arial" w:hAnsi="Arial" w:cs="Arial"/>
          <w:bCs/>
          <w:sz w:val="20"/>
          <w:szCs w:val="20"/>
        </w:rPr>
        <w:t>.</w:t>
      </w:r>
      <w:r w:rsidR="00631BCA" w:rsidRPr="00BA579A">
        <w:rPr>
          <w:rFonts w:ascii="Arial" w:hAnsi="Arial" w:cs="Arial"/>
          <w:bCs/>
          <w:sz w:val="20"/>
          <w:szCs w:val="20"/>
        </w:rPr>
        <w:t xml:space="preserve"> </w:t>
      </w:r>
      <w:r w:rsidR="00F4493A" w:rsidRPr="00BA579A">
        <w:rPr>
          <w:rFonts w:ascii="Arial" w:hAnsi="Arial" w:cs="Arial"/>
          <w:color w:val="000000" w:themeColor="text1"/>
          <w:sz w:val="20"/>
          <w:szCs w:val="20"/>
          <w:lang w:eastAsia="en-US"/>
        </w:rPr>
        <w:t>Časť A.1 Zväzok 1 týchto SP</w:t>
      </w:r>
      <w:r w:rsidR="00F4493A" w:rsidRPr="00BA579A">
        <w:rPr>
          <w:rFonts w:ascii="Arial" w:hAnsi="Arial" w:cs="Arial"/>
          <w:bCs/>
          <w:sz w:val="20"/>
          <w:szCs w:val="20"/>
        </w:rPr>
        <w:t xml:space="preserve"> </w:t>
      </w:r>
      <w:r w:rsidR="00631BCA" w:rsidRPr="00BA579A">
        <w:rPr>
          <w:rFonts w:ascii="Arial" w:hAnsi="Arial" w:cs="Arial"/>
          <w:bCs/>
          <w:sz w:val="20"/>
          <w:szCs w:val="20"/>
        </w:rPr>
        <w:t>v súlade</w:t>
      </w:r>
      <w:r w:rsidR="00631BCA" w:rsidRPr="00631BCA">
        <w:rPr>
          <w:rFonts w:ascii="Arial" w:hAnsi="Arial" w:cs="Arial"/>
          <w:bCs/>
          <w:sz w:val="20"/>
          <w:szCs w:val="20"/>
        </w:rPr>
        <w:t xml:space="preserve"> s § 41 ods. 3 zákona.</w:t>
      </w:r>
      <w:r w:rsidR="00631BCA" w:rsidRPr="00631BCA">
        <w:rPr>
          <w:rFonts w:ascii="Arial" w:hAnsi="Arial" w:cs="Arial"/>
          <w:b/>
          <w:bCs/>
          <w:sz w:val="20"/>
          <w:szCs w:val="20"/>
        </w:rPr>
        <w:t xml:space="preserve"> </w:t>
      </w:r>
    </w:p>
    <w:p w14:paraId="7B3ACE8F" w14:textId="6D72BD36" w:rsidR="00631BCA" w:rsidRPr="00631BCA" w:rsidRDefault="00631BCA" w:rsidP="00631BCA">
      <w:pPr>
        <w:numPr>
          <w:ilvl w:val="0"/>
          <w:numId w:val="5"/>
        </w:numPr>
        <w:ind w:left="425" w:hanging="425"/>
        <w:jc w:val="both"/>
        <w:rPr>
          <w:rFonts w:ascii="Arial" w:hAnsi="Arial" w:cs="Arial"/>
          <w:bCs/>
          <w:sz w:val="20"/>
          <w:szCs w:val="20"/>
        </w:rPr>
      </w:pPr>
      <w:r w:rsidRPr="00631BCA">
        <w:rPr>
          <w:rFonts w:ascii="Arial"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2E6ADEAA" w14:textId="6C961230" w:rsidR="00215581" w:rsidRPr="00215581" w:rsidRDefault="00215581" w:rsidP="00215581">
      <w:pPr>
        <w:numPr>
          <w:ilvl w:val="0"/>
          <w:numId w:val="5"/>
        </w:numPr>
        <w:ind w:left="426" w:hanging="426"/>
        <w:jc w:val="both"/>
        <w:rPr>
          <w:rFonts w:ascii="Arial" w:hAnsi="Arial" w:cs="Arial"/>
          <w:bCs/>
          <w:sz w:val="20"/>
          <w:szCs w:val="20"/>
        </w:rPr>
      </w:pPr>
      <w:r w:rsidRPr="00B453B0">
        <w:rPr>
          <w:rFonts w:ascii="Arial" w:hAnsi="Arial" w:cs="Arial"/>
          <w:b/>
          <w:sz w:val="20"/>
          <w:szCs w:val="20"/>
        </w:rPr>
        <w:t xml:space="preserve">Zoznam subdodávateľov </w:t>
      </w:r>
      <w:r w:rsidRPr="00215581">
        <w:rPr>
          <w:rFonts w:ascii="Arial" w:hAnsi="Arial" w:cs="Arial"/>
          <w:sz w:val="20"/>
          <w:szCs w:val="20"/>
        </w:rPr>
        <w:t xml:space="preserve">bude vyhotovený v členení: </w:t>
      </w:r>
    </w:p>
    <w:p w14:paraId="54ECFCD1" w14:textId="77777777" w:rsidR="00215581" w:rsidRPr="00215581" w:rsidRDefault="00215581" w:rsidP="00215581">
      <w:pPr>
        <w:ind w:left="709" w:hanging="283"/>
        <w:jc w:val="both"/>
        <w:rPr>
          <w:rFonts w:ascii="Arial" w:hAnsi="Arial" w:cs="Arial"/>
          <w:sz w:val="20"/>
          <w:szCs w:val="20"/>
        </w:rPr>
      </w:pPr>
      <w:r w:rsidRPr="00215581">
        <w:rPr>
          <w:rFonts w:ascii="Arial" w:hAnsi="Arial" w:cs="Arial"/>
          <w:sz w:val="20"/>
          <w:szCs w:val="20"/>
        </w:rPr>
        <w:t xml:space="preserve">A/ </w:t>
      </w:r>
      <w:r w:rsidRPr="00215581">
        <w:rPr>
          <w:rFonts w:ascii="Arial" w:hAnsi="Arial" w:cs="Arial"/>
          <w:sz w:val="20"/>
          <w:szCs w:val="20"/>
        </w:rPr>
        <w:tab/>
        <w:t xml:space="preserve">Priami </w:t>
      </w:r>
      <w:proofErr w:type="spellStart"/>
      <w:r w:rsidRPr="00215581">
        <w:rPr>
          <w:rFonts w:ascii="Arial" w:hAnsi="Arial" w:cs="Arial"/>
          <w:sz w:val="20"/>
          <w:szCs w:val="20"/>
        </w:rPr>
        <w:t>Podzhotovitelia</w:t>
      </w:r>
      <w:proofErr w:type="spellEnd"/>
      <w:r w:rsidRPr="00215581">
        <w:rPr>
          <w:rFonts w:ascii="Arial" w:hAnsi="Arial" w:cs="Arial"/>
          <w:sz w:val="20"/>
          <w:szCs w:val="20"/>
        </w:rPr>
        <w:t xml:space="preserve"> v zmysle </w:t>
      </w:r>
      <w:proofErr w:type="spellStart"/>
      <w:r w:rsidRPr="00215581">
        <w:rPr>
          <w:rFonts w:ascii="Arial" w:hAnsi="Arial" w:cs="Arial"/>
          <w:sz w:val="20"/>
          <w:szCs w:val="20"/>
        </w:rPr>
        <w:t>podčlánku</w:t>
      </w:r>
      <w:proofErr w:type="spellEnd"/>
      <w:r w:rsidRPr="00215581">
        <w:rPr>
          <w:rFonts w:ascii="Arial" w:hAnsi="Arial" w:cs="Arial"/>
          <w:sz w:val="20"/>
          <w:szCs w:val="20"/>
        </w:rPr>
        <w:t xml:space="preserve"> 1.1.2.8.1 Osobitných zmluvných podmienok, </w:t>
      </w:r>
    </w:p>
    <w:p w14:paraId="22ABCEB2" w14:textId="77777777" w:rsidR="00215581" w:rsidRPr="00215581" w:rsidRDefault="00215581" w:rsidP="00215581">
      <w:pPr>
        <w:ind w:left="709" w:hanging="283"/>
        <w:jc w:val="both"/>
        <w:rPr>
          <w:rFonts w:ascii="Arial" w:hAnsi="Arial" w:cs="Arial"/>
          <w:sz w:val="20"/>
          <w:szCs w:val="20"/>
        </w:rPr>
      </w:pPr>
      <w:r w:rsidRPr="00215581">
        <w:rPr>
          <w:rFonts w:ascii="Arial" w:hAnsi="Arial" w:cs="Arial"/>
          <w:sz w:val="20"/>
          <w:szCs w:val="20"/>
        </w:rPr>
        <w:t>B/</w:t>
      </w:r>
      <w:r w:rsidRPr="00215581">
        <w:rPr>
          <w:rFonts w:ascii="Arial" w:hAnsi="Arial" w:cs="Arial"/>
          <w:sz w:val="20"/>
          <w:szCs w:val="20"/>
        </w:rPr>
        <w:tab/>
      </w:r>
      <w:proofErr w:type="spellStart"/>
      <w:r w:rsidRPr="00215581">
        <w:rPr>
          <w:rFonts w:ascii="Arial" w:hAnsi="Arial" w:cs="Arial"/>
          <w:sz w:val="20"/>
          <w:szCs w:val="20"/>
        </w:rPr>
        <w:t>Podzhotovitelia</w:t>
      </w:r>
      <w:proofErr w:type="spellEnd"/>
      <w:r w:rsidRPr="00215581">
        <w:rPr>
          <w:rFonts w:ascii="Arial" w:hAnsi="Arial" w:cs="Arial"/>
          <w:sz w:val="20"/>
          <w:szCs w:val="20"/>
        </w:rPr>
        <w:t xml:space="preserve"> v zmysle </w:t>
      </w:r>
      <w:proofErr w:type="spellStart"/>
      <w:r w:rsidRPr="00215581">
        <w:rPr>
          <w:rFonts w:ascii="Arial" w:hAnsi="Arial" w:cs="Arial"/>
          <w:sz w:val="20"/>
          <w:szCs w:val="20"/>
        </w:rPr>
        <w:t>podčlánku</w:t>
      </w:r>
      <w:proofErr w:type="spellEnd"/>
      <w:r w:rsidRPr="00215581">
        <w:rPr>
          <w:rFonts w:ascii="Arial" w:hAnsi="Arial" w:cs="Arial"/>
          <w:sz w:val="20"/>
          <w:szCs w:val="20"/>
        </w:rPr>
        <w:t xml:space="preserve"> 1.1.2.8 Osobitných zmluvných podmienok (s výnimkou Priamych </w:t>
      </w:r>
      <w:proofErr w:type="spellStart"/>
      <w:r w:rsidRPr="00215581">
        <w:rPr>
          <w:rFonts w:ascii="Arial" w:hAnsi="Arial" w:cs="Arial"/>
          <w:sz w:val="20"/>
          <w:szCs w:val="20"/>
        </w:rPr>
        <w:t>Podzhotoviteľov</w:t>
      </w:r>
      <w:proofErr w:type="spellEnd"/>
      <w:r w:rsidRPr="00215581">
        <w:rPr>
          <w:rFonts w:ascii="Arial" w:hAnsi="Arial" w:cs="Arial"/>
          <w:sz w:val="20"/>
          <w:szCs w:val="20"/>
        </w:rPr>
        <w:t xml:space="preserve">), </w:t>
      </w:r>
    </w:p>
    <w:p w14:paraId="2DF6EFBB" w14:textId="0313449A" w:rsidR="000F2A27" w:rsidRDefault="00215581" w:rsidP="000F2A27">
      <w:pPr>
        <w:ind w:left="709" w:hanging="283"/>
        <w:jc w:val="both"/>
        <w:rPr>
          <w:rFonts w:ascii="Arial" w:hAnsi="Arial" w:cs="Arial"/>
          <w:sz w:val="20"/>
          <w:szCs w:val="20"/>
        </w:rPr>
      </w:pPr>
      <w:r w:rsidRPr="00215581">
        <w:rPr>
          <w:rFonts w:ascii="Arial" w:hAnsi="Arial" w:cs="Arial"/>
          <w:sz w:val="20"/>
          <w:szCs w:val="20"/>
        </w:rPr>
        <w:t xml:space="preserve">C/ </w:t>
      </w:r>
      <w:r w:rsidRPr="00215581">
        <w:rPr>
          <w:rFonts w:ascii="Arial" w:hAnsi="Arial" w:cs="Arial"/>
          <w:sz w:val="20"/>
          <w:szCs w:val="20"/>
        </w:rPr>
        <w:tab/>
        <w:t xml:space="preserve">Dodávatelia Zhotoviteľa v zmysle </w:t>
      </w:r>
      <w:proofErr w:type="spellStart"/>
      <w:r w:rsidRPr="00215581">
        <w:rPr>
          <w:rFonts w:ascii="Arial" w:hAnsi="Arial" w:cs="Arial"/>
          <w:sz w:val="20"/>
          <w:szCs w:val="20"/>
        </w:rPr>
        <w:t>podčlánku</w:t>
      </w:r>
      <w:proofErr w:type="spellEnd"/>
      <w:r w:rsidRPr="00215581">
        <w:rPr>
          <w:rFonts w:ascii="Arial" w:hAnsi="Arial" w:cs="Arial"/>
          <w:sz w:val="20"/>
          <w:szCs w:val="20"/>
        </w:rPr>
        <w:t xml:space="preserve"> 1.1.2.11 Osobitných zmluvných podmienok.  </w:t>
      </w:r>
    </w:p>
    <w:p w14:paraId="2F5CA1A0" w14:textId="77777777" w:rsidR="000F2A27" w:rsidRPr="00FA6007" w:rsidRDefault="000F2A27" w:rsidP="000F2A27">
      <w:pPr>
        <w:ind w:left="709" w:hanging="283"/>
        <w:jc w:val="both"/>
        <w:rPr>
          <w:rFonts w:ascii="Arial" w:hAnsi="Arial" w:cs="Arial"/>
          <w:sz w:val="20"/>
          <w:szCs w:val="20"/>
        </w:rPr>
      </w:pPr>
    </w:p>
    <w:p w14:paraId="16948A03" w14:textId="45BE83E1" w:rsidR="00C9381F" w:rsidRPr="00F34557" w:rsidRDefault="00C9381F" w:rsidP="00F34557">
      <w:pPr>
        <w:rPr>
          <w:rFonts w:ascii="Arial" w:hAnsi="Arial" w:cs="Arial"/>
          <w:b/>
          <w:bCs/>
          <w:sz w:val="20"/>
          <w:szCs w:val="20"/>
        </w:rPr>
      </w:pPr>
      <w:r w:rsidRPr="00F34557">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47351A" w:rsidRPr="00F34557" w14:paraId="375D930D" w14:textId="39D99E5A" w:rsidTr="00065C86">
        <w:trPr>
          <w:trHeight w:val="922"/>
        </w:trPr>
        <w:tc>
          <w:tcPr>
            <w:tcW w:w="903" w:type="dxa"/>
            <w:vAlign w:val="center"/>
          </w:tcPr>
          <w:p w14:paraId="5B7F54A1" w14:textId="7921226C" w:rsidR="0047351A" w:rsidRPr="00F34557" w:rsidRDefault="0047351A" w:rsidP="00F34557">
            <w:pPr>
              <w:rPr>
                <w:rFonts w:ascii="Arial" w:hAnsi="Arial" w:cs="Arial"/>
                <w:b/>
                <w:bCs/>
                <w:sz w:val="20"/>
                <w:szCs w:val="20"/>
              </w:rPr>
            </w:pPr>
            <w:r w:rsidRPr="00F34557">
              <w:rPr>
                <w:rFonts w:ascii="Arial" w:hAnsi="Arial" w:cs="Arial"/>
                <w:b/>
                <w:bCs/>
                <w:sz w:val="20"/>
                <w:szCs w:val="20"/>
              </w:rPr>
              <w:t>Por.</w:t>
            </w:r>
            <w:r w:rsidR="00777A44">
              <w:rPr>
                <w:rFonts w:ascii="Arial" w:hAnsi="Arial" w:cs="Arial"/>
                <w:b/>
                <w:bCs/>
                <w:sz w:val="20"/>
                <w:szCs w:val="20"/>
              </w:rPr>
              <w:t xml:space="preserve"> </w:t>
            </w:r>
            <w:r w:rsidRPr="00F34557">
              <w:rPr>
                <w:rFonts w:ascii="Arial" w:hAnsi="Arial" w:cs="Arial"/>
                <w:b/>
                <w:bCs/>
                <w:sz w:val="20"/>
                <w:szCs w:val="20"/>
              </w:rPr>
              <w:t>č.</w:t>
            </w:r>
          </w:p>
        </w:tc>
        <w:tc>
          <w:tcPr>
            <w:tcW w:w="2386" w:type="dxa"/>
            <w:vAlign w:val="center"/>
          </w:tcPr>
          <w:p w14:paraId="76B6491E" w14:textId="77777777" w:rsidR="0047351A" w:rsidRDefault="0047351A" w:rsidP="00631BCA">
            <w:pPr>
              <w:jc w:val="both"/>
              <w:rPr>
                <w:rFonts w:ascii="Arial" w:hAnsi="Arial" w:cs="Arial"/>
                <w:b/>
                <w:bCs/>
                <w:sz w:val="20"/>
                <w:szCs w:val="20"/>
              </w:rPr>
            </w:pPr>
            <w:r w:rsidRPr="00F34557">
              <w:rPr>
                <w:rFonts w:ascii="Arial" w:hAnsi="Arial" w:cs="Arial"/>
                <w:b/>
                <w:bCs/>
                <w:sz w:val="20"/>
                <w:szCs w:val="20"/>
              </w:rPr>
              <w:t xml:space="preserve">Priami </w:t>
            </w:r>
            <w:proofErr w:type="spellStart"/>
            <w:r w:rsidRPr="00F34557">
              <w:rPr>
                <w:rFonts w:ascii="Arial" w:hAnsi="Arial" w:cs="Arial"/>
                <w:b/>
                <w:bCs/>
                <w:sz w:val="20"/>
                <w:szCs w:val="20"/>
              </w:rPr>
              <w:t>Podzhotovitelia</w:t>
            </w:r>
            <w:proofErr w:type="spellEnd"/>
            <w:r w:rsidRPr="00F34557">
              <w:rPr>
                <w:rFonts w:ascii="Arial" w:hAnsi="Arial" w:cs="Arial"/>
                <w:b/>
                <w:bCs/>
                <w:sz w:val="20"/>
                <w:szCs w:val="20"/>
              </w:rPr>
              <w:t xml:space="preserve"> </w:t>
            </w:r>
          </w:p>
          <w:p w14:paraId="3EDE7F87" w14:textId="33E5F662" w:rsidR="00631BCA" w:rsidRPr="00631BCA" w:rsidRDefault="00631BCA" w:rsidP="00631BCA">
            <w:pPr>
              <w:jc w:val="both"/>
              <w:rPr>
                <w:rFonts w:ascii="Arial" w:hAnsi="Arial" w:cs="Arial"/>
                <w:b/>
                <w:bCs/>
                <w:sz w:val="18"/>
                <w:szCs w:val="18"/>
              </w:rPr>
            </w:pPr>
            <w:r>
              <w:rPr>
                <w:rFonts w:ascii="Arial" w:hAnsi="Arial" w:cs="Arial"/>
                <w:sz w:val="18"/>
                <w:szCs w:val="18"/>
              </w:rPr>
              <w:t>(</w:t>
            </w:r>
            <w:r w:rsidR="00065C86" w:rsidRPr="00065C86">
              <w:rPr>
                <w:rFonts w:ascii="Arial" w:hAnsi="Arial" w:cs="Arial"/>
                <w:sz w:val="18"/>
                <w:szCs w:val="18"/>
              </w:rPr>
              <w:t>obchodné meno/názov, sídlo/miesto podnikania, IČO, zápis do príslušného registra</w:t>
            </w:r>
            <w:r>
              <w:rPr>
                <w:rFonts w:ascii="Arial" w:hAnsi="Arial" w:cs="Arial"/>
                <w:sz w:val="18"/>
                <w:szCs w:val="18"/>
              </w:rPr>
              <w:t>)</w:t>
            </w:r>
          </w:p>
        </w:tc>
        <w:tc>
          <w:tcPr>
            <w:tcW w:w="3119" w:type="dxa"/>
            <w:vAlign w:val="center"/>
          </w:tcPr>
          <w:p w14:paraId="3FCAB983" w14:textId="77777777" w:rsidR="00631BCA" w:rsidRDefault="0047351A" w:rsidP="00631BCA">
            <w:pPr>
              <w:jc w:val="both"/>
            </w:pPr>
            <w:r w:rsidRPr="00F34557">
              <w:rPr>
                <w:rFonts w:ascii="Arial" w:hAnsi="Arial" w:cs="Arial"/>
                <w:b/>
                <w:bCs/>
                <w:sz w:val="20"/>
                <w:szCs w:val="20"/>
              </w:rPr>
              <w:t>Údaje o osobe oprávnenej konať za subdodávateľa</w:t>
            </w:r>
            <w:r w:rsidR="00631BCA">
              <w:t xml:space="preserve"> </w:t>
            </w:r>
          </w:p>
          <w:p w14:paraId="78CF2C1D" w14:textId="0E233233" w:rsidR="0047351A" w:rsidRPr="00F34557" w:rsidRDefault="00631BCA" w:rsidP="00631BCA">
            <w:pPr>
              <w:jc w:val="both"/>
              <w:rPr>
                <w:rFonts w:ascii="Arial" w:hAnsi="Arial" w:cs="Arial"/>
                <w:b/>
                <w:bCs/>
                <w:sz w:val="20"/>
                <w:szCs w:val="20"/>
              </w:rPr>
            </w:pPr>
            <w:r>
              <w:rPr>
                <w:rFonts w:ascii="Arial" w:hAnsi="Arial" w:cs="Arial"/>
                <w:bCs/>
                <w:sz w:val="18"/>
                <w:szCs w:val="18"/>
              </w:rPr>
              <w:t>(</w:t>
            </w:r>
            <w:r w:rsidRPr="00631BCA">
              <w:rPr>
                <w:rFonts w:ascii="Arial" w:hAnsi="Arial" w:cs="Arial"/>
                <w:bCs/>
                <w:sz w:val="18"/>
                <w:szCs w:val="18"/>
              </w:rPr>
              <w:t>meno a priezvisko, adresa pobytu, dátum narodenia</w:t>
            </w:r>
            <w:r>
              <w:rPr>
                <w:rFonts w:ascii="Arial" w:hAnsi="Arial" w:cs="Arial"/>
                <w:bCs/>
                <w:sz w:val="18"/>
                <w:szCs w:val="18"/>
              </w:rPr>
              <w:t>)</w:t>
            </w:r>
          </w:p>
        </w:tc>
        <w:tc>
          <w:tcPr>
            <w:tcW w:w="1488" w:type="dxa"/>
            <w:shd w:val="clear" w:color="auto" w:fill="auto"/>
            <w:vAlign w:val="center"/>
          </w:tcPr>
          <w:p w14:paraId="3EDC5F14" w14:textId="77777777" w:rsidR="0047351A" w:rsidRPr="00F34557" w:rsidRDefault="0047351A" w:rsidP="00F34557">
            <w:pPr>
              <w:rPr>
                <w:rFonts w:ascii="Arial" w:hAnsi="Arial" w:cs="Arial"/>
                <w:b/>
                <w:bCs/>
                <w:sz w:val="20"/>
                <w:szCs w:val="20"/>
              </w:rPr>
            </w:pPr>
            <w:r w:rsidRPr="00F34557">
              <w:rPr>
                <w:rFonts w:ascii="Arial" w:hAnsi="Arial" w:cs="Arial"/>
                <w:b/>
                <w:bCs/>
                <w:sz w:val="20"/>
                <w:szCs w:val="20"/>
              </w:rPr>
              <w:t xml:space="preserve">Predmet subdodávky </w:t>
            </w:r>
          </w:p>
        </w:tc>
        <w:tc>
          <w:tcPr>
            <w:tcW w:w="1394" w:type="dxa"/>
            <w:vAlign w:val="center"/>
          </w:tcPr>
          <w:p w14:paraId="27385690" w14:textId="77777777" w:rsidR="0047351A" w:rsidRPr="00F34557" w:rsidRDefault="0047351A" w:rsidP="00F34557">
            <w:pPr>
              <w:rPr>
                <w:rFonts w:ascii="Arial" w:hAnsi="Arial" w:cs="Arial"/>
                <w:b/>
                <w:bCs/>
                <w:sz w:val="20"/>
                <w:szCs w:val="20"/>
              </w:rPr>
            </w:pPr>
            <w:r w:rsidRPr="00F34557">
              <w:rPr>
                <w:rFonts w:ascii="Arial" w:hAnsi="Arial" w:cs="Arial"/>
                <w:b/>
                <w:bCs/>
                <w:sz w:val="20"/>
                <w:szCs w:val="20"/>
              </w:rPr>
              <w:t xml:space="preserve">% podiel subdodávok </w:t>
            </w:r>
            <w:r w:rsidRPr="00F34557">
              <w:rPr>
                <w:rStyle w:val="Odkaznapoznmkupodiarou"/>
                <w:rFonts w:ascii="Arial" w:hAnsi="Arial" w:cs="Arial"/>
                <w:b/>
                <w:bCs/>
                <w:sz w:val="20"/>
                <w:szCs w:val="20"/>
              </w:rPr>
              <w:footnoteReference w:id="5"/>
            </w:r>
          </w:p>
        </w:tc>
      </w:tr>
      <w:tr w:rsidR="0047351A" w:rsidRPr="00F34557" w14:paraId="67754883" w14:textId="544D01B1" w:rsidTr="00631BCA">
        <w:trPr>
          <w:trHeight w:val="466"/>
        </w:trPr>
        <w:tc>
          <w:tcPr>
            <w:tcW w:w="903" w:type="dxa"/>
            <w:vAlign w:val="center"/>
          </w:tcPr>
          <w:p w14:paraId="1BDF312B" w14:textId="77777777" w:rsidR="0047351A" w:rsidRPr="00F34557" w:rsidRDefault="0047351A" w:rsidP="00F34557">
            <w:pPr>
              <w:jc w:val="center"/>
              <w:rPr>
                <w:rFonts w:ascii="Arial" w:hAnsi="Arial" w:cs="Arial"/>
                <w:bCs/>
                <w:sz w:val="20"/>
                <w:szCs w:val="20"/>
              </w:rPr>
            </w:pPr>
            <w:r w:rsidRPr="00F34557">
              <w:rPr>
                <w:rFonts w:ascii="Arial" w:hAnsi="Arial" w:cs="Arial"/>
                <w:bCs/>
                <w:sz w:val="20"/>
                <w:szCs w:val="20"/>
              </w:rPr>
              <w:t>1.</w:t>
            </w:r>
          </w:p>
        </w:tc>
        <w:tc>
          <w:tcPr>
            <w:tcW w:w="2386" w:type="dxa"/>
            <w:vAlign w:val="center"/>
          </w:tcPr>
          <w:p w14:paraId="5C6DF11F" w14:textId="77777777" w:rsidR="0047351A" w:rsidRPr="00F34557" w:rsidRDefault="0047351A" w:rsidP="00F34557">
            <w:pPr>
              <w:rPr>
                <w:rFonts w:ascii="Arial" w:hAnsi="Arial" w:cs="Arial"/>
                <w:bCs/>
                <w:sz w:val="20"/>
                <w:szCs w:val="20"/>
              </w:rPr>
            </w:pPr>
          </w:p>
          <w:p w14:paraId="00C81C70" w14:textId="77777777" w:rsidR="0047351A" w:rsidRPr="00F34557" w:rsidRDefault="0047351A" w:rsidP="00F34557">
            <w:pPr>
              <w:rPr>
                <w:rFonts w:ascii="Arial" w:hAnsi="Arial" w:cs="Arial"/>
                <w:bCs/>
                <w:sz w:val="20"/>
                <w:szCs w:val="20"/>
              </w:rPr>
            </w:pPr>
          </w:p>
        </w:tc>
        <w:tc>
          <w:tcPr>
            <w:tcW w:w="3119" w:type="dxa"/>
            <w:vAlign w:val="center"/>
          </w:tcPr>
          <w:p w14:paraId="17F7B6ED" w14:textId="77777777" w:rsidR="0047351A" w:rsidRPr="00F34557" w:rsidRDefault="0047351A" w:rsidP="00F34557">
            <w:pPr>
              <w:rPr>
                <w:rFonts w:ascii="Arial" w:hAnsi="Arial" w:cs="Arial"/>
                <w:bCs/>
                <w:sz w:val="20"/>
                <w:szCs w:val="20"/>
              </w:rPr>
            </w:pPr>
          </w:p>
        </w:tc>
        <w:tc>
          <w:tcPr>
            <w:tcW w:w="1488" w:type="dxa"/>
            <w:vAlign w:val="center"/>
          </w:tcPr>
          <w:p w14:paraId="15316B75" w14:textId="77777777" w:rsidR="0047351A" w:rsidRPr="00F34557" w:rsidRDefault="0047351A" w:rsidP="00F34557">
            <w:pPr>
              <w:rPr>
                <w:rFonts w:ascii="Arial" w:hAnsi="Arial" w:cs="Arial"/>
                <w:bCs/>
                <w:sz w:val="20"/>
                <w:szCs w:val="20"/>
              </w:rPr>
            </w:pPr>
          </w:p>
        </w:tc>
        <w:tc>
          <w:tcPr>
            <w:tcW w:w="1394" w:type="dxa"/>
            <w:vAlign w:val="center"/>
          </w:tcPr>
          <w:p w14:paraId="23F41FD1" w14:textId="77777777" w:rsidR="0047351A" w:rsidRPr="00F34557" w:rsidRDefault="0047351A" w:rsidP="00F34557">
            <w:pPr>
              <w:rPr>
                <w:rFonts w:ascii="Arial" w:hAnsi="Arial" w:cs="Arial"/>
                <w:bCs/>
                <w:sz w:val="20"/>
                <w:szCs w:val="20"/>
              </w:rPr>
            </w:pPr>
          </w:p>
        </w:tc>
      </w:tr>
      <w:tr w:rsidR="0047351A" w:rsidRPr="00F34557" w14:paraId="5E9022AB" w14:textId="1FA6C553" w:rsidTr="00631BCA">
        <w:trPr>
          <w:trHeight w:val="694"/>
        </w:trPr>
        <w:tc>
          <w:tcPr>
            <w:tcW w:w="6408" w:type="dxa"/>
            <w:gridSpan w:val="3"/>
            <w:tcBorders>
              <w:left w:val="single" w:sz="4" w:space="0" w:color="auto"/>
            </w:tcBorders>
            <w:shd w:val="clear" w:color="auto" w:fill="000000"/>
            <w:vAlign w:val="center"/>
          </w:tcPr>
          <w:p w14:paraId="77BC795D" w14:textId="77777777" w:rsidR="0047351A" w:rsidRPr="00F34557" w:rsidRDefault="0047351A" w:rsidP="00F34557">
            <w:pPr>
              <w:rPr>
                <w:rFonts w:ascii="Arial" w:hAnsi="Arial" w:cs="Arial"/>
                <w:bCs/>
                <w:sz w:val="20"/>
                <w:szCs w:val="20"/>
              </w:rPr>
            </w:pPr>
          </w:p>
        </w:tc>
        <w:tc>
          <w:tcPr>
            <w:tcW w:w="1488" w:type="dxa"/>
            <w:vAlign w:val="center"/>
          </w:tcPr>
          <w:p w14:paraId="1488CC0A" w14:textId="77777777" w:rsidR="0047351A" w:rsidRPr="00F34557" w:rsidRDefault="0047351A" w:rsidP="00F34557">
            <w:pPr>
              <w:rPr>
                <w:rFonts w:ascii="Arial" w:hAnsi="Arial" w:cs="Arial"/>
                <w:bCs/>
                <w:sz w:val="20"/>
                <w:szCs w:val="20"/>
              </w:rPr>
            </w:pPr>
            <w:r w:rsidRPr="00F34557">
              <w:rPr>
                <w:rFonts w:ascii="Arial" w:hAnsi="Arial" w:cs="Arial"/>
                <w:bCs/>
                <w:sz w:val="20"/>
                <w:szCs w:val="20"/>
              </w:rPr>
              <w:t>Súhrn % podielu subdodávok</w:t>
            </w:r>
          </w:p>
        </w:tc>
        <w:tc>
          <w:tcPr>
            <w:tcW w:w="1394" w:type="dxa"/>
            <w:vAlign w:val="center"/>
          </w:tcPr>
          <w:p w14:paraId="5F085ACC" w14:textId="77777777" w:rsidR="0047351A" w:rsidRPr="00F34557" w:rsidRDefault="0047351A" w:rsidP="00F34557">
            <w:pPr>
              <w:rPr>
                <w:rFonts w:ascii="Arial" w:hAnsi="Arial" w:cs="Arial"/>
                <w:bCs/>
                <w:sz w:val="20"/>
                <w:szCs w:val="20"/>
              </w:rPr>
            </w:pPr>
          </w:p>
        </w:tc>
      </w:tr>
    </w:tbl>
    <w:p w14:paraId="12783037" w14:textId="77777777" w:rsidR="00B9742E" w:rsidRPr="00F34557" w:rsidRDefault="00B9742E" w:rsidP="00F34557">
      <w:pPr>
        <w:pStyle w:val="Zkladntext"/>
        <w:tabs>
          <w:tab w:val="num" w:pos="-720"/>
        </w:tabs>
        <w:rPr>
          <w:rFonts w:ascii="Arial" w:hAnsi="Arial" w:cs="Arial"/>
          <w:sz w:val="20"/>
          <w:szCs w:val="20"/>
        </w:rPr>
      </w:pPr>
    </w:p>
    <w:p w14:paraId="5A8EDCCD" w14:textId="03A2AA9E" w:rsidR="00C9381F" w:rsidRPr="00F34557" w:rsidRDefault="00C9381F" w:rsidP="00F34557">
      <w:pPr>
        <w:pStyle w:val="Zkladntext"/>
        <w:tabs>
          <w:tab w:val="num" w:pos="-720"/>
        </w:tabs>
        <w:rPr>
          <w:rFonts w:ascii="Arial" w:hAnsi="Arial" w:cs="Arial"/>
          <w:sz w:val="20"/>
          <w:szCs w:val="20"/>
        </w:rPr>
      </w:pPr>
      <w:r w:rsidRPr="00F34557">
        <w:rPr>
          <w:rFonts w:ascii="Arial" w:hAnsi="Arial" w:cs="Arial"/>
          <w:sz w:val="20"/>
          <w:szCs w:val="20"/>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296"/>
        <w:gridCol w:w="2915"/>
        <w:gridCol w:w="1792"/>
        <w:gridCol w:w="1395"/>
      </w:tblGrid>
      <w:tr w:rsidR="0047351A" w:rsidRPr="00F34557" w14:paraId="725F0D5D" w14:textId="4949F515" w:rsidTr="001E24BE">
        <w:trPr>
          <w:trHeight w:val="850"/>
        </w:trPr>
        <w:tc>
          <w:tcPr>
            <w:tcW w:w="884" w:type="dxa"/>
            <w:vAlign w:val="center"/>
          </w:tcPr>
          <w:p w14:paraId="35B986C8" w14:textId="07327EE0" w:rsidR="0047351A" w:rsidRPr="00F34557" w:rsidRDefault="0047351A" w:rsidP="00F34557">
            <w:pPr>
              <w:rPr>
                <w:rFonts w:ascii="Arial" w:hAnsi="Arial" w:cs="Arial"/>
                <w:b/>
                <w:bCs/>
                <w:sz w:val="20"/>
                <w:szCs w:val="20"/>
              </w:rPr>
            </w:pPr>
            <w:r w:rsidRPr="00F34557">
              <w:rPr>
                <w:rFonts w:ascii="Arial" w:hAnsi="Arial" w:cs="Arial"/>
                <w:b/>
                <w:bCs/>
                <w:sz w:val="20"/>
                <w:szCs w:val="20"/>
              </w:rPr>
              <w:t>Por.</w:t>
            </w:r>
            <w:r w:rsidR="00777A44">
              <w:rPr>
                <w:rFonts w:ascii="Arial" w:hAnsi="Arial" w:cs="Arial"/>
                <w:b/>
                <w:bCs/>
                <w:sz w:val="20"/>
                <w:szCs w:val="20"/>
              </w:rPr>
              <w:t xml:space="preserve"> </w:t>
            </w:r>
            <w:r w:rsidRPr="00F34557">
              <w:rPr>
                <w:rFonts w:ascii="Arial" w:hAnsi="Arial" w:cs="Arial"/>
                <w:b/>
                <w:bCs/>
                <w:sz w:val="20"/>
                <w:szCs w:val="20"/>
              </w:rPr>
              <w:t>č.</w:t>
            </w:r>
          </w:p>
        </w:tc>
        <w:tc>
          <w:tcPr>
            <w:tcW w:w="2296" w:type="dxa"/>
            <w:vAlign w:val="center"/>
          </w:tcPr>
          <w:p w14:paraId="2974661F" w14:textId="1288B16E" w:rsidR="0047351A" w:rsidRPr="00F34557" w:rsidRDefault="0047351A" w:rsidP="00F34557">
            <w:pPr>
              <w:rPr>
                <w:rFonts w:ascii="Arial" w:hAnsi="Arial" w:cs="Arial"/>
                <w:b/>
                <w:bCs/>
                <w:sz w:val="20"/>
                <w:szCs w:val="20"/>
              </w:rPr>
            </w:pPr>
            <w:proofErr w:type="spellStart"/>
            <w:r w:rsidRPr="00F34557">
              <w:rPr>
                <w:rFonts w:ascii="Arial" w:hAnsi="Arial" w:cs="Arial"/>
                <w:b/>
                <w:bCs/>
                <w:sz w:val="20"/>
                <w:szCs w:val="20"/>
              </w:rPr>
              <w:t>Podzhotovitelia</w:t>
            </w:r>
            <w:proofErr w:type="spellEnd"/>
            <w:r w:rsidRPr="00F34557">
              <w:rPr>
                <w:rFonts w:ascii="Arial" w:hAnsi="Arial" w:cs="Arial"/>
                <w:b/>
                <w:bCs/>
                <w:sz w:val="20"/>
                <w:szCs w:val="20"/>
              </w:rPr>
              <w:t xml:space="preserve"> (s výnimkou Priamych </w:t>
            </w:r>
            <w:proofErr w:type="spellStart"/>
            <w:r w:rsidRPr="00F34557">
              <w:rPr>
                <w:rFonts w:ascii="Arial" w:hAnsi="Arial" w:cs="Arial"/>
                <w:b/>
                <w:bCs/>
                <w:sz w:val="20"/>
                <w:szCs w:val="20"/>
              </w:rPr>
              <w:t>Podzhotoviteľov</w:t>
            </w:r>
            <w:proofErr w:type="spellEnd"/>
            <w:r w:rsidRPr="00F34557">
              <w:rPr>
                <w:rFonts w:ascii="Arial" w:hAnsi="Arial" w:cs="Arial"/>
                <w:b/>
                <w:bCs/>
                <w:sz w:val="20"/>
                <w:szCs w:val="20"/>
              </w:rPr>
              <w:t xml:space="preserve">) </w:t>
            </w:r>
            <w:r w:rsidR="00065C86">
              <w:rPr>
                <w:rFonts w:ascii="Arial" w:hAnsi="Arial" w:cs="Arial"/>
                <w:sz w:val="18"/>
                <w:szCs w:val="18"/>
              </w:rPr>
              <w:t>(</w:t>
            </w:r>
            <w:r w:rsidR="00065C86" w:rsidRPr="00065C86">
              <w:rPr>
                <w:rFonts w:ascii="Arial" w:hAnsi="Arial" w:cs="Arial"/>
                <w:sz w:val="18"/>
                <w:szCs w:val="18"/>
              </w:rPr>
              <w:t>obchodné meno/názov, sídlo/miesto podnikania, IČO, zápis do príslušného registra</w:t>
            </w:r>
            <w:r w:rsidR="00065C86">
              <w:rPr>
                <w:rFonts w:ascii="Arial" w:hAnsi="Arial" w:cs="Arial"/>
                <w:sz w:val="18"/>
                <w:szCs w:val="18"/>
              </w:rPr>
              <w:t>)</w:t>
            </w:r>
          </w:p>
        </w:tc>
        <w:tc>
          <w:tcPr>
            <w:tcW w:w="2915" w:type="dxa"/>
            <w:vAlign w:val="center"/>
          </w:tcPr>
          <w:p w14:paraId="2B011399" w14:textId="77777777" w:rsidR="0047351A" w:rsidRDefault="0047351A" w:rsidP="00F34557">
            <w:pPr>
              <w:rPr>
                <w:rFonts w:ascii="Arial" w:hAnsi="Arial" w:cs="Arial"/>
                <w:b/>
                <w:bCs/>
                <w:sz w:val="20"/>
                <w:szCs w:val="20"/>
              </w:rPr>
            </w:pPr>
            <w:r w:rsidRPr="00F34557">
              <w:rPr>
                <w:rFonts w:ascii="Arial" w:hAnsi="Arial" w:cs="Arial"/>
                <w:b/>
                <w:bCs/>
                <w:sz w:val="20"/>
                <w:szCs w:val="20"/>
              </w:rPr>
              <w:t>Údaje o osobe oprávnenej konať za subdodávateľa</w:t>
            </w:r>
          </w:p>
          <w:p w14:paraId="717E8754" w14:textId="164F5D04" w:rsidR="00065C86" w:rsidRPr="00F34557" w:rsidRDefault="00065C86" w:rsidP="00065C86">
            <w:pPr>
              <w:jc w:val="both"/>
              <w:rPr>
                <w:rFonts w:ascii="Arial" w:hAnsi="Arial" w:cs="Arial"/>
                <w:b/>
                <w:bCs/>
                <w:sz w:val="20"/>
                <w:szCs w:val="20"/>
              </w:rPr>
            </w:pPr>
            <w:r>
              <w:rPr>
                <w:rFonts w:ascii="Arial" w:hAnsi="Arial" w:cs="Arial"/>
                <w:bCs/>
                <w:sz w:val="18"/>
                <w:szCs w:val="18"/>
              </w:rPr>
              <w:t>(</w:t>
            </w:r>
            <w:r w:rsidRPr="00631BCA">
              <w:rPr>
                <w:rFonts w:ascii="Arial" w:hAnsi="Arial" w:cs="Arial"/>
                <w:bCs/>
                <w:sz w:val="18"/>
                <w:szCs w:val="18"/>
              </w:rPr>
              <w:t>meno a priezvisko, adresa pobytu, dátum narodenia</w:t>
            </w:r>
            <w:r>
              <w:rPr>
                <w:rFonts w:ascii="Arial" w:hAnsi="Arial" w:cs="Arial"/>
                <w:bCs/>
                <w:sz w:val="18"/>
                <w:szCs w:val="18"/>
              </w:rPr>
              <w:t>)</w:t>
            </w:r>
          </w:p>
        </w:tc>
        <w:tc>
          <w:tcPr>
            <w:tcW w:w="1792" w:type="dxa"/>
            <w:vAlign w:val="center"/>
          </w:tcPr>
          <w:p w14:paraId="1E1A9A14" w14:textId="77777777" w:rsidR="0047351A" w:rsidRPr="00F34557" w:rsidRDefault="0047351A" w:rsidP="00F34557">
            <w:pPr>
              <w:rPr>
                <w:rFonts w:ascii="Arial" w:hAnsi="Arial" w:cs="Arial"/>
                <w:b/>
                <w:bCs/>
                <w:sz w:val="20"/>
                <w:szCs w:val="20"/>
              </w:rPr>
            </w:pPr>
            <w:r w:rsidRPr="00F34557">
              <w:rPr>
                <w:rFonts w:ascii="Arial" w:hAnsi="Arial" w:cs="Arial"/>
                <w:b/>
                <w:bCs/>
                <w:sz w:val="20"/>
                <w:szCs w:val="20"/>
              </w:rPr>
              <w:t>Predmet subdodávky</w:t>
            </w:r>
          </w:p>
        </w:tc>
        <w:tc>
          <w:tcPr>
            <w:tcW w:w="1395" w:type="dxa"/>
            <w:vAlign w:val="center"/>
          </w:tcPr>
          <w:p w14:paraId="7D95AEC7" w14:textId="0FCBDBA4" w:rsidR="0047351A" w:rsidRPr="00F34557" w:rsidRDefault="00415F0D" w:rsidP="00F34557">
            <w:pPr>
              <w:rPr>
                <w:rFonts w:ascii="Arial" w:hAnsi="Arial" w:cs="Arial"/>
                <w:b/>
                <w:bCs/>
                <w:sz w:val="20"/>
                <w:szCs w:val="20"/>
              </w:rPr>
            </w:pPr>
            <w:r w:rsidRPr="00415F0D">
              <w:rPr>
                <w:rFonts w:ascii="Arial" w:hAnsi="Arial" w:cs="Arial"/>
                <w:b/>
                <w:bCs/>
                <w:sz w:val="20"/>
                <w:szCs w:val="20"/>
              </w:rPr>
              <w:t xml:space="preserve">% podiel subdodávok </w:t>
            </w:r>
            <w:r>
              <w:rPr>
                <w:rFonts w:ascii="Arial" w:hAnsi="Arial" w:cs="Arial"/>
                <w:b/>
                <w:bCs/>
                <w:sz w:val="20"/>
                <w:szCs w:val="20"/>
                <w:vertAlign w:val="superscript"/>
              </w:rPr>
              <w:t>5</w:t>
            </w:r>
          </w:p>
        </w:tc>
      </w:tr>
      <w:tr w:rsidR="0047351A" w:rsidRPr="00F34557" w14:paraId="7D3C3BCE" w14:textId="3F1F9440" w:rsidTr="001E24BE">
        <w:trPr>
          <w:trHeight w:val="430"/>
        </w:trPr>
        <w:tc>
          <w:tcPr>
            <w:tcW w:w="884" w:type="dxa"/>
            <w:vAlign w:val="center"/>
          </w:tcPr>
          <w:p w14:paraId="43909967" w14:textId="77777777" w:rsidR="0047351A" w:rsidRPr="00F34557" w:rsidRDefault="0047351A" w:rsidP="00F34557">
            <w:pPr>
              <w:jc w:val="center"/>
              <w:rPr>
                <w:rFonts w:ascii="Arial" w:hAnsi="Arial" w:cs="Arial"/>
                <w:bCs/>
                <w:sz w:val="20"/>
                <w:szCs w:val="20"/>
              </w:rPr>
            </w:pPr>
            <w:r w:rsidRPr="00F34557">
              <w:rPr>
                <w:rFonts w:ascii="Arial" w:hAnsi="Arial" w:cs="Arial"/>
                <w:bCs/>
                <w:sz w:val="20"/>
                <w:szCs w:val="20"/>
              </w:rPr>
              <w:t>1.</w:t>
            </w:r>
          </w:p>
        </w:tc>
        <w:tc>
          <w:tcPr>
            <w:tcW w:w="2296" w:type="dxa"/>
            <w:vAlign w:val="center"/>
          </w:tcPr>
          <w:p w14:paraId="1D59DE8F" w14:textId="77777777" w:rsidR="0047351A" w:rsidRPr="00F34557" w:rsidRDefault="0047351A" w:rsidP="00F34557">
            <w:pPr>
              <w:rPr>
                <w:rFonts w:ascii="Arial" w:hAnsi="Arial" w:cs="Arial"/>
                <w:bCs/>
                <w:sz w:val="20"/>
                <w:szCs w:val="20"/>
              </w:rPr>
            </w:pPr>
          </w:p>
          <w:p w14:paraId="1BBBDB22" w14:textId="77777777" w:rsidR="0047351A" w:rsidRPr="00F34557" w:rsidRDefault="0047351A" w:rsidP="00F34557">
            <w:pPr>
              <w:rPr>
                <w:rFonts w:ascii="Arial" w:hAnsi="Arial" w:cs="Arial"/>
                <w:bCs/>
                <w:sz w:val="20"/>
                <w:szCs w:val="20"/>
              </w:rPr>
            </w:pPr>
          </w:p>
        </w:tc>
        <w:tc>
          <w:tcPr>
            <w:tcW w:w="2915" w:type="dxa"/>
            <w:vAlign w:val="center"/>
          </w:tcPr>
          <w:p w14:paraId="10D27043" w14:textId="77777777" w:rsidR="0047351A" w:rsidRPr="00F34557" w:rsidRDefault="0047351A" w:rsidP="00F34557">
            <w:pPr>
              <w:rPr>
                <w:rFonts w:ascii="Arial" w:hAnsi="Arial" w:cs="Arial"/>
                <w:bCs/>
                <w:sz w:val="20"/>
                <w:szCs w:val="20"/>
              </w:rPr>
            </w:pPr>
          </w:p>
        </w:tc>
        <w:tc>
          <w:tcPr>
            <w:tcW w:w="1792" w:type="dxa"/>
            <w:vAlign w:val="center"/>
          </w:tcPr>
          <w:p w14:paraId="742963B3" w14:textId="77777777" w:rsidR="0047351A" w:rsidRPr="00F34557" w:rsidRDefault="0047351A" w:rsidP="00F34557">
            <w:pPr>
              <w:rPr>
                <w:rFonts w:ascii="Arial" w:hAnsi="Arial" w:cs="Arial"/>
                <w:bCs/>
                <w:sz w:val="20"/>
                <w:szCs w:val="20"/>
              </w:rPr>
            </w:pPr>
          </w:p>
        </w:tc>
        <w:tc>
          <w:tcPr>
            <w:tcW w:w="1395" w:type="dxa"/>
            <w:vAlign w:val="center"/>
          </w:tcPr>
          <w:p w14:paraId="72E2AE0E" w14:textId="77777777" w:rsidR="0047351A" w:rsidRPr="00F34557" w:rsidRDefault="0047351A" w:rsidP="00F34557">
            <w:pPr>
              <w:rPr>
                <w:rFonts w:ascii="Arial" w:hAnsi="Arial" w:cs="Arial"/>
                <w:bCs/>
                <w:sz w:val="20"/>
                <w:szCs w:val="20"/>
              </w:rPr>
            </w:pPr>
          </w:p>
        </w:tc>
      </w:tr>
      <w:tr w:rsidR="0047351A" w:rsidRPr="00F34557" w14:paraId="530115BA" w14:textId="4C02C567" w:rsidTr="001E24BE">
        <w:trPr>
          <w:trHeight w:val="640"/>
        </w:trPr>
        <w:tc>
          <w:tcPr>
            <w:tcW w:w="6095" w:type="dxa"/>
            <w:gridSpan w:val="3"/>
            <w:tcBorders>
              <w:left w:val="single" w:sz="4" w:space="0" w:color="auto"/>
            </w:tcBorders>
            <w:shd w:val="clear" w:color="auto" w:fill="000000"/>
            <w:vAlign w:val="center"/>
          </w:tcPr>
          <w:p w14:paraId="2E63ADDD" w14:textId="77777777" w:rsidR="0047351A" w:rsidRPr="00F34557" w:rsidRDefault="0047351A" w:rsidP="00F34557">
            <w:pPr>
              <w:rPr>
                <w:rFonts w:ascii="Arial" w:hAnsi="Arial" w:cs="Arial"/>
                <w:bCs/>
                <w:sz w:val="20"/>
                <w:szCs w:val="20"/>
              </w:rPr>
            </w:pPr>
          </w:p>
        </w:tc>
        <w:tc>
          <w:tcPr>
            <w:tcW w:w="1792" w:type="dxa"/>
            <w:vAlign w:val="center"/>
          </w:tcPr>
          <w:p w14:paraId="4111C5A9" w14:textId="77777777" w:rsidR="0047351A" w:rsidRPr="00F34557" w:rsidRDefault="0047351A" w:rsidP="00F34557">
            <w:pPr>
              <w:rPr>
                <w:rFonts w:ascii="Arial" w:hAnsi="Arial" w:cs="Arial"/>
                <w:bCs/>
                <w:sz w:val="20"/>
                <w:szCs w:val="20"/>
              </w:rPr>
            </w:pPr>
            <w:r w:rsidRPr="00F34557">
              <w:rPr>
                <w:rFonts w:ascii="Arial" w:hAnsi="Arial" w:cs="Arial"/>
                <w:bCs/>
                <w:sz w:val="20"/>
                <w:szCs w:val="20"/>
              </w:rPr>
              <w:t>Súhrn % podielu subdodávok</w:t>
            </w:r>
          </w:p>
        </w:tc>
        <w:tc>
          <w:tcPr>
            <w:tcW w:w="1395" w:type="dxa"/>
            <w:vAlign w:val="center"/>
          </w:tcPr>
          <w:p w14:paraId="61D8BE15" w14:textId="77777777" w:rsidR="0047351A" w:rsidRPr="00F34557" w:rsidRDefault="0047351A" w:rsidP="00F34557">
            <w:pPr>
              <w:rPr>
                <w:rFonts w:ascii="Arial" w:hAnsi="Arial" w:cs="Arial"/>
                <w:bCs/>
                <w:sz w:val="20"/>
                <w:szCs w:val="20"/>
              </w:rPr>
            </w:pPr>
          </w:p>
        </w:tc>
      </w:tr>
    </w:tbl>
    <w:p w14:paraId="0D9BDEF8" w14:textId="77777777" w:rsidR="001E24BE" w:rsidRPr="00F34557" w:rsidRDefault="001E24BE" w:rsidP="00F34557">
      <w:pPr>
        <w:pStyle w:val="Zkladntext"/>
        <w:tabs>
          <w:tab w:val="num" w:pos="-720"/>
        </w:tabs>
        <w:rPr>
          <w:rFonts w:ascii="Arial" w:hAnsi="Arial" w:cs="Arial"/>
          <w:sz w:val="20"/>
          <w:szCs w:val="20"/>
        </w:rPr>
      </w:pPr>
    </w:p>
    <w:p w14:paraId="6BAB6233" w14:textId="4E09356B" w:rsidR="00C9381F" w:rsidRPr="00F34557" w:rsidRDefault="00C9381F" w:rsidP="00F34557">
      <w:pPr>
        <w:pStyle w:val="Zkladntext"/>
        <w:tabs>
          <w:tab w:val="num" w:pos="-720"/>
        </w:tabs>
        <w:rPr>
          <w:rFonts w:ascii="Arial" w:hAnsi="Arial" w:cs="Arial"/>
          <w:sz w:val="20"/>
          <w:szCs w:val="20"/>
        </w:rPr>
      </w:pPr>
      <w:r w:rsidRPr="00F34557">
        <w:rPr>
          <w:rFonts w:ascii="Arial" w:hAnsi="Arial" w:cs="Arial"/>
          <w:sz w:val="20"/>
          <w:szCs w:val="20"/>
        </w:rPr>
        <w:t>C/</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2531"/>
        <w:gridCol w:w="2638"/>
        <w:gridCol w:w="1717"/>
        <w:gridCol w:w="1467"/>
      </w:tblGrid>
      <w:tr w:rsidR="0047351A" w:rsidRPr="00F34557" w14:paraId="1B40EB4E" w14:textId="3E61B42B" w:rsidTr="00065C86">
        <w:trPr>
          <w:trHeight w:val="820"/>
        </w:trPr>
        <w:tc>
          <w:tcPr>
            <w:tcW w:w="869" w:type="dxa"/>
            <w:vAlign w:val="center"/>
          </w:tcPr>
          <w:p w14:paraId="28E3325E" w14:textId="02072CF4" w:rsidR="0047351A" w:rsidRPr="00F34557" w:rsidRDefault="0047351A" w:rsidP="00F34557">
            <w:pPr>
              <w:rPr>
                <w:rFonts w:ascii="Arial" w:hAnsi="Arial" w:cs="Arial"/>
                <w:b/>
                <w:bCs/>
                <w:sz w:val="20"/>
                <w:szCs w:val="20"/>
              </w:rPr>
            </w:pPr>
            <w:r w:rsidRPr="00F34557">
              <w:rPr>
                <w:rFonts w:ascii="Arial" w:hAnsi="Arial" w:cs="Arial"/>
                <w:b/>
                <w:bCs/>
                <w:sz w:val="20"/>
                <w:szCs w:val="20"/>
              </w:rPr>
              <w:t>Por.</w:t>
            </w:r>
            <w:r w:rsidR="00065C86">
              <w:rPr>
                <w:rFonts w:ascii="Arial" w:hAnsi="Arial" w:cs="Arial"/>
                <w:b/>
                <w:bCs/>
                <w:sz w:val="20"/>
                <w:szCs w:val="20"/>
              </w:rPr>
              <w:t xml:space="preserve"> </w:t>
            </w:r>
            <w:r w:rsidRPr="00F34557">
              <w:rPr>
                <w:rFonts w:ascii="Arial" w:hAnsi="Arial" w:cs="Arial"/>
                <w:b/>
                <w:bCs/>
                <w:sz w:val="20"/>
                <w:szCs w:val="20"/>
              </w:rPr>
              <w:t>č.</w:t>
            </w:r>
          </w:p>
        </w:tc>
        <w:tc>
          <w:tcPr>
            <w:tcW w:w="2562" w:type="dxa"/>
            <w:vAlign w:val="center"/>
          </w:tcPr>
          <w:p w14:paraId="09164492" w14:textId="77777777" w:rsidR="0047351A" w:rsidRDefault="0047351A" w:rsidP="00065C86">
            <w:pPr>
              <w:jc w:val="both"/>
              <w:rPr>
                <w:rFonts w:ascii="Arial" w:hAnsi="Arial" w:cs="Arial"/>
                <w:b/>
                <w:bCs/>
                <w:sz w:val="20"/>
                <w:szCs w:val="20"/>
              </w:rPr>
            </w:pPr>
            <w:r w:rsidRPr="00F34557">
              <w:rPr>
                <w:rFonts w:ascii="Arial" w:hAnsi="Arial" w:cs="Arial"/>
                <w:b/>
                <w:bCs/>
                <w:sz w:val="20"/>
                <w:szCs w:val="20"/>
              </w:rPr>
              <w:t>Dodávatelia Zhotoviteľa</w:t>
            </w:r>
          </w:p>
          <w:p w14:paraId="2F101318" w14:textId="5554925D" w:rsidR="00065C86" w:rsidRPr="00F34557" w:rsidRDefault="00065C86" w:rsidP="00F34557">
            <w:pPr>
              <w:rPr>
                <w:rFonts w:ascii="Arial" w:hAnsi="Arial" w:cs="Arial"/>
                <w:b/>
                <w:bCs/>
                <w:sz w:val="20"/>
                <w:szCs w:val="20"/>
              </w:rPr>
            </w:pPr>
            <w:r>
              <w:rPr>
                <w:rFonts w:ascii="Arial" w:hAnsi="Arial" w:cs="Arial"/>
                <w:sz w:val="18"/>
                <w:szCs w:val="18"/>
              </w:rPr>
              <w:t>(</w:t>
            </w:r>
            <w:r w:rsidRPr="00065C86">
              <w:rPr>
                <w:rFonts w:ascii="Arial" w:hAnsi="Arial" w:cs="Arial"/>
                <w:sz w:val="18"/>
                <w:szCs w:val="18"/>
              </w:rPr>
              <w:t>obchodné meno/názov, sídlo/miesto podnikania, IČO, zápis do príslušného registra</w:t>
            </w:r>
            <w:r>
              <w:rPr>
                <w:rFonts w:ascii="Arial" w:hAnsi="Arial" w:cs="Arial"/>
                <w:sz w:val="18"/>
                <w:szCs w:val="18"/>
              </w:rPr>
              <w:t>)</w:t>
            </w:r>
          </w:p>
        </w:tc>
        <w:tc>
          <w:tcPr>
            <w:tcW w:w="2664" w:type="dxa"/>
            <w:vAlign w:val="center"/>
          </w:tcPr>
          <w:p w14:paraId="13BE47B4" w14:textId="77777777" w:rsidR="0047351A" w:rsidRDefault="0047351A" w:rsidP="00F34557">
            <w:pPr>
              <w:rPr>
                <w:rFonts w:ascii="Arial" w:hAnsi="Arial" w:cs="Arial"/>
                <w:b/>
                <w:bCs/>
                <w:sz w:val="20"/>
                <w:szCs w:val="20"/>
              </w:rPr>
            </w:pPr>
            <w:r w:rsidRPr="00F34557">
              <w:rPr>
                <w:rFonts w:ascii="Arial" w:hAnsi="Arial" w:cs="Arial"/>
                <w:b/>
                <w:bCs/>
                <w:sz w:val="20"/>
                <w:szCs w:val="20"/>
              </w:rPr>
              <w:t>Údaje o osobe oprávnenej konať za subdodávateľa</w:t>
            </w:r>
          </w:p>
          <w:p w14:paraId="16B95C7C" w14:textId="6E5F3A3F" w:rsidR="00065C86" w:rsidRPr="00F34557" w:rsidRDefault="00065C86" w:rsidP="00F34557">
            <w:pPr>
              <w:rPr>
                <w:rFonts w:ascii="Arial" w:hAnsi="Arial" w:cs="Arial"/>
                <w:b/>
                <w:bCs/>
                <w:sz w:val="20"/>
                <w:szCs w:val="20"/>
              </w:rPr>
            </w:pPr>
            <w:r>
              <w:rPr>
                <w:rFonts w:ascii="Arial" w:hAnsi="Arial" w:cs="Arial"/>
                <w:bCs/>
                <w:sz w:val="18"/>
                <w:szCs w:val="18"/>
              </w:rPr>
              <w:t>(</w:t>
            </w:r>
            <w:r w:rsidRPr="00631BCA">
              <w:rPr>
                <w:rFonts w:ascii="Arial" w:hAnsi="Arial" w:cs="Arial"/>
                <w:bCs/>
                <w:sz w:val="18"/>
                <w:szCs w:val="18"/>
              </w:rPr>
              <w:t>meno a priezvisko, adresa pobytu, dátum narodenia</w:t>
            </w:r>
            <w:r>
              <w:rPr>
                <w:rFonts w:ascii="Arial" w:hAnsi="Arial" w:cs="Arial"/>
                <w:bCs/>
                <w:sz w:val="18"/>
                <w:szCs w:val="18"/>
              </w:rPr>
              <w:t>)</w:t>
            </w:r>
          </w:p>
        </w:tc>
        <w:tc>
          <w:tcPr>
            <w:tcW w:w="1725" w:type="dxa"/>
            <w:vAlign w:val="center"/>
          </w:tcPr>
          <w:p w14:paraId="601DAF93" w14:textId="77777777" w:rsidR="0047351A" w:rsidRPr="00F34557" w:rsidRDefault="0047351A" w:rsidP="00F34557">
            <w:pPr>
              <w:rPr>
                <w:rFonts w:ascii="Arial" w:hAnsi="Arial" w:cs="Arial"/>
                <w:b/>
                <w:bCs/>
                <w:sz w:val="20"/>
                <w:szCs w:val="20"/>
              </w:rPr>
            </w:pPr>
            <w:r w:rsidRPr="00F34557">
              <w:rPr>
                <w:rFonts w:ascii="Arial" w:hAnsi="Arial" w:cs="Arial"/>
                <w:b/>
                <w:bCs/>
                <w:sz w:val="20"/>
                <w:szCs w:val="20"/>
              </w:rPr>
              <w:t>Predmet subdodávky</w:t>
            </w:r>
          </w:p>
        </w:tc>
        <w:tc>
          <w:tcPr>
            <w:tcW w:w="1394" w:type="dxa"/>
            <w:vAlign w:val="center"/>
          </w:tcPr>
          <w:p w14:paraId="6DE592E2" w14:textId="31A36F91" w:rsidR="0047351A" w:rsidRPr="00F34557" w:rsidRDefault="00415F0D" w:rsidP="00F34557">
            <w:pPr>
              <w:rPr>
                <w:rFonts w:ascii="Arial" w:hAnsi="Arial" w:cs="Arial"/>
                <w:b/>
                <w:bCs/>
                <w:sz w:val="20"/>
                <w:szCs w:val="20"/>
              </w:rPr>
            </w:pPr>
            <w:r w:rsidRPr="00F34557">
              <w:rPr>
                <w:rFonts w:ascii="Arial" w:hAnsi="Arial" w:cs="Arial"/>
                <w:b/>
                <w:bCs/>
                <w:sz w:val="20"/>
                <w:szCs w:val="20"/>
              </w:rPr>
              <w:t>% podiel subdodávok</w:t>
            </w:r>
            <w:r w:rsidRPr="00415F0D">
              <w:rPr>
                <w:rFonts w:ascii="Arial" w:hAnsi="Arial" w:cs="Arial"/>
                <w:b/>
                <w:bCs/>
                <w:sz w:val="20"/>
                <w:szCs w:val="20"/>
                <w:vertAlign w:val="superscript"/>
              </w:rPr>
              <w:t>5</w:t>
            </w:r>
            <w:r w:rsidRPr="00F34557">
              <w:rPr>
                <w:rFonts w:ascii="Arial" w:hAnsi="Arial" w:cs="Arial"/>
                <w:b/>
                <w:bCs/>
                <w:sz w:val="20"/>
                <w:szCs w:val="20"/>
              </w:rPr>
              <w:t xml:space="preserve"> </w:t>
            </w:r>
          </w:p>
        </w:tc>
      </w:tr>
      <w:tr w:rsidR="0047351A" w:rsidRPr="00F34557" w14:paraId="787B12E1" w14:textId="34F189A8" w:rsidTr="00065C86">
        <w:trPr>
          <w:trHeight w:val="551"/>
        </w:trPr>
        <w:tc>
          <w:tcPr>
            <w:tcW w:w="869" w:type="dxa"/>
            <w:vAlign w:val="center"/>
          </w:tcPr>
          <w:p w14:paraId="248FC4E9" w14:textId="77777777" w:rsidR="0047351A" w:rsidRPr="00F34557" w:rsidRDefault="0047351A" w:rsidP="00F34557">
            <w:pPr>
              <w:jc w:val="center"/>
              <w:rPr>
                <w:rFonts w:ascii="Arial" w:hAnsi="Arial" w:cs="Arial"/>
                <w:bCs/>
                <w:sz w:val="20"/>
                <w:szCs w:val="20"/>
              </w:rPr>
            </w:pPr>
            <w:r w:rsidRPr="00F34557">
              <w:rPr>
                <w:rFonts w:ascii="Arial" w:hAnsi="Arial" w:cs="Arial"/>
                <w:bCs/>
                <w:sz w:val="20"/>
                <w:szCs w:val="20"/>
              </w:rPr>
              <w:t>1.</w:t>
            </w:r>
          </w:p>
        </w:tc>
        <w:tc>
          <w:tcPr>
            <w:tcW w:w="2562" w:type="dxa"/>
            <w:vAlign w:val="center"/>
          </w:tcPr>
          <w:p w14:paraId="3A81F39D" w14:textId="77777777" w:rsidR="0047351A" w:rsidRPr="00F34557" w:rsidRDefault="0047351A" w:rsidP="00F34557">
            <w:pPr>
              <w:rPr>
                <w:rFonts w:ascii="Arial" w:hAnsi="Arial" w:cs="Arial"/>
                <w:bCs/>
                <w:sz w:val="20"/>
                <w:szCs w:val="20"/>
              </w:rPr>
            </w:pPr>
          </w:p>
          <w:p w14:paraId="266BA720" w14:textId="77777777" w:rsidR="0047351A" w:rsidRPr="00F34557" w:rsidRDefault="0047351A" w:rsidP="00F34557">
            <w:pPr>
              <w:rPr>
                <w:rFonts w:ascii="Arial" w:hAnsi="Arial" w:cs="Arial"/>
                <w:bCs/>
                <w:sz w:val="20"/>
                <w:szCs w:val="20"/>
              </w:rPr>
            </w:pPr>
          </w:p>
        </w:tc>
        <w:tc>
          <w:tcPr>
            <w:tcW w:w="2664" w:type="dxa"/>
            <w:vAlign w:val="center"/>
          </w:tcPr>
          <w:p w14:paraId="0AF74F58" w14:textId="77777777" w:rsidR="0047351A" w:rsidRPr="00F34557" w:rsidRDefault="0047351A" w:rsidP="00F34557">
            <w:pPr>
              <w:rPr>
                <w:rFonts w:ascii="Arial" w:hAnsi="Arial" w:cs="Arial"/>
                <w:bCs/>
                <w:sz w:val="20"/>
                <w:szCs w:val="20"/>
              </w:rPr>
            </w:pPr>
          </w:p>
        </w:tc>
        <w:tc>
          <w:tcPr>
            <w:tcW w:w="1725" w:type="dxa"/>
            <w:vAlign w:val="center"/>
          </w:tcPr>
          <w:p w14:paraId="4CAB98D7" w14:textId="77777777" w:rsidR="0047351A" w:rsidRPr="00F34557" w:rsidRDefault="0047351A" w:rsidP="00F34557">
            <w:pPr>
              <w:rPr>
                <w:rFonts w:ascii="Arial" w:hAnsi="Arial" w:cs="Arial"/>
                <w:bCs/>
                <w:sz w:val="20"/>
                <w:szCs w:val="20"/>
              </w:rPr>
            </w:pPr>
          </w:p>
        </w:tc>
        <w:tc>
          <w:tcPr>
            <w:tcW w:w="1394" w:type="dxa"/>
            <w:vAlign w:val="center"/>
          </w:tcPr>
          <w:p w14:paraId="6E1360F2" w14:textId="77777777" w:rsidR="0047351A" w:rsidRPr="00F34557" w:rsidRDefault="0047351A" w:rsidP="00F34557">
            <w:pPr>
              <w:rPr>
                <w:rFonts w:ascii="Arial" w:hAnsi="Arial" w:cs="Arial"/>
                <w:bCs/>
                <w:sz w:val="20"/>
                <w:szCs w:val="20"/>
              </w:rPr>
            </w:pPr>
          </w:p>
        </w:tc>
      </w:tr>
      <w:tr w:rsidR="0047351A" w:rsidRPr="00F34557" w14:paraId="1B08EC18" w14:textId="43A87A63" w:rsidTr="001E24BE">
        <w:trPr>
          <w:trHeight w:val="805"/>
        </w:trPr>
        <w:tc>
          <w:tcPr>
            <w:tcW w:w="6095" w:type="dxa"/>
            <w:gridSpan w:val="3"/>
            <w:tcBorders>
              <w:left w:val="single" w:sz="4" w:space="0" w:color="auto"/>
            </w:tcBorders>
            <w:shd w:val="clear" w:color="auto" w:fill="000000"/>
            <w:vAlign w:val="center"/>
          </w:tcPr>
          <w:p w14:paraId="62F39B5F" w14:textId="77777777" w:rsidR="0047351A" w:rsidRPr="00F34557" w:rsidRDefault="0047351A" w:rsidP="00F34557">
            <w:pPr>
              <w:rPr>
                <w:rFonts w:ascii="Arial" w:hAnsi="Arial" w:cs="Arial"/>
                <w:bCs/>
                <w:sz w:val="20"/>
                <w:szCs w:val="20"/>
              </w:rPr>
            </w:pPr>
          </w:p>
        </w:tc>
        <w:tc>
          <w:tcPr>
            <w:tcW w:w="1725" w:type="dxa"/>
            <w:vAlign w:val="center"/>
          </w:tcPr>
          <w:p w14:paraId="369C735D" w14:textId="77777777" w:rsidR="0047351A" w:rsidRPr="00F34557" w:rsidRDefault="0047351A" w:rsidP="00F34557">
            <w:pPr>
              <w:rPr>
                <w:rFonts w:ascii="Arial" w:hAnsi="Arial" w:cs="Arial"/>
                <w:b/>
                <w:bCs/>
                <w:sz w:val="20"/>
                <w:szCs w:val="20"/>
              </w:rPr>
            </w:pPr>
            <w:r w:rsidRPr="00F34557">
              <w:rPr>
                <w:rFonts w:ascii="Arial" w:hAnsi="Arial" w:cs="Arial"/>
                <w:b/>
                <w:bCs/>
                <w:sz w:val="20"/>
                <w:szCs w:val="20"/>
              </w:rPr>
              <w:t>Súhrn % podielu subdodávok</w:t>
            </w:r>
          </w:p>
        </w:tc>
        <w:tc>
          <w:tcPr>
            <w:tcW w:w="1394" w:type="dxa"/>
            <w:vAlign w:val="center"/>
          </w:tcPr>
          <w:p w14:paraId="2B02872F" w14:textId="77777777" w:rsidR="0047351A" w:rsidRPr="00F34557" w:rsidRDefault="0047351A" w:rsidP="00F34557">
            <w:pPr>
              <w:rPr>
                <w:rFonts w:ascii="Arial" w:hAnsi="Arial" w:cs="Arial"/>
                <w:bCs/>
                <w:sz w:val="20"/>
                <w:szCs w:val="20"/>
              </w:rPr>
            </w:pPr>
          </w:p>
        </w:tc>
      </w:tr>
    </w:tbl>
    <w:p w14:paraId="1E90D85A" w14:textId="60E3656E" w:rsidR="001E24BE" w:rsidRPr="00F34557" w:rsidRDefault="001E24BE" w:rsidP="00F34557">
      <w:pPr>
        <w:pStyle w:val="Zkladntext"/>
        <w:tabs>
          <w:tab w:val="num" w:pos="-720"/>
        </w:tabs>
        <w:rPr>
          <w:rFonts w:ascii="Arial" w:hAnsi="Arial" w:cs="Arial"/>
          <w:b w:val="0"/>
          <w:color w:val="FF0000"/>
          <w:sz w:val="20"/>
          <w:szCs w:val="20"/>
        </w:rPr>
      </w:pPr>
    </w:p>
    <w:p w14:paraId="4287952D" w14:textId="77777777" w:rsidR="00C9381F" w:rsidRPr="00F34557" w:rsidRDefault="00C9381F" w:rsidP="00F34557">
      <w:pPr>
        <w:pStyle w:val="Zkladntext"/>
        <w:tabs>
          <w:tab w:val="num" w:pos="-720"/>
        </w:tabs>
        <w:rPr>
          <w:rFonts w:ascii="Arial" w:hAnsi="Arial" w:cs="Arial"/>
          <w:b w:val="0"/>
          <w:sz w:val="20"/>
          <w:szCs w:val="20"/>
        </w:rPr>
      </w:pPr>
      <w:r w:rsidRPr="00F34557">
        <w:rPr>
          <w:rFonts w:ascii="Arial" w:hAnsi="Arial" w:cs="Arial"/>
          <w:b w:val="0"/>
          <w:sz w:val="20"/>
          <w:szCs w:val="20"/>
        </w:rPr>
        <w:t>V .................................. dňa .................</w:t>
      </w:r>
    </w:p>
    <w:p w14:paraId="79F9871A" w14:textId="0477D339" w:rsidR="00D905F0" w:rsidRPr="00F34557" w:rsidRDefault="001E24BE" w:rsidP="00215581">
      <w:pPr>
        <w:pStyle w:val="Zkladntext"/>
        <w:tabs>
          <w:tab w:val="num" w:pos="-720"/>
        </w:tabs>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00C9381F" w:rsidRPr="00F34557">
        <w:rPr>
          <w:rFonts w:ascii="Arial" w:hAnsi="Arial" w:cs="Arial"/>
          <w:b w:val="0"/>
          <w:sz w:val="20"/>
          <w:szCs w:val="20"/>
        </w:rPr>
        <w:tab/>
      </w:r>
      <w:r w:rsidR="00C9381F" w:rsidRPr="00F34557">
        <w:rPr>
          <w:rFonts w:ascii="Arial" w:hAnsi="Arial" w:cs="Arial"/>
          <w:b w:val="0"/>
          <w:sz w:val="20"/>
          <w:szCs w:val="20"/>
        </w:rPr>
        <w:tab/>
      </w:r>
      <w:r w:rsidR="00C9381F" w:rsidRPr="00F34557">
        <w:rPr>
          <w:rFonts w:ascii="Arial" w:hAnsi="Arial" w:cs="Arial"/>
          <w:b w:val="0"/>
          <w:sz w:val="20"/>
          <w:szCs w:val="20"/>
        </w:rPr>
        <w:tab/>
      </w:r>
      <w:r w:rsidR="00C9381F" w:rsidRPr="00F34557">
        <w:rPr>
          <w:rFonts w:ascii="Arial" w:hAnsi="Arial" w:cs="Arial"/>
          <w:b w:val="0"/>
          <w:sz w:val="20"/>
          <w:szCs w:val="20"/>
        </w:rPr>
        <w:tab/>
      </w:r>
      <w:r w:rsidR="00C9381F" w:rsidRPr="00F34557">
        <w:rPr>
          <w:rFonts w:ascii="Arial" w:hAnsi="Arial" w:cs="Arial"/>
          <w:b w:val="0"/>
          <w:sz w:val="20"/>
          <w:szCs w:val="20"/>
        </w:rPr>
        <w:tab/>
        <w:t xml:space="preserve">                     </w:t>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t xml:space="preserve">  </w:t>
      </w:r>
      <w:r w:rsidR="00F8266C" w:rsidRPr="00F34557">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t>...........</w:t>
      </w:r>
      <w:r w:rsidR="00D905F0" w:rsidRPr="00F34557">
        <w:rPr>
          <w:rFonts w:ascii="Arial" w:hAnsi="Arial" w:cs="Arial"/>
          <w:sz w:val="20"/>
          <w:szCs w:val="20"/>
        </w:rPr>
        <w:t>................................................</w:t>
      </w:r>
    </w:p>
    <w:p w14:paraId="06693682" w14:textId="0FB13B9D" w:rsidR="000F2A27" w:rsidRPr="000F2A27" w:rsidRDefault="00D905F0" w:rsidP="000F2A27">
      <w:pPr>
        <w:autoSpaceDE w:val="0"/>
        <w:autoSpaceDN w:val="0"/>
        <w:ind w:left="1988" w:hanging="854"/>
        <w:jc w:val="both"/>
        <w:rPr>
          <w:rFonts w:ascii="Arial" w:hAnsi="Arial" w:cs="Arial"/>
          <w:b/>
          <w:sz w:val="20"/>
          <w:szCs w:val="20"/>
        </w:rPr>
      </w:pP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00676E60" w:rsidRPr="00F34557">
        <w:rPr>
          <w:rFonts w:ascii="Arial" w:hAnsi="Arial" w:cs="Arial"/>
          <w:b/>
          <w:bCs/>
          <w:sz w:val="20"/>
          <w:szCs w:val="20"/>
        </w:rPr>
        <w:t xml:space="preserve">              </w:t>
      </w:r>
      <w:r w:rsidRPr="00F34557">
        <w:rPr>
          <w:rFonts w:ascii="Arial" w:hAnsi="Arial" w:cs="Arial"/>
          <w:bCs/>
          <w:sz w:val="20"/>
          <w:szCs w:val="20"/>
        </w:rPr>
        <w:t>meno, priezvisko a</w:t>
      </w:r>
      <w:r w:rsidRPr="00F34557">
        <w:rPr>
          <w:rFonts w:ascii="Arial" w:hAnsi="Arial" w:cs="Arial"/>
          <w:b/>
          <w:bCs/>
          <w:sz w:val="20"/>
          <w:szCs w:val="20"/>
        </w:rPr>
        <w:t> </w:t>
      </w:r>
      <w:r w:rsidRPr="00F34557">
        <w:rPr>
          <w:rFonts w:ascii="Arial" w:hAnsi="Arial" w:cs="Arial"/>
          <w:b/>
          <w:bCs/>
          <w:caps/>
          <w:sz w:val="20"/>
          <w:szCs w:val="20"/>
        </w:rPr>
        <w:t xml:space="preserve"> </w:t>
      </w:r>
      <w:r w:rsidRPr="00F34557">
        <w:rPr>
          <w:rFonts w:ascii="Arial" w:hAnsi="Arial" w:cs="Arial"/>
          <w:sz w:val="20"/>
          <w:szCs w:val="20"/>
        </w:rPr>
        <w:t xml:space="preserve">podpis uchádzača, jeho štatutárneho </w:t>
      </w:r>
      <w:r w:rsidR="00676E60" w:rsidRPr="00F34557">
        <w:rPr>
          <w:rFonts w:ascii="Arial" w:hAnsi="Arial" w:cs="Arial"/>
          <w:sz w:val="20"/>
          <w:szCs w:val="20"/>
        </w:rPr>
        <w:tab/>
      </w:r>
      <w:r w:rsidR="00676E60" w:rsidRPr="00F34557">
        <w:rPr>
          <w:rFonts w:ascii="Arial" w:hAnsi="Arial" w:cs="Arial"/>
          <w:sz w:val="20"/>
          <w:szCs w:val="20"/>
        </w:rPr>
        <w:tab/>
      </w:r>
      <w:r w:rsidR="00676E60" w:rsidRPr="00F34557">
        <w:rPr>
          <w:rFonts w:ascii="Arial" w:hAnsi="Arial" w:cs="Arial"/>
          <w:sz w:val="20"/>
          <w:szCs w:val="20"/>
        </w:rPr>
        <w:tab/>
      </w:r>
      <w:r w:rsidR="00676E60" w:rsidRPr="00F34557">
        <w:rPr>
          <w:rFonts w:ascii="Arial" w:hAnsi="Arial" w:cs="Arial"/>
          <w:sz w:val="20"/>
          <w:szCs w:val="20"/>
        </w:rPr>
        <w:tab/>
      </w:r>
      <w:r w:rsidR="00676E60" w:rsidRPr="00F34557">
        <w:rPr>
          <w:rFonts w:ascii="Arial" w:hAnsi="Arial" w:cs="Arial"/>
          <w:sz w:val="20"/>
          <w:szCs w:val="20"/>
        </w:rPr>
        <w:tab/>
      </w:r>
      <w:r w:rsidR="00676E60" w:rsidRPr="00F34557">
        <w:rPr>
          <w:rFonts w:ascii="Arial" w:hAnsi="Arial" w:cs="Arial"/>
          <w:sz w:val="20"/>
          <w:szCs w:val="20"/>
        </w:rPr>
        <w:tab/>
      </w:r>
      <w:r w:rsidRPr="00F34557">
        <w:rPr>
          <w:rFonts w:ascii="Arial" w:hAnsi="Arial" w:cs="Arial"/>
          <w:sz w:val="20"/>
          <w:szCs w:val="20"/>
        </w:rPr>
        <w:t xml:space="preserve">orgánu alebo člena štatutárneho orgánu alebo iného zástupcu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00676E60" w:rsidRPr="00F34557">
        <w:rPr>
          <w:rFonts w:ascii="Arial" w:hAnsi="Arial" w:cs="Arial"/>
          <w:sz w:val="20"/>
          <w:szCs w:val="20"/>
        </w:rPr>
        <w:t xml:space="preserve">    </w:t>
      </w:r>
      <w:r w:rsidRPr="00F34557">
        <w:rPr>
          <w:rFonts w:ascii="Arial" w:hAnsi="Arial" w:cs="Arial"/>
          <w:sz w:val="20"/>
          <w:szCs w:val="20"/>
        </w:rPr>
        <w:t xml:space="preserve">uchádzača, ktorý je oprávnený konať v mene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00676E60" w:rsidRPr="00F34557">
        <w:rPr>
          <w:rFonts w:ascii="Arial" w:hAnsi="Arial" w:cs="Arial"/>
          <w:sz w:val="20"/>
          <w:szCs w:val="20"/>
        </w:rPr>
        <w:t xml:space="preserve">   </w:t>
      </w:r>
      <w:r w:rsidRPr="00F34557">
        <w:rPr>
          <w:rFonts w:ascii="Arial" w:hAnsi="Arial" w:cs="Arial"/>
          <w:sz w:val="20"/>
          <w:szCs w:val="20"/>
        </w:rPr>
        <w:t>uchádzača v záväzkových vzťahoch</w:t>
      </w:r>
    </w:p>
    <w:p w14:paraId="6DBF74E8" w14:textId="77777777" w:rsidR="000F2A27" w:rsidRPr="00141E93" w:rsidRDefault="000F2A27" w:rsidP="000F2A27">
      <w:pPr>
        <w:contextualSpacing/>
        <w:jc w:val="center"/>
        <w:rPr>
          <w:rFonts w:ascii="Arial" w:hAnsi="Arial" w:cs="Arial"/>
          <w:b/>
          <w:caps/>
          <w:sz w:val="20"/>
          <w:szCs w:val="20"/>
        </w:rPr>
      </w:pPr>
      <w:r w:rsidRPr="00141E93">
        <w:rPr>
          <w:rFonts w:ascii="Arial" w:hAnsi="Arial" w:cs="Arial"/>
          <w:b/>
          <w:caps/>
          <w:sz w:val="20"/>
          <w:szCs w:val="20"/>
        </w:rPr>
        <w:lastRenderedPageBreak/>
        <w:t>Príloha B2C predbežné technické riešenie</w:t>
      </w:r>
    </w:p>
    <w:p w14:paraId="64F4D4B3" w14:textId="77777777" w:rsidR="000F2A27" w:rsidRPr="0095273D" w:rsidRDefault="000F2A27" w:rsidP="000F2A27">
      <w:pPr>
        <w:pStyle w:val="Nzov"/>
        <w:rPr>
          <w:rFonts w:cs="Arial"/>
          <w:b w:val="0"/>
          <w:caps/>
          <w:sz w:val="20"/>
          <w:szCs w:val="20"/>
        </w:rPr>
      </w:pPr>
    </w:p>
    <w:p w14:paraId="4F1B7851" w14:textId="5DAA4F4A" w:rsidR="00141E93" w:rsidRDefault="00141E93" w:rsidP="00141E93">
      <w:pPr>
        <w:contextualSpacing/>
        <w:jc w:val="both"/>
        <w:rPr>
          <w:rFonts w:ascii="Arial" w:hAnsi="Arial" w:cs="Arial"/>
          <w:sz w:val="20"/>
        </w:rPr>
      </w:pPr>
      <w:r w:rsidRPr="00141E93">
        <w:rPr>
          <w:rFonts w:ascii="Arial" w:hAnsi="Arial" w:cs="Arial"/>
          <w:sz w:val="20"/>
        </w:rPr>
        <w:t>Uchádzač je povinný vypracovať predbežné technické riešenie, v ktorom uvedie opis navrhovaného technického riešenia jednotlivých častí Diela v súlade so všetkými Požiadavkami Objednávateľa v zmysle Zväzku 3 súťažných podkladov, najmä v zmysle zväzku 3 časť 4 kapitola 3. Požiadavky na jednotlivé objekty.</w:t>
      </w:r>
    </w:p>
    <w:p w14:paraId="45FA3A45" w14:textId="77777777" w:rsidR="00141E93" w:rsidRDefault="00141E93" w:rsidP="00141E93">
      <w:pPr>
        <w:ind w:left="284"/>
        <w:contextualSpacing/>
        <w:jc w:val="both"/>
        <w:rPr>
          <w:rFonts w:ascii="Arial" w:hAnsi="Arial" w:cs="Arial"/>
          <w:sz w:val="20"/>
        </w:rPr>
      </w:pPr>
    </w:p>
    <w:p w14:paraId="56DA9D67" w14:textId="12DD9492" w:rsidR="00141E93" w:rsidRDefault="00141E93" w:rsidP="00141E93">
      <w:pPr>
        <w:contextualSpacing/>
        <w:jc w:val="both"/>
        <w:rPr>
          <w:rFonts w:ascii="Arial" w:hAnsi="Arial" w:cs="Arial"/>
          <w:sz w:val="20"/>
        </w:rPr>
      </w:pPr>
      <w:r w:rsidRPr="00141E93">
        <w:rPr>
          <w:rFonts w:ascii="Arial" w:hAnsi="Arial" w:cs="Arial"/>
          <w:sz w:val="20"/>
        </w:rPr>
        <w:t>V predbežnom technickom riešení požadujeme predložiť:</w:t>
      </w:r>
    </w:p>
    <w:p w14:paraId="38BF3F4B" w14:textId="77777777" w:rsidR="00141E93" w:rsidRDefault="00141E93" w:rsidP="00141E93">
      <w:pPr>
        <w:ind w:left="284"/>
        <w:contextualSpacing/>
        <w:jc w:val="both"/>
        <w:rPr>
          <w:rFonts w:ascii="Arial" w:hAnsi="Arial" w:cs="Arial"/>
          <w:sz w:val="20"/>
        </w:rPr>
      </w:pPr>
    </w:p>
    <w:p w14:paraId="1F90D0F0" w14:textId="2496FAAD" w:rsidR="000F2A27" w:rsidRPr="00141E93" w:rsidRDefault="000F2A27" w:rsidP="000F2A27">
      <w:pPr>
        <w:numPr>
          <w:ilvl w:val="0"/>
          <w:numId w:val="46"/>
        </w:numPr>
        <w:ind w:left="284" w:hanging="284"/>
        <w:contextualSpacing/>
        <w:jc w:val="both"/>
        <w:rPr>
          <w:rFonts w:ascii="Arial" w:hAnsi="Arial" w:cs="Arial"/>
          <w:sz w:val="20"/>
        </w:rPr>
      </w:pPr>
      <w:r w:rsidRPr="0095273D">
        <w:rPr>
          <w:rFonts w:ascii="Arial" w:hAnsi="Arial" w:cs="Arial"/>
          <w:sz w:val="20"/>
        </w:rPr>
        <w:t>Technický popis navrhovaného riešenia</w:t>
      </w:r>
      <w:r w:rsidRPr="0095273D">
        <w:rPr>
          <w:rFonts w:ascii="Arial" w:hAnsi="Arial" w:cs="Arial"/>
          <w:sz w:val="20"/>
          <w:szCs w:val="20"/>
        </w:rPr>
        <w:t xml:space="preserve"> </w:t>
      </w:r>
      <w:r>
        <w:rPr>
          <w:rFonts w:ascii="Arial" w:hAnsi="Arial" w:cs="Arial"/>
          <w:sz w:val="20"/>
          <w:szCs w:val="20"/>
        </w:rPr>
        <w:t>stavby</w:t>
      </w:r>
      <w:r w:rsidRPr="0095273D">
        <w:rPr>
          <w:rFonts w:ascii="Arial" w:hAnsi="Arial" w:cs="Arial"/>
          <w:sz w:val="20"/>
          <w:szCs w:val="20"/>
        </w:rPr>
        <w:t xml:space="preserve"> </w:t>
      </w:r>
      <w:r w:rsidRPr="000F2A27">
        <w:rPr>
          <w:rFonts w:ascii="Arial" w:hAnsi="Arial" w:cs="Arial"/>
          <w:sz w:val="20"/>
          <w:szCs w:val="20"/>
        </w:rPr>
        <w:t>R2 Križovatka Bánovce – východ</w:t>
      </w:r>
      <w:r>
        <w:t xml:space="preserve">, </w:t>
      </w:r>
      <w:r w:rsidRPr="000F2A27">
        <w:rPr>
          <w:rFonts w:ascii="Arial" w:hAnsi="Arial" w:cs="Arial"/>
          <w:sz w:val="20"/>
          <w:szCs w:val="20"/>
        </w:rPr>
        <w:t>ktorá je umiestnená v mieste križovania rýchlostnej cesty R2 vybudovanej v polovičnom profile s cestou II/592</w:t>
      </w:r>
      <w:r>
        <w:rPr>
          <w:rFonts w:ascii="Arial" w:hAnsi="Arial" w:cs="Arial"/>
          <w:sz w:val="20"/>
          <w:szCs w:val="20"/>
        </w:rPr>
        <w:t>.</w:t>
      </w:r>
    </w:p>
    <w:p w14:paraId="66C5E613" w14:textId="77777777" w:rsidR="000F2A27" w:rsidRPr="000F2A27" w:rsidRDefault="000F2A27" w:rsidP="00141E93">
      <w:pPr>
        <w:contextualSpacing/>
        <w:jc w:val="both"/>
        <w:rPr>
          <w:rFonts w:ascii="Arial" w:hAnsi="Arial" w:cs="Arial"/>
          <w:sz w:val="20"/>
        </w:rPr>
      </w:pPr>
    </w:p>
    <w:p w14:paraId="51186408" w14:textId="1B661569" w:rsidR="000F2A27" w:rsidRDefault="00141E93" w:rsidP="000F2A27">
      <w:pPr>
        <w:contextualSpacing/>
        <w:jc w:val="both"/>
        <w:rPr>
          <w:rFonts w:ascii="Arial" w:hAnsi="Arial" w:cs="Arial"/>
          <w:sz w:val="20"/>
        </w:rPr>
      </w:pPr>
      <w:r>
        <w:rPr>
          <w:rFonts w:ascii="Arial" w:hAnsi="Arial" w:cs="Arial"/>
          <w:sz w:val="20"/>
          <w:szCs w:val="20"/>
        </w:rPr>
        <w:t>A</w:t>
      </w:r>
      <w:r w:rsidR="000F2A27" w:rsidRPr="001040D2">
        <w:rPr>
          <w:rFonts w:ascii="Arial" w:hAnsi="Arial" w:cs="Arial"/>
          <w:sz w:val="20"/>
          <w:szCs w:val="20"/>
        </w:rPr>
        <w:t xml:space="preserve">ko súčasť predbežného technického riešenia </w:t>
      </w:r>
      <w:r>
        <w:rPr>
          <w:rFonts w:ascii="Arial" w:hAnsi="Arial" w:cs="Arial"/>
          <w:sz w:val="20"/>
          <w:szCs w:val="20"/>
        </w:rPr>
        <w:t xml:space="preserve">požadujeme </w:t>
      </w:r>
      <w:r w:rsidR="000F2A27" w:rsidRPr="001040D2">
        <w:rPr>
          <w:rFonts w:ascii="Arial" w:hAnsi="Arial" w:cs="Arial"/>
          <w:sz w:val="20"/>
          <w:szCs w:val="20"/>
        </w:rPr>
        <w:t>predložiť</w:t>
      </w:r>
      <w:r w:rsidR="000F2A27" w:rsidRPr="001040D2">
        <w:rPr>
          <w:rFonts w:ascii="Arial" w:hAnsi="Arial" w:cs="Arial"/>
          <w:sz w:val="20"/>
        </w:rPr>
        <w:t>:</w:t>
      </w:r>
    </w:p>
    <w:p w14:paraId="3991AA50" w14:textId="77777777" w:rsidR="00141E93" w:rsidRPr="001040D2" w:rsidRDefault="00141E93" w:rsidP="000F2A27">
      <w:pPr>
        <w:contextualSpacing/>
        <w:jc w:val="both"/>
        <w:rPr>
          <w:rFonts w:ascii="Arial" w:hAnsi="Arial" w:cs="Arial"/>
          <w:sz w:val="20"/>
        </w:rPr>
      </w:pPr>
    </w:p>
    <w:p w14:paraId="2FC26DC9" w14:textId="77777777" w:rsidR="000F2A27" w:rsidRPr="00141E93" w:rsidRDefault="000F2A27" w:rsidP="00141E93">
      <w:pPr>
        <w:numPr>
          <w:ilvl w:val="0"/>
          <w:numId w:val="46"/>
        </w:numPr>
        <w:ind w:left="284" w:hanging="284"/>
        <w:contextualSpacing/>
        <w:jc w:val="both"/>
        <w:rPr>
          <w:rFonts w:ascii="Arial" w:hAnsi="Arial" w:cs="Arial"/>
          <w:sz w:val="20"/>
        </w:rPr>
      </w:pPr>
      <w:r w:rsidRPr="00141E93">
        <w:rPr>
          <w:rFonts w:ascii="Arial" w:hAnsi="Arial" w:cs="Arial"/>
          <w:sz w:val="20"/>
        </w:rPr>
        <w:t>Návrh plánu organizácie výstavby s nasledovnými podrobnosťami:</w:t>
      </w:r>
    </w:p>
    <w:p w14:paraId="50FA7A8E" w14:textId="77777777" w:rsidR="000F2A27" w:rsidRPr="0095273D" w:rsidRDefault="000F2A27" w:rsidP="000F2A27">
      <w:pPr>
        <w:ind w:left="284"/>
        <w:contextualSpacing/>
        <w:jc w:val="both"/>
        <w:rPr>
          <w:rFonts w:ascii="Arial" w:hAnsi="Arial" w:cs="Arial"/>
          <w:strike/>
          <w:sz w:val="20"/>
        </w:rPr>
      </w:pPr>
      <w:r>
        <w:rPr>
          <w:rFonts w:ascii="Arial" w:hAnsi="Arial" w:cs="Arial"/>
          <w:sz w:val="20"/>
        </w:rPr>
        <w:t>-</w:t>
      </w:r>
      <w:r>
        <w:rPr>
          <w:rFonts w:ascii="Arial" w:hAnsi="Arial" w:cs="Arial"/>
          <w:sz w:val="20"/>
        </w:rPr>
        <w:tab/>
      </w:r>
      <w:r w:rsidRPr="0095273D">
        <w:rPr>
          <w:rFonts w:ascii="Arial" w:hAnsi="Arial" w:cs="Arial"/>
          <w:sz w:val="20"/>
        </w:rPr>
        <w:t>Chronologické zobrazenie kľúčových etáp výstavby v nadväznosti na míľniky.</w:t>
      </w:r>
    </w:p>
    <w:p w14:paraId="343C7ED1" w14:textId="77777777" w:rsidR="000F2A27" w:rsidRPr="0095273D" w:rsidRDefault="000F2A27" w:rsidP="000F2A27">
      <w:pPr>
        <w:ind w:firstLine="284"/>
        <w:contextualSpacing/>
        <w:jc w:val="both"/>
        <w:rPr>
          <w:rFonts w:ascii="Arial" w:hAnsi="Arial" w:cs="Arial"/>
          <w:sz w:val="20"/>
        </w:rPr>
      </w:pPr>
      <w:r>
        <w:rPr>
          <w:rFonts w:ascii="Arial" w:hAnsi="Arial" w:cs="Arial"/>
          <w:sz w:val="20"/>
        </w:rPr>
        <w:t>-</w:t>
      </w:r>
      <w:r>
        <w:rPr>
          <w:rFonts w:ascii="Arial" w:hAnsi="Arial" w:cs="Arial"/>
          <w:sz w:val="20"/>
        </w:rPr>
        <w:tab/>
      </w:r>
      <w:r w:rsidRPr="0095273D">
        <w:rPr>
          <w:rFonts w:ascii="Arial" w:hAnsi="Arial" w:cs="Arial"/>
          <w:sz w:val="20"/>
        </w:rPr>
        <w:t xml:space="preserve">Popis kľúčových etáp výstavby, plán organizácie dopravy v nadväznosti na míľniky výstavby. </w:t>
      </w:r>
    </w:p>
    <w:p w14:paraId="0FD9DA9D" w14:textId="77777777" w:rsidR="000F2A27" w:rsidRPr="0095273D" w:rsidRDefault="000F2A27" w:rsidP="000F2A27">
      <w:pPr>
        <w:contextualSpacing/>
        <w:jc w:val="both"/>
        <w:rPr>
          <w:rFonts w:ascii="Arial" w:hAnsi="Arial" w:cs="Arial"/>
        </w:rPr>
      </w:pPr>
    </w:p>
    <w:p w14:paraId="33A485D6" w14:textId="77777777" w:rsidR="000F2A27" w:rsidRPr="0095273D" w:rsidRDefault="000F2A27" w:rsidP="000F2A27">
      <w:pPr>
        <w:contextualSpacing/>
        <w:jc w:val="both"/>
        <w:rPr>
          <w:rFonts w:ascii="Arial" w:hAnsi="Arial" w:cs="Arial"/>
          <w:b/>
        </w:rPr>
      </w:pPr>
      <w:r w:rsidRPr="0095273D">
        <w:rPr>
          <w:rFonts w:ascii="Arial" w:hAnsi="Arial" w:cs="Arial"/>
          <w:b/>
        </w:rPr>
        <w:t>GRAFICKÉ PRÍLOHY:</w:t>
      </w:r>
    </w:p>
    <w:p w14:paraId="49AF438D" w14:textId="77777777" w:rsidR="000F2A27" w:rsidRPr="0095273D" w:rsidRDefault="000F2A27" w:rsidP="000F2A27">
      <w:pPr>
        <w:ind w:left="284" w:hanging="284"/>
        <w:contextualSpacing/>
        <w:jc w:val="both"/>
        <w:rPr>
          <w:rFonts w:ascii="Arial" w:hAnsi="Arial" w:cs="Arial"/>
          <w:sz w:val="20"/>
        </w:rPr>
      </w:pPr>
      <w:r w:rsidRPr="0095273D">
        <w:rPr>
          <w:rFonts w:ascii="Arial" w:hAnsi="Arial" w:cs="Arial"/>
          <w:sz w:val="20"/>
        </w:rPr>
        <w:t xml:space="preserve">1. </w:t>
      </w:r>
      <w:r w:rsidRPr="0095273D">
        <w:rPr>
          <w:rFonts w:ascii="Arial" w:hAnsi="Arial" w:cs="Arial"/>
          <w:sz w:val="20"/>
        </w:rPr>
        <w:tab/>
        <w:t>Koordinačná situácia stavby v mierke 1:2000</w:t>
      </w:r>
    </w:p>
    <w:p w14:paraId="63BF45C6" w14:textId="77777777" w:rsidR="000F2A27" w:rsidRPr="0095273D" w:rsidRDefault="000F2A27" w:rsidP="000F2A27">
      <w:pPr>
        <w:ind w:left="284" w:hanging="284"/>
        <w:contextualSpacing/>
        <w:jc w:val="both"/>
        <w:rPr>
          <w:rFonts w:ascii="Arial" w:hAnsi="Arial" w:cs="Arial"/>
          <w:sz w:val="20"/>
        </w:rPr>
      </w:pPr>
      <w:r w:rsidRPr="0095273D">
        <w:rPr>
          <w:rFonts w:ascii="Arial" w:hAnsi="Arial" w:cs="Arial"/>
          <w:sz w:val="20"/>
        </w:rPr>
        <w:t xml:space="preserve">2. </w:t>
      </w:r>
      <w:r w:rsidRPr="0095273D">
        <w:rPr>
          <w:rFonts w:ascii="Arial" w:hAnsi="Arial" w:cs="Arial"/>
          <w:sz w:val="20"/>
        </w:rPr>
        <w:tab/>
        <w:t>Pozdĺžny a priečny rez</w:t>
      </w:r>
    </w:p>
    <w:p w14:paraId="3BE496B2" w14:textId="77777777" w:rsidR="000F2A27" w:rsidRPr="0095273D" w:rsidRDefault="000F2A27" w:rsidP="000F2A27">
      <w:pPr>
        <w:ind w:left="284" w:hanging="284"/>
        <w:contextualSpacing/>
        <w:jc w:val="both"/>
        <w:rPr>
          <w:rFonts w:ascii="Arial" w:hAnsi="Arial" w:cs="Arial"/>
          <w:color w:val="FF0000"/>
          <w:sz w:val="20"/>
          <w:szCs w:val="20"/>
        </w:rPr>
      </w:pPr>
      <w:r w:rsidRPr="0095273D">
        <w:rPr>
          <w:rFonts w:ascii="Arial" w:hAnsi="Arial" w:cs="Arial"/>
          <w:sz w:val="20"/>
        </w:rPr>
        <w:t xml:space="preserve">3. </w:t>
      </w:r>
      <w:r w:rsidRPr="0095273D">
        <w:rPr>
          <w:rFonts w:ascii="Arial" w:hAnsi="Arial" w:cs="Arial"/>
          <w:sz w:val="20"/>
        </w:rPr>
        <w:tab/>
        <w:t xml:space="preserve">Chronologické zobrazenie kľúčových etáp výstavby s vyznačením kľúčových míľnikov v mierke 1:2000 </w:t>
      </w:r>
    </w:p>
    <w:p w14:paraId="4B75F55E" w14:textId="77777777" w:rsidR="000F2A27" w:rsidRPr="0095273D" w:rsidRDefault="000F2A27" w:rsidP="000F2A27">
      <w:pPr>
        <w:contextualSpacing/>
        <w:jc w:val="both"/>
        <w:rPr>
          <w:rFonts w:ascii="Arial" w:hAnsi="Arial" w:cs="Arial"/>
        </w:rPr>
      </w:pPr>
    </w:p>
    <w:p w14:paraId="0752F4AA" w14:textId="77777777" w:rsidR="000F2A27" w:rsidRPr="0095273D" w:rsidRDefault="000F2A27" w:rsidP="000F2A27">
      <w:pPr>
        <w:contextualSpacing/>
        <w:jc w:val="both"/>
        <w:rPr>
          <w:rFonts w:ascii="Arial" w:hAnsi="Arial" w:cs="Arial"/>
        </w:rPr>
      </w:pPr>
    </w:p>
    <w:p w14:paraId="1480C53F" w14:textId="77777777" w:rsidR="000F2A27" w:rsidRPr="0095273D" w:rsidRDefault="000F2A27" w:rsidP="000F2A27">
      <w:pPr>
        <w:contextualSpacing/>
        <w:jc w:val="both"/>
        <w:rPr>
          <w:rFonts w:ascii="Arial" w:hAnsi="Arial" w:cs="Arial"/>
        </w:rPr>
      </w:pPr>
    </w:p>
    <w:p w14:paraId="2B1BD12A" w14:textId="77777777" w:rsidR="000F2A27" w:rsidRPr="0095273D" w:rsidRDefault="000F2A27" w:rsidP="000F2A27">
      <w:pPr>
        <w:contextualSpacing/>
        <w:jc w:val="both"/>
        <w:rPr>
          <w:rFonts w:ascii="Arial" w:hAnsi="Arial" w:cs="Arial"/>
        </w:rPr>
      </w:pPr>
    </w:p>
    <w:p w14:paraId="6533F27A" w14:textId="77777777" w:rsidR="000F2A27" w:rsidRPr="0095273D" w:rsidRDefault="000F2A27" w:rsidP="000F2A27">
      <w:pPr>
        <w:contextualSpacing/>
        <w:jc w:val="both"/>
        <w:rPr>
          <w:rFonts w:ascii="Arial" w:hAnsi="Arial" w:cs="Arial"/>
        </w:rPr>
      </w:pPr>
    </w:p>
    <w:p w14:paraId="14EA1155" w14:textId="77777777" w:rsidR="000F2A27" w:rsidRPr="0095273D" w:rsidRDefault="000F2A27" w:rsidP="000F2A27">
      <w:pPr>
        <w:contextualSpacing/>
        <w:jc w:val="both"/>
        <w:rPr>
          <w:rFonts w:ascii="Arial" w:hAnsi="Arial" w:cs="Arial"/>
        </w:rPr>
      </w:pPr>
    </w:p>
    <w:p w14:paraId="72A7A9A4" w14:textId="77777777" w:rsidR="000F2A27" w:rsidRPr="0095273D" w:rsidRDefault="000F2A27" w:rsidP="000F2A27">
      <w:pPr>
        <w:contextualSpacing/>
        <w:jc w:val="both"/>
        <w:rPr>
          <w:rFonts w:ascii="Arial" w:hAnsi="Arial" w:cs="Arial"/>
        </w:rPr>
      </w:pPr>
    </w:p>
    <w:p w14:paraId="2523E886" w14:textId="77777777" w:rsidR="000F2A27" w:rsidRPr="0095273D" w:rsidRDefault="000F2A27" w:rsidP="000F2A27">
      <w:pPr>
        <w:contextualSpacing/>
        <w:jc w:val="both"/>
        <w:rPr>
          <w:rFonts w:ascii="Arial" w:hAnsi="Arial" w:cs="Arial"/>
        </w:rPr>
      </w:pPr>
    </w:p>
    <w:p w14:paraId="6D9C1E8A" w14:textId="77777777" w:rsidR="000F2A27" w:rsidRPr="0095273D" w:rsidRDefault="000F2A27" w:rsidP="000F2A27">
      <w:pPr>
        <w:contextualSpacing/>
        <w:jc w:val="both"/>
        <w:rPr>
          <w:rFonts w:ascii="Arial" w:hAnsi="Arial" w:cs="Arial"/>
        </w:rPr>
      </w:pPr>
    </w:p>
    <w:p w14:paraId="194C8760" w14:textId="77777777" w:rsidR="000F2A27" w:rsidRPr="0095273D" w:rsidRDefault="000F2A27" w:rsidP="000F2A27">
      <w:pPr>
        <w:contextualSpacing/>
        <w:jc w:val="both"/>
        <w:rPr>
          <w:rFonts w:ascii="Arial" w:hAnsi="Arial" w:cs="Arial"/>
        </w:rPr>
      </w:pPr>
    </w:p>
    <w:p w14:paraId="27F22F70" w14:textId="77777777" w:rsidR="000F2A27" w:rsidRPr="0095273D" w:rsidRDefault="000F2A27" w:rsidP="000F2A27">
      <w:pPr>
        <w:contextualSpacing/>
        <w:jc w:val="both"/>
        <w:rPr>
          <w:rFonts w:ascii="Arial" w:hAnsi="Arial" w:cs="Arial"/>
        </w:rPr>
      </w:pPr>
    </w:p>
    <w:p w14:paraId="1112B30F" w14:textId="77777777" w:rsidR="000F2A27" w:rsidRPr="0095273D" w:rsidRDefault="000F2A27" w:rsidP="000F2A27">
      <w:pPr>
        <w:contextualSpacing/>
        <w:jc w:val="both"/>
        <w:rPr>
          <w:rFonts w:ascii="Arial" w:hAnsi="Arial" w:cs="Arial"/>
        </w:rPr>
      </w:pPr>
    </w:p>
    <w:p w14:paraId="156BF1FC" w14:textId="77777777" w:rsidR="000F2A27" w:rsidRPr="0095273D" w:rsidRDefault="000F2A27" w:rsidP="000F2A27">
      <w:pPr>
        <w:contextualSpacing/>
        <w:jc w:val="both"/>
        <w:rPr>
          <w:rFonts w:ascii="Arial" w:hAnsi="Arial" w:cs="Arial"/>
        </w:rPr>
      </w:pPr>
    </w:p>
    <w:p w14:paraId="692F187A" w14:textId="77777777" w:rsidR="000F2A27" w:rsidRPr="0095273D" w:rsidRDefault="000F2A27" w:rsidP="000F2A27">
      <w:pPr>
        <w:contextualSpacing/>
        <w:jc w:val="both"/>
        <w:rPr>
          <w:rFonts w:ascii="Arial" w:hAnsi="Arial" w:cs="Arial"/>
        </w:rPr>
      </w:pPr>
    </w:p>
    <w:p w14:paraId="4ECAE88C" w14:textId="77777777" w:rsidR="000F2A27" w:rsidRPr="0095273D" w:rsidRDefault="000F2A27" w:rsidP="000F2A27">
      <w:pPr>
        <w:contextualSpacing/>
        <w:jc w:val="both"/>
        <w:rPr>
          <w:rFonts w:ascii="Arial" w:hAnsi="Arial" w:cs="Arial"/>
        </w:rPr>
      </w:pPr>
    </w:p>
    <w:p w14:paraId="59480FBC" w14:textId="77777777" w:rsidR="000F2A27" w:rsidRPr="0095273D" w:rsidRDefault="000F2A27" w:rsidP="000F2A27">
      <w:pPr>
        <w:contextualSpacing/>
        <w:jc w:val="both"/>
        <w:rPr>
          <w:rFonts w:ascii="Arial" w:hAnsi="Arial" w:cs="Arial"/>
        </w:rPr>
      </w:pPr>
    </w:p>
    <w:p w14:paraId="3C908713" w14:textId="77777777" w:rsidR="000F2A27" w:rsidRPr="0095273D" w:rsidRDefault="000F2A27" w:rsidP="000F2A27">
      <w:pPr>
        <w:contextualSpacing/>
        <w:jc w:val="both"/>
        <w:rPr>
          <w:rFonts w:ascii="Arial" w:hAnsi="Arial" w:cs="Arial"/>
        </w:rPr>
      </w:pPr>
    </w:p>
    <w:p w14:paraId="0F9AAD56" w14:textId="77777777" w:rsidR="000F2A27" w:rsidRPr="0095273D" w:rsidRDefault="000F2A27" w:rsidP="000F2A27">
      <w:pPr>
        <w:contextualSpacing/>
        <w:jc w:val="both"/>
        <w:rPr>
          <w:rFonts w:ascii="Arial" w:hAnsi="Arial" w:cs="Arial"/>
        </w:rPr>
      </w:pPr>
    </w:p>
    <w:p w14:paraId="44EE3700" w14:textId="77777777" w:rsidR="000F2A27" w:rsidRDefault="000F2A27" w:rsidP="000F2A27">
      <w:pPr>
        <w:contextualSpacing/>
        <w:jc w:val="both"/>
        <w:rPr>
          <w:rFonts w:ascii="Arial" w:hAnsi="Arial" w:cs="Arial"/>
        </w:rPr>
      </w:pPr>
    </w:p>
    <w:p w14:paraId="3D64F8B5" w14:textId="77777777" w:rsidR="000F2A27" w:rsidRDefault="000F2A27" w:rsidP="000F2A27">
      <w:pPr>
        <w:contextualSpacing/>
        <w:jc w:val="both"/>
        <w:rPr>
          <w:rFonts w:ascii="Arial" w:hAnsi="Arial" w:cs="Arial"/>
        </w:rPr>
      </w:pPr>
    </w:p>
    <w:p w14:paraId="01C0C3E9" w14:textId="77777777" w:rsidR="000F2A27" w:rsidRDefault="000F2A27" w:rsidP="000F2A27">
      <w:pPr>
        <w:contextualSpacing/>
        <w:jc w:val="both"/>
        <w:rPr>
          <w:rFonts w:ascii="Arial" w:hAnsi="Arial" w:cs="Arial"/>
        </w:rPr>
      </w:pPr>
    </w:p>
    <w:p w14:paraId="5B286B01" w14:textId="77777777" w:rsidR="000F2A27" w:rsidRDefault="000F2A27" w:rsidP="000F2A27">
      <w:pPr>
        <w:contextualSpacing/>
        <w:jc w:val="both"/>
        <w:rPr>
          <w:rFonts w:ascii="Arial" w:hAnsi="Arial" w:cs="Arial"/>
        </w:rPr>
      </w:pPr>
    </w:p>
    <w:p w14:paraId="389DE965" w14:textId="77777777" w:rsidR="000F2A27" w:rsidRDefault="000F2A27" w:rsidP="000F2A27">
      <w:pPr>
        <w:contextualSpacing/>
        <w:jc w:val="both"/>
        <w:rPr>
          <w:rFonts w:ascii="Arial" w:hAnsi="Arial" w:cs="Arial"/>
        </w:rPr>
      </w:pPr>
    </w:p>
    <w:p w14:paraId="20BD2736" w14:textId="77777777" w:rsidR="00141E93" w:rsidRDefault="00141E93" w:rsidP="000F2A27">
      <w:pPr>
        <w:contextualSpacing/>
        <w:jc w:val="both"/>
        <w:rPr>
          <w:rFonts w:ascii="Arial" w:hAnsi="Arial" w:cs="Arial"/>
        </w:rPr>
      </w:pPr>
    </w:p>
    <w:p w14:paraId="7BBB40A1" w14:textId="77777777" w:rsidR="00141E93" w:rsidRDefault="00141E93" w:rsidP="000F2A27">
      <w:pPr>
        <w:contextualSpacing/>
        <w:jc w:val="both"/>
        <w:rPr>
          <w:rFonts w:ascii="Arial" w:hAnsi="Arial" w:cs="Arial"/>
        </w:rPr>
      </w:pPr>
    </w:p>
    <w:p w14:paraId="1C089650" w14:textId="77777777" w:rsidR="00141E93" w:rsidRDefault="00141E93" w:rsidP="000F2A27">
      <w:pPr>
        <w:contextualSpacing/>
        <w:jc w:val="both"/>
        <w:rPr>
          <w:rFonts w:ascii="Arial" w:hAnsi="Arial" w:cs="Arial"/>
        </w:rPr>
      </w:pPr>
    </w:p>
    <w:p w14:paraId="62788180" w14:textId="77777777" w:rsidR="00141E93" w:rsidRDefault="00141E93" w:rsidP="000F2A27">
      <w:pPr>
        <w:contextualSpacing/>
        <w:jc w:val="both"/>
        <w:rPr>
          <w:rFonts w:ascii="Arial" w:hAnsi="Arial" w:cs="Arial"/>
        </w:rPr>
      </w:pPr>
    </w:p>
    <w:p w14:paraId="3E7C2421" w14:textId="77777777" w:rsidR="00141E93" w:rsidRDefault="00141E93" w:rsidP="000F2A27">
      <w:pPr>
        <w:contextualSpacing/>
        <w:jc w:val="both"/>
        <w:rPr>
          <w:rFonts w:ascii="Arial" w:hAnsi="Arial" w:cs="Arial"/>
        </w:rPr>
      </w:pPr>
    </w:p>
    <w:p w14:paraId="1F04A1A8" w14:textId="77777777" w:rsidR="00141E93" w:rsidRDefault="00141E93" w:rsidP="000F2A27">
      <w:pPr>
        <w:contextualSpacing/>
        <w:jc w:val="both"/>
        <w:rPr>
          <w:rFonts w:ascii="Arial" w:hAnsi="Arial" w:cs="Arial"/>
        </w:rPr>
      </w:pPr>
    </w:p>
    <w:p w14:paraId="1D0FA4FB" w14:textId="77777777" w:rsidR="000F2A27" w:rsidRDefault="000F2A27" w:rsidP="000F2A27">
      <w:pPr>
        <w:contextualSpacing/>
        <w:jc w:val="both"/>
        <w:rPr>
          <w:rFonts w:ascii="Arial" w:hAnsi="Arial" w:cs="Arial"/>
        </w:rPr>
      </w:pPr>
    </w:p>
    <w:p w14:paraId="7C38EA20" w14:textId="77777777" w:rsidR="000F2A27" w:rsidRDefault="000F2A27" w:rsidP="000F2A27">
      <w:pPr>
        <w:autoSpaceDE w:val="0"/>
        <w:autoSpaceDN w:val="0"/>
        <w:jc w:val="both"/>
        <w:rPr>
          <w:rFonts w:ascii="Arial" w:hAnsi="Arial" w:cs="Arial"/>
        </w:rPr>
      </w:pPr>
    </w:p>
    <w:p w14:paraId="2E7ACFA1" w14:textId="77777777" w:rsidR="000F2A27" w:rsidRDefault="000F2A27" w:rsidP="000F2A27">
      <w:pPr>
        <w:autoSpaceDE w:val="0"/>
        <w:autoSpaceDN w:val="0"/>
        <w:jc w:val="both"/>
        <w:rPr>
          <w:rFonts w:ascii="Arial" w:hAnsi="Arial" w:cs="Arial"/>
          <w:sz w:val="20"/>
          <w:szCs w:val="20"/>
        </w:rPr>
      </w:pPr>
    </w:p>
    <w:p w14:paraId="387C0CA9" w14:textId="77777777" w:rsidR="000F2A27" w:rsidRDefault="000F2A27" w:rsidP="000F2A27">
      <w:pPr>
        <w:autoSpaceDE w:val="0"/>
        <w:autoSpaceDN w:val="0"/>
        <w:ind w:left="1988" w:hanging="854"/>
        <w:jc w:val="both"/>
        <w:rPr>
          <w:rFonts w:ascii="Arial" w:hAnsi="Arial" w:cs="Arial"/>
          <w:sz w:val="20"/>
          <w:szCs w:val="20"/>
        </w:rPr>
      </w:pPr>
    </w:p>
    <w:p w14:paraId="0CA02873" w14:textId="1EE2F4BA" w:rsidR="00C9381F" w:rsidRPr="00F34557" w:rsidRDefault="00C9381F" w:rsidP="000F2A27">
      <w:pPr>
        <w:pStyle w:val="Nzov"/>
        <w:rPr>
          <w:rFonts w:cs="Arial"/>
          <w:caps/>
          <w:sz w:val="20"/>
          <w:szCs w:val="20"/>
        </w:rPr>
      </w:pPr>
      <w:r w:rsidRPr="00F34557">
        <w:rPr>
          <w:rFonts w:cs="Arial"/>
          <w:caps/>
          <w:sz w:val="20"/>
          <w:szCs w:val="20"/>
        </w:rPr>
        <w:lastRenderedPageBreak/>
        <w:t>Príloha B3 Referenčný list kľúčového odborníka</w:t>
      </w:r>
    </w:p>
    <w:p w14:paraId="66344930" w14:textId="77777777" w:rsidR="00B9742E" w:rsidRPr="00F34557" w:rsidRDefault="00B9742E" w:rsidP="00F34557">
      <w:pPr>
        <w:pStyle w:val="Nzov"/>
        <w:rPr>
          <w:rFonts w:cs="Arial"/>
          <w:caps/>
          <w:sz w:val="20"/>
          <w:szCs w:val="20"/>
        </w:rPr>
      </w:pPr>
    </w:p>
    <w:p w14:paraId="0A4DC402" w14:textId="19936070" w:rsidR="003B7BBF" w:rsidRPr="009151AF" w:rsidRDefault="003B7BBF" w:rsidP="003B7BBF">
      <w:pPr>
        <w:ind w:left="360" w:hanging="360"/>
        <w:jc w:val="both"/>
        <w:rPr>
          <w:rFonts w:ascii="Arial" w:hAnsi="Arial" w:cs="Arial"/>
          <w:b/>
          <w:sz w:val="20"/>
          <w:szCs w:val="20"/>
        </w:rPr>
      </w:pPr>
      <w:bookmarkStart w:id="56" w:name="_Hlk163643686"/>
      <w:r>
        <w:rPr>
          <w:rFonts w:ascii="Arial" w:hAnsi="Arial" w:cs="Arial"/>
          <w:b/>
          <w:sz w:val="20"/>
          <w:szCs w:val="20"/>
        </w:rPr>
        <w:t>Na preukázanie splnenia podmienky účasti p</w:t>
      </w:r>
      <w:r w:rsidRPr="009151AF">
        <w:rPr>
          <w:rFonts w:ascii="Arial" w:hAnsi="Arial" w:cs="Arial"/>
          <w:b/>
          <w:sz w:val="20"/>
          <w:szCs w:val="20"/>
        </w:rPr>
        <w:t xml:space="preserve">odľa § 34 ods. 1 písm. </w:t>
      </w:r>
      <w:r>
        <w:rPr>
          <w:rFonts w:ascii="Arial" w:hAnsi="Arial" w:cs="Arial"/>
          <w:b/>
          <w:sz w:val="20"/>
          <w:szCs w:val="20"/>
        </w:rPr>
        <w:t>g</w:t>
      </w:r>
      <w:r w:rsidRPr="009151AF">
        <w:rPr>
          <w:rFonts w:ascii="Arial" w:hAnsi="Arial" w:cs="Arial"/>
          <w:b/>
          <w:sz w:val="20"/>
          <w:szCs w:val="20"/>
        </w:rPr>
        <w:t>) zákona:</w:t>
      </w:r>
    </w:p>
    <w:bookmarkEnd w:id="56"/>
    <w:p w14:paraId="45715DA0" w14:textId="77777777" w:rsidR="003B7BBF" w:rsidRDefault="003B7BBF" w:rsidP="00F34557">
      <w:pPr>
        <w:widowControl w:val="0"/>
        <w:jc w:val="both"/>
        <w:rPr>
          <w:rFonts w:ascii="Arial" w:hAnsi="Arial" w:cs="Arial"/>
          <w:sz w:val="20"/>
          <w:szCs w:val="20"/>
        </w:rPr>
      </w:pPr>
    </w:p>
    <w:p w14:paraId="773C72FB" w14:textId="296A164F" w:rsidR="00C9381F" w:rsidRPr="00F34557" w:rsidRDefault="00C9381F" w:rsidP="00F34557">
      <w:pPr>
        <w:widowControl w:val="0"/>
        <w:jc w:val="both"/>
        <w:rPr>
          <w:rFonts w:ascii="Arial" w:hAnsi="Arial" w:cs="Arial"/>
          <w:sz w:val="20"/>
          <w:szCs w:val="20"/>
        </w:rPr>
      </w:pPr>
      <w:r w:rsidRPr="00F34557">
        <w:rPr>
          <w:rFonts w:ascii="Arial" w:hAnsi="Arial" w:cs="Arial"/>
          <w:sz w:val="20"/>
          <w:szCs w:val="20"/>
        </w:rPr>
        <w:t xml:space="preserve">Uchádzač uvedie na tomto formulári podrobnejšie údaje o svojich </w:t>
      </w:r>
      <w:r w:rsidR="006E3C04">
        <w:rPr>
          <w:rFonts w:ascii="Arial" w:hAnsi="Arial" w:cs="Arial"/>
          <w:sz w:val="20"/>
          <w:szCs w:val="20"/>
        </w:rPr>
        <w:t>k</w:t>
      </w:r>
      <w:r w:rsidRPr="00F34557">
        <w:rPr>
          <w:rFonts w:ascii="Arial" w:hAnsi="Arial" w:cs="Arial"/>
          <w:sz w:val="20"/>
          <w:szCs w:val="20"/>
        </w:rPr>
        <w:t xml:space="preserve">ľúčových odborníkoch, ktorí budú pracovať na stavbe. </w:t>
      </w:r>
    </w:p>
    <w:p w14:paraId="1BE195BE" w14:textId="77777777" w:rsidR="00F8266C" w:rsidRPr="00F34557" w:rsidRDefault="00F8266C" w:rsidP="00F34557">
      <w:pPr>
        <w:widowControl w:val="0"/>
        <w:jc w:val="both"/>
        <w:rPr>
          <w:rFonts w:ascii="Arial" w:hAnsi="Arial" w:cs="Arial"/>
          <w:sz w:val="20"/>
          <w:szCs w:val="20"/>
        </w:rPr>
      </w:pPr>
    </w:p>
    <w:p w14:paraId="6513F1A8" w14:textId="5B615138" w:rsidR="00C9381F" w:rsidRPr="00F34557" w:rsidRDefault="00C9381F" w:rsidP="00F34557">
      <w:pPr>
        <w:widowControl w:val="0"/>
        <w:jc w:val="both"/>
        <w:rPr>
          <w:rFonts w:ascii="Arial" w:hAnsi="Arial" w:cs="Arial"/>
          <w:sz w:val="20"/>
          <w:szCs w:val="20"/>
        </w:rPr>
      </w:pPr>
      <w:r w:rsidRPr="00F34557">
        <w:rPr>
          <w:rFonts w:ascii="Arial" w:hAnsi="Arial" w:cs="Arial"/>
          <w:sz w:val="20"/>
          <w:szCs w:val="20"/>
        </w:rPr>
        <w:t xml:space="preserve">Referenčný list </w:t>
      </w:r>
      <w:r w:rsidR="006E3C04">
        <w:rPr>
          <w:rFonts w:ascii="Arial" w:hAnsi="Arial" w:cs="Arial"/>
          <w:sz w:val="20"/>
          <w:szCs w:val="20"/>
        </w:rPr>
        <w:t>k</w:t>
      </w:r>
      <w:r w:rsidRPr="00F34557">
        <w:rPr>
          <w:rFonts w:ascii="Arial" w:hAnsi="Arial" w:cs="Arial"/>
          <w:sz w:val="20"/>
          <w:szCs w:val="20"/>
        </w:rPr>
        <w:t>ľúčového odborníka (doplniť názov):</w:t>
      </w:r>
    </w:p>
    <w:tbl>
      <w:tblPr>
        <w:tblStyle w:val="Mriekatabuky"/>
        <w:tblW w:w="0" w:type="auto"/>
        <w:tblLook w:val="04A0" w:firstRow="1" w:lastRow="0" w:firstColumn="1" w:lastColumn="0" w:noHBand="0" w:noVBand="1"/>
      </w:tblPr>
      <w:tblGrid>
        <w:gridCol w:w="3626"/>
        <w:gridCol w:w="5549"/>
      </w:tblGrid>
      <w:tr w:rsidR="00C9381F" w:rsidRPr="00F34557" w14:paraId="5166A329" w14:textId="77777777" w:rsidTr="00D905F0">
        <w:trPr>
          <w:trHeight w:val="522"/>
        </w:trPr>
        <w:tc>
          <w:tcPr>
            <w:tcW w:w="3652" w:type="dxa"/>
          </w:tcPr>
          <w:p w14:paraId="61C3479F" w14:textId="7AF7FC4E" w:rsidR="00C9381F" w:rsidRPr="00F34557" w:rsidRDefault="00C9381F" w:rsidP="00F34557">
            <w:pPr>
              <w:rPr>
                <w:rFonts w:ascii="Arial" w:hAnsi="Arial" w:cs="Arial"/>
                <w:b/>
                <w:bCs/>
                <w:sz w:val="20"/>
                <w:szCs w:val="20"/>
              </w:rPr>
            </w:pPr>
            <w:r w:rsidRPr="00F34557">
              <w:rPr>
                <w:rFonts w:ascii="Arial" w:hAnsi="Arial" w:cs="Arial"/>
                <w:b/>
                <w:bCs/>
                <w:sz w:val="20"/>
                <w:szCs w:val="20"/>
              </w:rPr>
              <w:t xml:space="preserve">Meno </w:t>
            </w:r>
            <w:r w:rsidR="001E24BE" w:rsidRPr="00F34557">
              <w:rPr>
                <w:rFonts w:ascii="Arial" w:hAnsi="Arial" w:cs="Arial"/>
                <w:b/>
                <w:bCs/>
                <w:sz w:val="20"/>
                <w:szCs w:val="20"/>
              </w:rPr>
              <w:t xml:space="preserve">a priezvisko </w:t>
            </w:r>
            <w:r w:rsidRPr="00F34557">
              <w:rPr>
                <w:rFonts w:ascii="Arial" w:hAnsi="Arial" w:cs="Arial"/>
                <w:b/>
                <w:bCs/>
                <w:sz w:val="20"/>
                <w:szCs w:val="20"/>
              </w:rPr>
              <w:t>navrhovaného odborníka:</w:t>
            </w:r>
          </w:p>
        </w:tc>
        <w:tc>
          <w:tcPr>
            <w:tcW w:w="5672" w:type="dxa"/>
          </w:tcPr>
          <w:p w14:paraId="1B9F82B9" w14:textId="77777777" w:rsidR="00C9381F" w:rsidRPr="00F34557" w:rsidRDefault="00C9381F" w:rsidP="00F34557">
            <w:pPr>
              <w:rPr>
                <w:rFonts w:ascii="Arial" w:hAnsi="Arial" w:cs="Arial"/>
                <w:b/>
                <w:bCs/>
                <w:sz w:val="20"/>
                <w:szCs w:val="20"/>
              </w:rPr>
            </w:pPr>
          </w:p>
        </w:tc>
      </w:tr>
      <w:tr w:rsidR="00C9381F" w:rsidRPr="00F34557" w14:paraId="0AF8806B" w14:textId="77777777" w:rsidTr="006875D5">
        <w:tc>
          <w:tcPr>
            <w:tcW w:w="3652" w:type="dxa"/>
          </w:tcPr>
          <w:p w14:paraId="1AA17B7E" w14:textId="16973B6B" w:rsidR="00C9381F" w:rsidRPr="00F34557" w:rsidRDefault="00C9381F" w:rsidP="00F34557">
            <w:pPr>
              <w:rPr>
                <w:rFonts w:ascii="Arial" w:hAnsi="Arial" w:cs="Arial"/>
                <w:b/>
                <w:bCs/>
                <w:sz w:val="20"/>
                <w:szCs w:val="20"/>
              </w:rPr>
            </w:pPr>
            <w:r w:rsidRPr="00F34557">
              <w:rPr>
                <w:rFonts w:ascii="Arial" w:hAnsi="Arial" w:cs="Arial"/>
                <w:b/>
                <w:bCs/>
                <w:sz w:val="20"/>
                <w:szCs w:val="20"/>
              </w:rPr>
              <w:t>Názov Projektu:</w:t>
            </w:r>
          </w:p>
        </w:tc>
        <w:tc>
          <w:tcPr>
            <w:tcW w:w="5672" w:type="dxa"/>
          </w:tcPr>
          <w:p w14:paraId="400B423A" w14:textId="18CA6352" w:rsidR="00C9381F" w:rsidRPr="00F34557" w:rsidRDefault="00454445" w:rsidP="00F34557">
            <w:pPr>
              <w:rPr>
                <w:rFonts w:ascii="Arial" w:hAnsi="Arial" w:cs="Arial"/>
                <w:b/>
                <w:bCs/>
                <w:sz w:val="20"/>
                <w:szCs w:val="20"/>
              </w:rPr>
            </w:pPr>
            <w:r w:rsidRPr="00454445">
              <w:rPr>
                <w:rFonts w:ascii="Arial" w:hAnsi="Arial" w:cs="Arial"/>
                <w:b/>
                <w:bCs/>
                <w:sz w:val="20"/>
                <w:szCs w:val="20"/>
              </w:rPr>
              <w:t>R2 Križovatka Bánovce – východ</w:t>
            </w:r>
          </w:p>
        </w:tc>
      </w:tr>
      <w:tr w:rsidR="00C9381F" w:rsidRPr="00F34557" w14:paraId="7CB6D836" w14:textId="77777777" w:rsidTr="006875D5">
        <w:tc>
          <w:tcPr>
            <w:tcW w:w="3652" w:type="dxa"/>
          </w:tcPr>
          <w:p w14:paraId="6706100F" w14:textId="42CF2DBF" w:rsidR="00C9381F" w:rsidRPr="00F34557" w:rsidRDefault="00C9381F" w:rsidP="00F34557">
            <w:pPr>
              <w:rPr>
                <w:rFonts w:ascii="Arial" w:hAnsi="Arial" w:cs="Arial"/>
                <w:b/>
                <w:bCs/>
                <w:sz w:val="20"/>
                <w:szCs w:val="20"/>
              </w:rPr>
            </w:pPr>
            <w:r w:rsidRPr="00F34557">
              <w:rPr>
                <w:rFonts w:ascii="Arial" w:hAnsi="Arial" w:cs="Arial"/>
                <w:b/>
                <w:bCs/>
                <w:sz w:val="20"/>
                <w:szCs w:val="20"/>
              </w:rPr>
              <w:t xml:space="preserve">Opis Projektu vrátane doby projektovania </w:t>
            </w:r>
            <w:r w:rsidR="009657AF" w:rsidRPr="00F34557">
              <w:rPr>
                <w:rFonts w:ascii="Arial" w:hAnsi="Arial" w:cs="Arial"/>
                <w:b/>
                <w:bCs/>
                <w:sz w:val="20"/>
                <w:szCs w:val="20"/>
              </w:rPr>
              <w:t xml:space="preserve">v tvare od </w:t>
            </w:r>
            <w:r w:rsidRPr="00F34557">
              <w:rPr>
                <w:rFonts w:ascii="Arial" w:hAnsi="Arial" w:cs="Arial"/>
                <w:b/>
                <w:bCs/>
                <w:sz w:val="20"/>
                <w:szCs w:val="20"/>
              </w:rPr>
              <w:t>(DD/MM/RRRR</w:t>
            </w:r>
            <w:r w:rsidR="009657AF" w:rsidRPr="00F34557">
              <w:rPr>
                <w:rFonts w:ascii="Arial" w:hAnsi="Arial" w:cs="Arial"/>
                <w:b/>
                <w:bCs/>
                <w:sz w:val="20"/>
                <w:szCs w:val="20"/>
              </w:rPr>
              <w:t>)</w:t>
            </w:r>
            <w:r w:rsidRPr="00F34557">
              <w:rPr>
                <w:rFonts w:ascii="Arial" w:hAnsi="Arial" w:cs="Arial"/>
                <w:b/>
                <w:bCs/>
                <w:sz w:val="20"/>
                <w:szCs w:val="20"/>
              </w:rPr>
              <w:t xml:space="preserve"> – </w:t>
            </w:r>
            <w:r w:rsidR="001E24BE" w:rsidRPr="00F34557">
              <w:rPr>
                <w:rFonts w:ascii="Arial" w:hAnsi="Arial" w:cs="Arial"/>
                <w:b/>
                <w:bCs/>
                <w:sz w:val="20"/>
                <w:szCs w:val="20"/>
              </w:rPr>
              <w:t xml:space="preserve"> </w:t>
            </w:r>
            <w:r w:rsidR="009657AF" w:rsidRPr="00F34557">
              <w:rPr>
                <w:rFonts w:ascii="Arial" w:hAnsi="Arial" w:cs="Arial"/>
                <w:b/>
                <w:bCs/>
                <w:sz w:val="20"/>
                <w:szCs w:val="20"/>
              </w:rPr>
              <w:t>do (</w:t>
            </w:r>
            <w:r w:rsidRPr="00F34557">
              <w:rPr>
                <w:rFonts w:ascii="Arial" w:hAnsi="Arial" w:cs="Arial"/>
                <w:b/>
                <w:bCs/>
                <w:sz w:val="20"/>
                <w:szCs w:val="20"/>
              </w:rPr>
              <w:t>DD/MM/RRRR):</w:t>
            </w:r>
          </w:p>
        </w:tc>
        <w:tc>
          <w:tcPr>
            <w:tcW w:w="5672" w:type="dxa"/>
          </w:tcPr>
          <w:p w14:paraId="6EA2F5A6" w14:textId="77777777" w:rsidR="00C9381F" w:rsidRPr="00F34557" w:rsidRDefault="00C9381F" w:rsidP="00F34557">
            <w:pPr>
              <w:rPr>
                <w:rFonts w:ascii="Arial" w:hAnsi="Arial" w:cs="Arial"/>
                <w:b/>
                <w:bCs/>
                <w:sz w:val="20"/>
                <w:szCs w:val="20"/>
              </w:rPr>
            </w:pPr>
          </w:p>
        </w:tc>
      </w:tr>
      <w:tr w:rsidR="00C9381F" w:rsidRPr="00F34557" w14:paraId="6106F19A" w14:textId="77777777" w:rsidTr="006875D5">
        <w:tc>
          <w:tcPr>
            <w:tcW w:w="3652" w:type="dxa"/>
          </w:tcPr>
          <w:p w14:paraId="7165A3C1" w14:textId="211AC2DE" w:rsidR="00C9381F" w:rsidRPr="00F34557" w:rsidRDefault="00C9381F" w:rsidP="00F34557">
            <w:pPr>
              <w:rPr>
                <w:rFonts w:ascii="Arial" w:hAnsi="Arial" w:cs="Arial"/>
                <w:b/>
                <w:bCs/>
                <w:sz w:val="20"/>
                <w:szCs w:val="20"/>
              </w:rPr>
            </w:pPr>
            <w:r w:rsidRPr="00F34557">
              <w:rPr>
                <w:rFonts w:ascii="Arial" w:hAnsi="Arial" w:cs="Arial"/>
                <w:b/>
                <w:bCs/>
                <w:sz w:val="20"/>
                <w:szCs w:val="20"/>
              </w:rPr>
              <w:t>Názov a sídlo objednávateľa/odberateľa, s uvedením kontaktnej osoby</w:t>
            </w:r>
            <w:r w:rsidR="001E24BE" w:rsidRPr="00F34557">
              <w:rPr>
                <w:rFonts w:ascii="Arial" w:hAnsi="Arial" w:cs="Arial"/>
                <w:b/>
                <w:bCs/>
                <w:sz w:val="20"/>
                <w:szCs w:val="20"/>
              </w:rPr>
              <w:t xml:space="preserve"> </w:t>
            </w:r>
            <w:r w:rsidRPr="00F34557">
              <w:rPr>
                <w:rFonts w:ascii="Arial" w:hAnsi="Arial" w:cs="Arial"/>
                <w:b/>
                <w:bCs/>
                <w:sz w:val="20"/>
                <w:szCs w:val="20"/>
              </w:rPr>
              <w:t>objednávateľa/odberateľa (meno a priezvisko, telefón, príp. e-mail):</w:t>
            </w:r>
          </w:p>
        </w:tc>
        <w:tc>
          <w:tcPr>
            <w:tcW w:w="5672" w:type="dxa"/>
          </w:tcPr>
          <w:p w14:paraId="6348202B" w14:textId="77777777" w:rsidR="00C9381F" w:rsidRPr="00F34557" w:rsidRDefault="00C9381F" w:rsidP="00F34557">
            <w:pPr>
              <w:rPr>
                <w:rFonts w:ascii="Arial" w:hAnsi="Arial" w:cs="Arial"/>
                <w:b/>
                <w:bCs/>
                <w:sz w:val="20"/>
                <w:szCs w:val="20"/>
              </w:rPr>
            </w:pPr>
          </w:p>
        </w:tc>
      </w:tr>
      <w:tr w:rsidR="00C9381F" w:rsidRPr="00F34557" w14:paraId="76A9C750" w14:textId="77777777" w:rsidTr="006875D5">
        <w:tc>
          <w:tcPr>
            <w:tcW w:w="3652" w:type="dxa"/>
          </w:tcPr>
          <w:p w14:paraId="4BF7B588" w14:textId="1AB28742" w:rsidR="00C9381F" w:rsidRPr="00F34557" w:rsidRDefault="00C9381F" w:rsidP="00F34557">
            <w:pPr>
              <w:rPr>
                <w:rFonts w:ascii="Arial" w:hAnsi="Arial" w:cs="Arial"/>
                <w:b/>
                <w:bCs/>
                <w:sz w:val="20"/>
                <w:szCs w:val="20"/>
              </w:rPr>
            </w:pPr>
            <w:r w:rsidRPr="00F34557">
              <w:rPr>
                <w:rFonts w:ascii="Arial" w:hAnsi="Arial" w:cs="Arial"/>
                <w:b/>
                <w:bCs/>
                <w:sz w:val="20"/>
                <w:szCs w:val="20"/>
              </w:rPr>
              <w:t xml:space="preserve">Celková zmluvná cena projektových prác </w:t>
            </w:r>
            <w:r w:rsidR="001E24BE" w:rsidRPr="00F34557">
              <w:rPr>
                <w:rFonts w:ascii="Arial" w:hAnsi="Arial" w:cs="Arial"/>
                <w:b/>
                <w:bCs/>
                <w:sz w:val="20"/>
                <w:szCs w:val="20"/>
              </w:rPr>
              <w:t xml:space="preserve">v EUR </w:t>
            </w:r>
            <w:r w:rsidRPr="00F34557">
              <w:rPr>
                <w:rFonts w:ascii="Arial" w:hAnsi="Arial" w:cs="Arial"/>
                <w:b/>
                <w:bCs/>
                <w:sz w:val="20"/>
                <w:szCs w:val="20"/>
              </w:rPr>
              <w:t>bez DPH</w:t>
            </w:r>
            <w:r w:rsidR="009657AF" w:rsidRPr="00F34557">
              <w:rPr>
                <w:rFonts w:ascii="Arial" w:hAnsi="Arial" w:cs="Arial"/>
                <w:b/>
                <w:bCs/>
                <w:sz w:val="20"/>
                <w:szCs w:val="20"/>
              </w:rPr>
              <w:t>:</w:t>
            </w:r>
            <w:r w:rsidRPr="00F34557">
              <w:rPr>
                <w:rFonts w:ascii="Arial" w:hAnsi="Arial" w:cs="Arial"/>
                <w:b/>
                <w:bCs/>
                <w:sz w:val="20"/>
                <w:szCs w:val="20"/>
              </w:rPr>
              <w:t xml:space="preserve"> </w:t>
            </w:r>
          </w:p>
        </w:tc>
        <w:tc>
          <w:tcPr>
            <w:tcW w:w="5672" w:type="dxa"/>
          </w:tcPr>
          <w:p w14:paraId="78FC0070" w14:textId="77777777" w:rsidR="00C9381F" w:rsidRPr="00F34557" w:rsidRDefault="00C9381F" w:rsidP="00F34557">
            <w:pPr>
              <w:rPr>
                <w:rFonts w:ascii="Arial" w:hAnsi="Arial" w:cs="Arial"/>
                <w:b/>
                <w:bCs/>
                <w:sz w:val="20"/>
                <w:szCs w:val="20"/>
              </w:rPr>
            </w:pPr>
          </w:p>
        </w:tc>
      </w:tr>
      <w:tr w:rsidR="00C9381F" w:rsidRPr="00F34557" w14:paraId="7734E1FC" w14:textId="77777777" w:rsidTr="006875D5">
        <w:tc>
          <w:tcPr>
            <w:tcW w:w="3652" w:type="dxa"/>
          </w:tcPr>
          <w:p w14:paraId="27A96773" w14:textId="540D464B" w:rsidR="00C9381F" w:rsidRPr="00F34557" w:rsidRDefault="00C9381F" w:rsidP="00F34557">
            <w:pPr>
              <w:rPr>
                <w:rFonts w:ascii="Arial" w:hAnsi="Arial" w:cs="Arial"/>
                <w:b/>
                <w:bCs/>
                <w:sz w:val="20"/>
                <w:szCs w:val="20"/>
              </w:rPr>
            </w:pPr>
            <w:r w:rsidRPr="00F34557">
              <w:rPr>
                <w:rFonts w:ascii="Arial" w:hAnsi="Arial" w:cs="Arial"/>
                <w:b/>
                <w:bCs/>
                <w:sz w:val="20"/>
                <w:szCs w:val="20"/>
              </w:rPr>
              <w:t>Projekt uskutočňovaný podľa zmluvných podmienok:</w:t>
            </w:r>
            <w:r w:rsidRPr="00F34557">
              <w:rPr>
                <w:rStyle w:val="Odkaznapoznmkupodiarou"/>
                <w:rFonts w:ascii="Arial" w:hAnsi="Arial" w:cs="Arial"/>
                <w:b/>
                <w:bCs/>
                <w:sz w:val="20"/>
                <w:szCs w:val="20"/>
              </w:rPr>
              <w:footnoteReference w:id="6"/>
            </w:r>
          </w:p>
        </w:tc>
        <w:tc>
          <w:tcPr>
            <w:tcW w:w="5672" w:type="dxa"/>
          </w:tcPr>
          <w:p w14:paraId="28F26C63" w14:textId="77777777" w:rsidR="00C9381F" w:rsidRPr="00F34557" w:rsidRDefault="00C9381F" w:rsidP="00F34557">
            <w:pPr>
              <w:rPr>
                <w:rFonts w:ascii="Arial" w:hAnsi="Arial" w:cs="Arial"/>
                <w:b/>
                <w:bCs/>
                <w:sz w:val="20"/>
                <w:szCs w:val="20"/>
              </w:rPr>
            </w:pPr>
          </w:p>
        </w:tc>
      </w:tr>
      <w:tr w:rsidR="00C9381F" w:rsidRPr="00F34557" w14:paraId="21819E2D" w14:textId="77777777" w:rsidTr="006875D5">
        <w:tc>
          <w:tcPr>
            <w:tcW w:w="3652" w:type="dxa"/>
          </w:tcPr>
          <w:p w14:paraId="552E9BEE" w14:textId="49A26D2A" w:rsidR="00C9381F" w:rsidRPr="00F34557" w:rsidRDefault="00C9381F" w:rsidP="00F34557">
            <w:pPr>
              <w:rPr>
                <w:rFonts w:ascii="Arial" w:hAnsi="Arial" w:cs="Arial"/>
                <w:b/>
                <w:bCs/>
                <w:sz w:val="20"/>
                <w:szCs w:val="20"/>
              </w:rPr>
            </w:pPr>
            <w:r w:rsidRPr="00F34557">
              <w:rPr>
                <w:rFonts w:ascii="Arial" w:hAnsi="Arial" w:cs="Arial"/>
                <w:b/>
                <w:bCs/>
                <w:sz w:val="20"/>
                <w:szCs w:val="20"/>
              </w:rPr>
              <w:t>Pozícia na projekte</w:t>
            </w:r>
            <w:r w:rsidR="00C47304" w:rsidRPr="00F34557">
              <w:rPr>
                <w:rFonts w:ascii="Arial" w:hAnsi="Arial" w:cs="Arial"/>
                <w:b/>
                <w:bCs/>
                <w:sz w:val="20"/>
                <w:szCs w:val="20"/>
              </w:rPr>
              <w:t xml:space="preserve">, </w:t>
            </w:r>
            <w:r w:rsidR="00C47304" w:rsidRPr="00F34557">
              <w:rPr>
                <w:rFonts w:ascii="Arial" w:eastAsia="Arial Unicode MS" w:hAnsi="Arial" w:cs="Arial"/>
                <w:b/>
                <w:color w:val="000000"/>
                <w:sz w:val="20"/>
                <w:szCs w:val="20"/>
                <w:u w:color="000000"/>
                <w:bdr w:val="nil"/>
              </w:rPr>
              <w:t xml:space="preserve">popis pracovnej náplne odborníka na projekte a </w:t>
            </w:r>
            <w:r w:rsidR="00C47304" w:rsidRPr="00F34557">
              <w:rPr>
                <w:rFonts w:ascii="Arial" w:eastAsia="Arial Unicode MS" w:hAnsi="Arial" w:cs="Arial"/>
                <w:b/>
                <w:sz w:val="20"/>
                <w:szCs w:val="20"/>
                <w:u w:color="000000"/>
                <w:bdr w:val="nil"/>
              </w:rPr>
              <w:t>celková dĺžka ukončených stavieb, na ktorých bol na požadovanej pozícii</w:t>
            </w:r>
            <w:r w:rsidR="00C47304" w:rsidRPr="00F34557">
              <w:rPr>
                <w:rFonts w:ascii="Arial" w:hAnsi="Arial" w:cs="Arial"/>
                <w:b/>
                <w:bCs/>
                <w:sz w:val="20"/>
                <w:szCs w:val="20"/>
              </w:rPr>
              <w:t>:</w:t>
            </w:r>
          </w:p>
        </w:tc>
        <w:tc>
          <w:tcPr>
            <w:tcW w:w="5672" w:type="dxa"/>
          </w:tcPr>
          <w:p w14:paraId="7820E86D" w14:textId="77777777" w:rsidR="00C9381F" w:rsidRPr="00F34557" w:rsidRDefault="00C9381F" w:rsidP="00F34557">
            <w:pPr>
              <w:rPr>
                <w:rFonts w:ascii="Arial" w:hAnsi="Arial" w:cs="Arial"/>
                <w:b/>
                <w:bCs/>
                <w:sz w:val="20"/>
                <w:szCs w:val="20"/>
              </w:rPr>
            </w:pPr>
          </w:p>
        </w:tc>
      </w:tr>
      <w:tr w:rsidR="00C9381F" w:rsidRPr="00F34557" w14:paraId="4A92E652" w14:textId="77777777" w:rsidTr="006875D5">
        <w:tc>
          <w:tcPr>
            <w:tcW w:w="3652" w:type="dxa"/>
          </w:tcPr>
          <w:p w14:paraId="7D72099D" w14:textId="6956503C" w:rsidR="00C9381F" w:rsidRPr="00F34557" w:rsidRDefault="00C9381F" w:rsidP="00F34557">
            <w:pPr>
              <w:rPr>
                <w:rFonts w:ascii="Arial" w:hAnsi="Arial" w:cs="Arial"/>
                <w:b/>
                <w:bCs/>
                <w:sz w:val="20"/>
                <w:szCs w:val="20"/>
              </w:rPr>
            </w:pPr>
            <w:r w:rsidRPr="00F34557">
              <w:rPr>
                <w:rFonts w:ascii="Arial" w:hAnsi="Arial" w:cs="Arial"/>
                <w:b/>
                <w:bCs/>
                <w:sz w:val="20"/>
                <w:szCs w:val="20"/>
              </w:rPr>
              <w:t>Doba vykonávania na vyššie uvedenej pozícií na danom projekte v tvare od (DD/MM/RRRR)  – do (DD/MM/RRRR):</w:t>
            </w:r>
          </w:p>
        </w:tc>
        <w:tc>
          <w:tcPr>
            <w:tcW w:w="5672" w:type="dxa"/>
          </w:tcPr>
          <w:p w14:paraId="1AE7D2E9" w14:textId="77777777" w:rsidR="00C9381F" w:rsidRPr="00F34557" w:rsidRDefault="00C9381F" w:rsidP="00F34557">
            <w:pPr>
              <w:rPr>
                <w:rFonts w:ascii="Arial" w:hAnsi="Arial" w:cs="Arial"/>
                <w:b/>
                <w:bCs/>
                <w:sz w:val="20"/>
                <w:szCs w:val="20"/>
              </w:rPr>
            </w:pPr>
          </w:p>
        </w:tc>
      </w:tr>
      <w:tr w:rsidR="00C9381F" w:rsidRPr="00F34557" w14:paraId="2607242A" w14:textId="77777777" w:rsidTr="00D905F0">
        <w:trPr>
          <w:trHeight w:val="1075"/>
        </w:trPr>
        <w:tc>
          <w:tcPr>
            <w:tcW w:w="3652" w:type="dxa"/>
          </w:tcPr>
          <w:p w14:paraId="06C97758" w14:textId="2F50FDBE" w:rsidR="00C9381F" w:rsidRPr="00F34557" w:rsidRDefault="00C9381F" w:rsidP="00F34557">
            <w:pPr>
              <w:rPr>
                <w:rFonts w:ascii="Arial" w:hAnsi="Arial" w:cs="Arial"/>
                <w:b/>
                <w:bCs/>
                <w:sz w:val="20"/>
                <w:szCs w:val="20"/>
              </w:rPr>
            </w:pPr>
            <w:r w:rsidRPr="00F34557">
              <w:rPr>
                <w:rFonts w:ascii="Arial" w:hAnsi="Arial" w:cs="Arial"/>
                <w:b/>
                <w:bCs/>
                <w:sz w:val="20"/>
                <w:szCs w:val="20"/>
              </w:rPr>
              <w:t>Zamestnávateľ</w:t>
            </w:r>
            <w:r w:rsidR="009657AF" w:rsidRPr="00F34557">
              <w:rPr>
                <w:rFonts w:ascii="Arial" w:hAnsi="Arial" w:cs="Arial"/>
                <w:b/>
                <w:bCs/>
                <w:sz w:val="20"/>
                <w:szCs w:val="20"/>
              </w:rPr>
              <w:t>,</w:t>
            </w:r>
            <w:r w:rsidRPr="00F34557">
              <w:rPr>
                <w:rFonts w:ascii="Arial" w:hAnsi="Arial" w:cs="Arial"/>
                <w:b/>
                <w:bCs/>
                <w:sz w:val="20"/>
                <w:szCs w:val="20"/>
              </w:rPr>
              <w:t xml:space="preserve"> pre ktorého </w:t>
            </w:r>
            <w:r w:rsidRPr="00C37E13">
              <w:rPr>
                <w:rFonts w:ascii="Arial" w:hAnsi="Arial" w:cs="Arial"/>
                <w:b/>
                <w:bCs/>
                <w:sz w:val="20"/>
                <w:szCs w:val="20"/>
              </w:rPr>
              <w:t>odborník počas</w:t>
            </w:r>
            <w:r w:rsidR="009657AF" w:rsidRPr="00C37E13">
              <w:rPr>
                <w:rFonts w:ascii="Arial" w:hAnsi="Arial" w:cs="Arial"/>
                <w:b/>
                <w:bCs/>
                <w:sz w:val="20"/>
                <w:szCs w:val="20"/>
              </w:rPr>
              <w:t xml:space="preserve"> poskytnutia služieb pracoval (n</w:t>
            </w:r>
            <w:r w:rsidRPr="00C37E13">
              <w:rPr>
                <w:rFonts w:ascii="Arial" w:hAnsi="Arial" w:cs="Arial"/>
                <w:b/>
                <w:bCs/>
                <w:sz w:val="20"/>
                <w:szCs w:val="20"/>
              </w:rPr>
              <w:t>ázov a sídlo s uvedením kontaktnej osoby - meno a priezvisko, telefó</w:t>
            </w:r>
            <w:r w:rsidR="009657AF" w:rsidRPr="00C37E13">
              <w:rPr>
                <w:rFonts w:ascii="Arial" w:hAnsi="Arial" w:cs="Arial"/>
                <w:b/>
                <w:bCs/>
                <w:sz w:val="20"/>
                <w:szCs w:val="20"/>
              </w:rPr>
              <w:t>n</w:t>
            </w:r>
            <w:r w:rsidRPr="00C37E13">
              <w:rPr>
                <w:rFonts w:ascii="Arial" w:hAnsi="Arial" w:cs="Arial"/>
                <w:b/>
                <w:bCs/>
                <w:sz w:val="20"/>
                <w:szCs w:val="20"/>
              </w:rPr>
              <w:t>ne číslo, e-mail, funkcia):</w:t>
            </w:r>
          </w:p>
        </w:tc>
        <w:tc>
          <w:tcPr>
            <w:tcW w:w="5672" w:type="dxa"/>
          </w:tcPr>
          <w:p w14:paraId="79F4239D" w14:textId="77777777" w:rsidR="00C9381F" w:rsidRPr="00F34557" w:rsidRDefault="00C9381F" w:rsidP="00F34557">
            <w:pPr>
              <w:rPr>
                <w:rFonts w:ascii="Arial" w:hAnsi="Arial" w:cs="Arial"/>
                <w:b/>
                <w:bCs/>
                <w:sz w:val="20"/>
                <w:szCs w:val="20"/>
              </w:rPr>
            </w:pPr>
          </w:p>
        </w:tc>
      </w:tr>
    </w:tbl>
    <w:p w14:paraId="7B0328E9" w14:textId="512323BC" w:rsidR="00C9381F" w:rsidRPr="00F34557" w:rsidRDefault="00C9381F" w:rsidP="00F34557">
      <w:pPr>
        <w:tabs>
          <w:tab w:val="left" w:pos="360"/>
          <w:tab w:val="num" w:pos="720"/>
        </w:tabs>
        <w:jc w:val="both"/>
        <w:rPr>
          <w:rFonts w:ascii="Arial" w:hAnsi="Arial" w:cs="Arial"/>
          <w:color w:val="000000"/>
          <w:sz w:val="20"/>
          <w:szCs w:val="20"/>
        </w:rPr>
      </w:pPr>
    </w:p>
    <w:p w14:paraId="3F3AD84E" w14:textId="77777777" w:rsidR="003E4491" w:rsidRDefault="003E4491" w:rsidP="00F34557">
      <w:pPr>
        <w:pStyle w:val="Zkladntext"/>
        <w:tabs>
          <w:tab w:val="num" w:pos="-720"/>
        </w:tabs>
        <w:rPr>
          <w:rFonts w:ascii="Arial" w:hAnsi="Arial" w:cs="Arial"/>
          <w:b w:val="0"/>
          <w:sz w:val="20"/>
          <w:szCs w:val="20"/>
        </w:rPr>
      </w:pPr>
    </w:p>
    <w:p w14:paraId="02BF18AD" w14:textId="3A3931DE" w:rsidR="009657AF" w:rsidRPr="00F34557" w:rsidRDefault="00C9381F" w:rsidP="00F34557">
      <w:pPr>
        <w:pStyle w:val="Zkladntext"/>
        <w:tabs>
          <w:tab w:val="num" w:pos="-720"/>
        </w:tabs>
        <w:rPr>
          <w:rFonts w:ascii="Arial" w:hAnsi="Arial" w:cs="Arial"/>
          <w:sz w:val="20"/>
          <w:szCs w:val="20"/>
        </w:rPr>
      </w:pPr>
      <w:r w:rsidRPr="00F34557">
        <w:rPr>
          <w:rFonts w:ascii="Arial" w:hAnsi="Arial" w:cs="Arial"/>
          <w:b w:val="0"/>
          <w:sz w:val="20"/>
          <w:szCs w:val="20"/>
        </w:rPr>
        <w:t>V .................................. dňa .................</w:t>
      </w:r>
      <w:r w:rsidRPr="00F34557">
        <w:rPr>
          <w:rFonts w:ascii="Arial" w:hAnsi="Arial" w:cs="Arial"/>
          <w:sz w:val="20"/>
          <w:szCs w:val="20"/>
        </w:rPr>
        <w:tab/>
      </w:r>
      <w:r w:rsidRPr="00F34557">
        <w:rPr>
          <w:rFonts w:ascii="Arial" w:hAnsi="Arial" w:cs="Arial"/>
          <w:sz w:val="20"/>
          <w:szCs w:val="20"/>
        </w:rPr>
        <w:tab/>
      </w:r>
    </w:p>
    <w:p w14:paraId="17447911" w14:textId="24960950" w:rsidR="00C9381F" w:rsidRPr="00F34557" w:rsidRDefault="009657AF" w:rsidP="00F34557">
      <w:pPr>
        <w:tabs>
          <w:tab w:val="left" w:pos="360"/>
          <w:tab w:val="num" w:pos="720"/>
        </w:tabs>
        <w:ind w:left="360" w:hanging="360"/>
        <w:jc w:val="both"/>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bookmarkStart w:id="57" w:name="_Hlk157510251"/>
      <w:r w:rsidRPr="00F34557">
        <w:rPr>
          <w:rFonts w:ascii="Arial" w:hAnsi="Arial" w:cs="Arial"/>
          <w:sz w:val="20"/>
          <w:szCs w:val="20"/>
        </w:rPr>
        <w:t>.........................................................................</w:t>
      </w:r>
      <w:bookmarkEnd w:id="57"/>
      <w:r w:rsidRPr="00F34557">
        <w:rPr>
          <w:rFonts w:ascii="Arial" w:hAnsi="Arial" w:cs="Arial"/>
          <w:sz w:val="20"/>
          <w:szCs w:val="20"/>
        </w:rPr>
        <w:t>.</w:t>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Pr="00F34557">
        <w:rPr>
          <w:rFonts w:ascii="Arial" w:hAnsi="Arial" w:cs="Arial"/>
          <w:sz w:val="20"/>
          <w:szCs w:val="20"/>
        </w:rPr>
        <w:t xml:space="preserve">                    </w:t>
      </w:r>
      <w:r w:rsidR="00C9381F" w:rsidRPr="00F34557">
        <w:rPr>
          <w:rFonts w:ascii="Arial" w:hAnsi="Arial" w:cs="Arial"/>
          <w:sz w:val="20"/>
          <w:szCs w:val="20"/>
        </w:rPr>
        <w:t xml:space="preserve">meno, priezvisko a podpis </w:t>
      </w:r>
      <w:r w:rsidR="006E3C04">
        <w:rPr>
          <w:rFonts w:ascii="Arial" w:hAnsi="Arial" w:cs="Arial"/>
          <w:sz w:val="20"/>
          <w:szCs w:val="20"/>
        </w:rPr>
        <w:t>k</w:t>
      </w:r>
      <w:r w:rsidR="00AC272A" w:rsidRPr="00F34557">
        <w:rPr>
          <w:rFonts w:ascii="Arial" w:hAnsi="Arial" w:cs="Arial"/>
          <w:sz w:val="20"/>
          <w:szCs w:val="20"/>
        </w:rPr>
        <w:t>ľúčového odborníka</w:t>
      </w:r>
    </w:p>
    <w:p w14:paraId="20FE27B7" w14:textId="51466DDF" w:rsidR="00D905F0" w:rsidRPr="00F34557" w:rsidRDefault="00D905F0" w:rsidP="00F34557">
      <w:pPr>
        <w:tabs>
          <w:tab w:val="left" w:pos="360"/>
          <w:tab w:val="num" w:pos="720"/>
        </w:tabs>
        <w:ind w:left="360" w:hanging="360"/>
        <w:jc w:val="both"/>
        <w:rPr>
          <w:rFonts w:ascii="Arial" w:hAnsi="Arial" w:cs="Arial"/>
          <w:sz w:val="20"/>
          <w:szCs w:val="20"/>
        </w:rPr>
      </w:pPr>
    </w:p>
    <w:p w14:paraId="0CD72843" w14:textId="77777777" w:rsidR="003E4491" w:rsidRDefault="003E4491" w:rsidP="00F34557">
      <w:pPr>
        <w:tabs>
          <w:tab w:val="num" w:pos="-720"/>
        </w:tabs>
        <w:jc w:val="both"/>
        <w:rPr>
          <w:rFonts w:ascii="Arial" w:hAnsi="Arial" w:cs="Arial"/>
          <w:bCs/>
          <w:sz w:val="20"/>
          <w:szCs w:val="20"/>
        </w:rPr>
      </w:pPr>
    </w:p>
    <w:p w14:paraId="1B6E4C82" w14:textId="77777777" w:rsidR="003E4491" w:rsidRDefault="003E4491" w:rsidP="00F34557">
      <w:pPr>
        <w:tabs>
          <w:tab w:val="num" w:pos="-720"/>
        </w:tabs>
        <w:jc w:val="both"/>
        <w:rPr>
          <w:rFonts w:ascii="Arial" w:hAnsi="Arial" w:cs="Arial"/>
          <w:bCs/>
          <w:sz w:val="20"/>
          <w:szCs w:val="20"/>
        </w:rPr>
      </w:pPr>
    </w:p>
    <w:p w14:paraId="6C55FF8A" w14:textId="77777777" w:rsidR="003E4491" w:rsidRDefault="003E4491" w:rsidP="00F34557">
      <w:pPr>
        <w:tabs>
          <w:tab w:val="num" w:pos="-720"/>
        </w:tabs>
        <w:jc w:val="both"/>
        <w:rPr>
          <w:rFonts w:ascii="Arial" w:hAnsi="Arial" w:cs="Arial"/>
          <w:bCs/>
          <w:sz w:val="20"/>
          <w:szCs w:val="20"/>
        </w:rPr>
      </w:pPr>
    </w:p>
    <w:p w14:paraId="44730E89" w14:textId="7179E513" w:rsidR="00AC272A" w:rsidRPr="00F34557" w:rsidRDefault="00AC272A" w:rsidP="00F34557">
      <w:pPr>
        <w:tabs>
          <w:tab w:val="num" w:pos="-720"/>
        </w:tabs>
        <w:jc w:val="both"/>
        <w:rPr>
          <w:rFonts w:ascii="Arial" w:hAnsi="Arial" w:cs="Arial"/>
          <w:bCs/>
          <w:sz w:val="20"/>
          <w:szCs w:val="20"/>
        </w:rPr>
      </w:pPr>
      <w:r w:rsidRPr="00F34557">
        <w:rPr>
          <w:rFonts w:ascii="Arial" w:hAnsi="Arial" w:cs="Arial"/>
          <w:bCs/>
          <w:sz w:val="20"/>
          <w:szCs w:val="20"/>
        </w:rPr>
        <w:t xml:space="preserve">V .................................. dňa ................. </w:t>
      </w:r>
    </w:p>
    <w:p w14:paraId="24C81DD2" w14:textId="2C2CCFF7" w:rsidR="00D905F0" w:rsidRPr="00F34557" w:rsidRDefault="00D905F0" w:rsidP="00F34557">
      <w:pPr>
        <w:tabs>
          <w:tab w:val="num" w:pos="-720"/>
        </w:tabs>
        <w:jc w:val="both"/>
        <w:rPr>
          <w:rFonts w:ascii="Arial" w:hAnsi="Arial" w:cs="Arial"/>
          <w:bCs/>
          <w:sz w:val="20"/>
          <w:szCs w:val="20"/>
        </w:rPr>
      </w:pPr>
    </w:p>
    <w:p w14:paraId="4E3305EE" w14:textId="529780FF" w:rsidR="00D905F0" w:rsidRPr="00F34557" w:rsidRDefault="00D905F0" w:rsidP="00F34557">
      <w:pPr>
        <w:tabs>
          <w:tab w:val="num" w:pos="-720"/>
        </w:tabs>
        <w:jc w:val="both"/>
        <w:rPr>
          <w:rFonts w:ascii="Arial" w:hAnsi="Arial" w:cs="Arial"/>
          <w:bCs/>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w:t>
      </w:r>
    </w:p>
    <w:p w14:paraId="66C45B62" w14:textId="2AEFF923" w:rsidR="00C9381F" w:rsidRDefault="00D905F0" w:rsidP="008F03B5">
      <w:pPr>
        <w:autoSpaceDE w:val="0"/>
        <w:autoSpaceDN w:val="0"/>
        <w:ind w:left="1988" w:hanging="854"/>
        <w:jc w:val="both"/>
        <w:rPr>
          <w:rFonts w:ascii="Arial" w:hAnsi="Arial" w:cs="Arial"/>
          <w:b/>
          <w:caps/>
          <w:sz w:val="20"/>
          <w:szCs w:val="20"/>
        </w:rPr>
      </w:pP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bookmarkStart w:id="58" w:name="_Hlk157510310"/>
      <w:r w:rsidRPr="00F34557">
        <w:rPr>
          <w:rFonts w:ascii="Arial" w:hAnsi="Arial" w:cs="Arial"/>
          <w:b/>
          <w:bCs/>
          <w:sz w:val="20"/>
          <w:szCs w:val="20"/>
        </w:rPr>
        <w:tab/>
      </w:r>
      <w:r w:rsidRPr="00F34557">
        <w:rPr>
          <w:rFonts w:ascii="Arial" w:hAnsi="Arial" w:cs="Arial"/>
          <w:bCs/>
          <w:sz w:val="20"/>
          <w:szCs w:val="20"/>
        </w:rPr>
        <w:t>meno, priezvisko a</w:t>
      </w:r>
      <w:r w:rsidRPr="00F34557">
        <w:rPr>
          <w:rFonts w:ascii="Arial" w:hAnsi="Arial" w:cs="Arial"/>
          <w:b/>
          <w:bCs/>
          <w:sz w:val="20"/>
          <w:szCs w:val="20"/>
        </w:rPr>
        <w:t> </w:t>
      </w:r>
      <w:r w:rsidRPr="00F34557">
        <w:rPr>
          <w:rFonts w:ascii="Arial" w:hAnsi="Arial" w:cs="Arial"/>
          <w:b/>
          <w:bCs/>
          <w:caps/>
          <w:sz w:val="20"/>
          <w:szCs w:val="20"/>
        </w:rPr>
        <w:t xml:space="preserve"> </w:t>
      </w:r>
      <w:r w:rsidRPr="00F34557">
        <w:rPr>
          <w:rFonts w:ascii="Arial" w:hAnsi="Arial" w:cs="Arial"/>
          <w:sz w:val="20"/>
          <w:szCs w:val="20"/>
        </w:rPr>
        <w:t xml:space="preserve">podpis uchádzača, jeho štatutárneho orgánu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          alebo člena štatutárneho orgánu alebo iného zástupcu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uchádzača, ktorý je oprávnený konať v mene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uchádzača v záväzkových vzťahoch</w:t>
      </w:r>
      <w:bookmarkEnd w:id="58"/>
      <w:r w:rsidR="00C9381F" w:rsidRPr="00F34557">
        <w:rPr>
          <w:rFonts w:ascii="Arial" w:hAnsi="Arial" w:cs="Arial"/>
          <w:sz w:val="20"/>
          <w:szCs w:val="20"/>
        </w:rPr>
        <w:br w:type="page"/>
      </w:r>
      <w:r w:rsidR="00C9381F" w:rsidRPr="008F03B5">
        <w:rPr>
          <w:rFonts w:ascii="Arial" w:hAnsi="Arial" w:cs="Arial"/>
          <w:b/>
          <w:caps/>
          <w:sz w:val="20"/>
          <w:szCs w:val="20"/>
        </w:rPr>
        <w:lastRenderedPageBreak/>
        <w:t>Príloha B4 ŽIVOTOPIS KĽÚČOVÉHO ODBORNÍKA</w:t>
      </w:r>
      <w:r w:rsidR="00C9381F" w:rsidRPr="008F03B5">
        <w:rPr>
          <w:rStyle w:val="Odkaznapoznmkupodiarou"/>
          <w:rFonts w:ascii="Arial" w:hAnsi="Arial" w:cs="Arial"/>
          <w:b/>
          <w:caps/>
          <w:sz w:val="20"/>
          <w:szCs w:val="20"/>
        </w:rPr>
        <w:footnoteReference w:id="7"/>
      </w:r>
    </w:p>
    <w:p w14:paraId="5615B085" w14:textId="373414F0" w:rsidR="003B7BBF" w:rsidRDefault="003B7BBF" w:rsidP="008F03B5">
      <w:pPr>
        <w:autoSpaceDE w:val="0"/>
        <w:autoSpaceDN w:val="0"/>
        <w:ind w:left="1988" w:hanging="854"/>
        <w:jc w:val="both"/>
        <w:rPr>
          <w:rFonts w:ascii="Arial" w:hAnsi="Arial" w:cs="Arial"/>
          <w:caps/>
          <w:sz w:val="20"/>
          <w:szCs w:val="20"/>
        </w:rPr>
      </w:pPr>
    </w:p>
    <w:p w14:paraId="02F43374" w14:textId="77777777" w:rsidR="003B7BBF" w:rsidRPr="009151AF" w:rsidRDefault="003B7BBF" w:rsidP="003B7BBF">
      <w:pPr>
        <w:ind w:left="360" w:hanging="360"/>
        <w:jc w:val="both"/>
        <w:rPr>
          <w:rFonts w:ascii="Arial" w:hAnsi="Arial" w:cs="Arial"/>
          <w:b/>
          <w:sz w:val="20"/>
          <w:szCs w:val="20"/>
        </w:rPr>
      </w:pPr>
      <w:r>
        <w:rPr>
          <w:rFonts w:ascii="Arial" w:hAnsi="Arial" w:cs="Arial"/>
          <w:b/>
          <w:sz w:val="20"/>
          <w:szCs w:val="20"/>
        </w:rPr>
        <w:t>Na preukázanie splnenia podmienky účasti p</w:t>
      </w:r>
      <w:r w:rsidRPr="009151AF">
        <w:rPr>
          <w:rFonts w:ascii="Arial" w:hAnsi="Arial" w:cs="Arial"/>
          <w:b/>
          <w:sz w:val="20"/>
          <w:szCs w:val="20"/>
        </w:rPr>
        <w:t xml:space="preserve">odľa § 34 ods. 1 písm. </w:t>
      </w:r>
      <w:r>
        <w:rPr>
          <w:rFonts w:ascii="Arial" w:hAnsi="Arial" w:cs="Arial"/>
          <w:b/>
          <w:sz w:val="20"/>
          <w:szCs w:val="20"/>
        </w:rPr>
        <w:t>g</w:t>
      </w:r>
      <w:r w:rsidRPr="009151AF">
        <w:rPr>
          <w:rFonts w:ascii="Arial" w:hAnsi="Arial" w:cs="Arial"/>
          <w:b/>
          <w:sz w:val="20"/>
          <w:szCs w:val="20"/>
        </w:rPr>
        <w:t>) zákona:</w:t>
      </w:r>
    </w:p>
    <w:p w14:paraId="389353E2" w14:textId="77777777" w:rsidR="00B9742E" w:rsidRPr="00F34557" w:rsidRDefault="00B9742E" w:rsidP="00F34557">
      <w:pPr>
        <w:pStyle w:val="Nzov"/>
        <w:rPr>
          <w:rFonts w:cs="Arial"/>
          <w:caps/>
          <w:sz w:val="20"/>
          <w:szCs w:val="20"/>
        </w:rPr>
      </w:pPr>
    </w:p>
    <w:p w14:paraId="15F2AC13" w14:textId="77777777" w:rsidR="00C9381F" w:rsidRPr="00F34557" w:rsidRDefault="00C9381F" w:rsidP="00F34557">
      <w:pPr>
        <w:pStyle w:val="tlSSCnadpis2Pred6pt"/>
        <w:spacing w:before="0"/>
        <w:jc w:val="center"/>
        <w:rPr>
          <w:rFonts w:cs="Arial"/>
        </w:rPr>
      </w:pPr>
      <w:r w:rsidRPr="00F34557">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C9381F" w:rsidRPr="00F34557" w14:paraId="793909F2" w14:textId="77777777" w:rsidTr="006875D5">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C016D8" w14:textId="77777777" w:rsidR="00C9381F" w:rsidRPr="00F34557" w:rsidRDefault="00C9381F" w:rsidP="00F34557">
            <w:pPr>
              <w:jc w:val="center"/>
              <w:rPr>
                <w:rFonts w:ascii="Arial" w:hAnsi="Arial" w:cs="Arial"/>
                <w:b/>
                <w:sz w:val="20"/>
                <w:szCs w:val="20"/>
              </w:rPr>
            </w:pPr>
            <w:r w:rsidRPr="00F34557">
              <w:rPr>
                <w:rFonts w:ascii="Arial" w:hAnsi="Arial" w:cs="Arial"/>
                <w:b/>
                <w:sz w:val="20"/>
                <w:szCs w:val="20"/>
              </w:rPr>
              <w:t>Funkcia</w:t>
            </w:r>
          </w:p>
        </w:tc>
      </w:tr>
      <w:tr w:rsidR="00C9381F" w:rsidRPr="00F34557" w14:paraId="7EDE3787" w14:textId="77777777" w:rsidTr="006875D5">
        <w:trPr>
          <w:cantSplit/>
          <w:trHeight w:val="195"/>
        </w:trPr>
        <w:tc>
          <w:tcPr>
            <w:tcW w:w="2700" w:type="dxa"/>
            <w:gridSpan w:val="2"/>
            <w:vMerge w:val="restart"/>
            <w:tcBorders>
              <w:top w:val="nil"/>
              <w:left w:val="single" w:sz="12" w:space="0" w:color="auto"/>
              <w:bottom w:val="nil"/>
              <w:right w:val="nil"/>
            </w:tcBorders>
            <w:noWrap/>
            <w:vAlign w:val="center"/>
            <w:hideMark/>
          </w:tcPr>
          <w:p w14:paraId="1C3F92EF" w14:textId="77777777" w:rsidR="00C9381F" w:rsidRPr="00F34557" w:rsidRDefault="00C9381F" w:rsidP="00F34557">
            <w:pPr>
              <w:rPr>
                <w:rFonts w:ascii="Arial" w:hAnsi="Arial" w:cs="Arial"/>
                <w:sz w:val="20"/>
                <w:szCs w:val="20"/>
              </w:rPr>
            </w:pPr>
            <w:r w:rsidRPr="00F34557">
              <w:rPr>
                <w:rFonts w:ascii="Arial" w:hAnsi="Arial" w:cs="Arial"/>
                <w:sz w:val="20"/>
                <w:szCs w:val="20"/>
              </w:rPr>
              <w:t>Meno a priezvisko:</w:t>
            </w:r>
          </w:p>
        </w:tc>
        <w:tc>
          <w:tcPr>
            <w:tcW w:w="4018" w:type="dxa"/>
            <w:gridSpan w:val="3"/>
            <w:vMerge w:val="restart"/>
            <w:noWrap/>
            <w:vAlign w:val="center"/>
          </w:tcPr>
          <w:p w14:paraId="4DF4A4C7" w14:textId="77777777" w:rsidR="00C9381F" w:rsidRPr="00F34557" w:rsidRDefault="00C9381F" w:rsidP="00F34557">
            <w:pPr>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3D624AD9" w14:textId="77777777" w:rsidR="00C9381F" w:rsidRPr="00F34557" w:rsidRDefault="00C9381F" w:rsidP="00F34557">
            <w:pPr>
              <w:rPr>
                <w:rFonts w:ascii="Arial" w:hAnsi="Arial" w:cs="Arial"/>
                <w:sz w:val="20"/>
                <w:szCs w:val="20"/>
              </w:rPr>
            </w:pPr>
          </w:p>
        </w:tc>
      </w:tr>
      <w:tr w:rsidR="00C9381F" w:rsidRPr="00F34557" w14:paraId="02A5AC1B" w14:textId="77777777" w:rsidTr="006875D5">
        <w:trPr>
          <w:cantSplit/>
          <w:trHeight w:val="375"/>
        </w:trPr>
        <w:tc>
          <w:tcPr>
            <w:tcW w:w="0" w:type="auto"/>
            <w:gridSpan w:val="2"/>
            <w:vMerge/>
            <w:tcBorders>
              <w:top w:val="nil"/>
              <w:left w:val="single" w:sz="12" w:space="0" w:color="auto"/>
              <w:bottom w:val="nil"/>
              <w:right w:val="nil"/>
            </w:tcBorders>
            <w:vAlign w:val="center"/>
            <w:hideMark/>
          </w:tcPr>
          <w:p w14:paraId="2E0527EF" w14:textId="77777777" w:rsidR="00C9381F" w:rsidRPr="00F34557" w:rsidRDefault="00C9381F" w:rsidP="00F34557">
            <w:pPr>
              <w:rPr>
                <w:rFonts w:ascii="Arial" w:hAnsi="Arial" w:cs="Arial"/>
                <w:sz w:val="20"/>
                <w:szCs w:val="20"/>
              </w:rPr>
            </w:pPr>
          </w:p>
        </w:tc>
        <w:tc>
          <w:tcPr>
            <w:tcW w:w="0" w:type="auto"/>
            <w:gridSpan w:val="3"/>
            <w:vMerge/>
            <w:vAlign w:val="center"/>
            <w:hideMark/>
          </w:tcPr>
          <w:p w14:paraId="16D9D943" w14:textId="77777777" w:rsidR="00C9381F" w:rsidRPr="00F34557" w:rsidRDefault="00C9381F" w:rsidP="00F34557">
            <w:pPr>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3E70A639" w14:textId="77777777" w:rsidR="00C9381F" w:rsidRPr="00F34557" w:rsidRDefault="00C9381F" w:rsidP="00F34557">
            <w:pPr>
              <w:rPr>
                <w:rFonts w:ascii="Arial" w:hAnsi="Arial" w:cs="Arial"/>
                <w:sz w:val="20"/>
                <w:szCs w:val="20"/>
              </w:rPr>
            </w:pPr>
          </w:p>
        </w:tc>
      </w:tr>
      <w:tr w:rsidR="00C9381F" w:rsidRPr="00F34557" w14:paraId="74A83DE6" w14:textId="77777777" w:rsidTr="006875D5">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28C841A8" w14:textId="77777777" w:rsidR="00C9381F" w:rsidRPr="00F34557" w:rsidRDefault="00C9381F" w:rsidP="00F34557">
            <w:pPr>
              <w:rPr>
                <w:rFonts w:ascii="Arial" w:hAnsi="Arial" w:cs="Arial"/>
                <w:sz w:val="20"/>
                <w:szCs w:val="20"/>
              </w:rPr>
            </w:pPr>
            <w:r w:rsidRPr="00F34557">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258B8634" w14:textId="77777777" w:rsidR="00C9381F" w:rsidRPr="00F34557" w:rsidRDefault="00C9381F" w:rsidP="00F34557">
            <w:pPr>
              <w:rPr>
                <w:rFonts w:ascii="Arial" w:hAnsi="Arial" w:cs="Arial"/>
                <w:sz w:val="20"/>
                <w:szCs w:val="20"/>
              </w:rPr>
            </w:pPr>
          </w:p>
        </w:tc>
      </w:tr>
      <w:tr w:rsidR="00C9381F" w:rsidRPr="00F34557" w14:paraId="7D5AD8F4" w14:textId="77777777" w:rsidTr="006875D5">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755B858E" w14:textId="77777777" w:rsidR="00C9381F" w:rsidRPr="00F34557" w:rsidRDefault="00C9381F" w:rsidP="00F34557">
            <w:pPr>
              <w:rPr>
                <w:rFonts w:ascii="Arial" w:hAnsi="Arial" w:cs="Arial"/>
                <w:sz w:val="20"/>
                <w:szCs w:val="20"/>
              </w:rPr>
            </w:pPr>
            <w:r w:rsidRPr="00F34557">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531F9318" w14:textId="0E92F05E" w:rsidR="00C9381F" w:rsidRPr="00F34557" w:rsidRDefault="00EC5E6D" w:rsidP="00F34557">
            <w:pPr>
              <w:rPr>
                <w:rFonts w:ascii="Arial" w:hAnsi="Arial" w:cs="Arial"/>
                <w:b/>
                <w:sz w:val="20"/>
                <w:szCs w:val="20"/>
              </w:rPr>
            </w:pPr>
            <w:r w:rsidRPr="00EC5E6D">
              <w:rPr>
                <w:rFonts w:ascii="Arial" w:hAnsi="Arial" w:cs="Arial"/>
                <w:b/>
                <w:sz w:val="20"/>
                <w:szCs w:val="20"/>
              </w:rPr>
              <w:t>R2 Križovatka Bánovce – východ</w:t>
            </w:r>
          </w:p>
        </w:tc>
      </w:tr>
      <w:tr w:rsidR="00C9381F" w:rsidRPr="00F34557" w14:paraId="7F45A22C" w14:textId="77777777" w:rsidTr="006875D5">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14215A8" w14:textId="77777777" w:rsidR="00C9381F" w:rsidRPr="00F34557" w:rsidRDefault="00C9381F" w:rsidP="00F34557">
            <w:pPr>
              <w:jc w:val="center"/>
              <w:rPr>
                <w:rFonts w:ascii="Arial" w:hAnsi="Arial" w:cs="Arial"/>
                <w:b/>
                <w:sz w:val="20"/>
                <w:szCs w:val="20"/>
              </w:rPr>
            </w:pPr>
            <w:r w:rsidRPr="00F34557">
              <w:rPr>
                <w:rFonts w:ascii="Arial" w:hAnsi="Arial" w:cs="Arial"/>
                <w:b/>
                <w:sz w:val="20"/>
                <w:szCs w:val="20"/>
              </w:rPr>
              <w:t>Vzdelanie</w:t>
            </w:r>
          </w:p>
        </w:tc>
      </w:tr>
      <w:tr w:rsidR="00C9381F" w:rsidRPr="00F34557" w14:paraId="13DAAB4A" w14:textId="77777777" w:rsidTr="006875D5">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2D6B7184" w14:textId="77777777" w:rsidR="00C9381F" w:rsidRPr="00F34557" w:rsidRDefault="00C9381F" w:rsidP="00F34557">
            <w:pPr>
              <w:rPr>
                <w:rFonts w:ascii="Arial" w:hAnsi="Arial" w:cs="Arial"/>
                <w:sz w:val="20"/>
                <w:szCs w:val="20"/>
              </w:rPr>
            </w:pPr>
            <w:r w:rsidRPr="00F34557">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0DEE8E6D" w14:textId="77777777" w:rsidR="00C9381F" w:rsidRPr="00F34557" w:rsidRDefault="00C9381F" w:rsidP="00F34557">
            <w:pPr>
              <w:rPr>
                <w:rFonts w:ascii="Arial" w:hAnsi="Arial" w:cs="Arial"/>
                <w:sz w:val="20"/>
                <w:szCs w:val="20"/>
              </w:rPr>
            </w:pPr>
          </w:p>
        </w:tc>
      </w:tr>
      <w:tr w:rsidR="00C9381F" w:rsidRPr="00F34557" w14:paraId="1FF94006" w14:textId="77777777" w:rsidTr="006875D5">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6E9F87E" w14:textId="77777777" w:rsidR="00C9381F" w:rsidRPr="00F34557" w:rsidRDefault="00C9381F" w:rsidP="00F34557">
            <w:pPr>
              <w:rPr>
                <w:rFonts w:ascii="Arial" w:hAnsi="Arial" w:cs="Arial"/>
                <w:sz w:val="20"/>
                <w:szCs w:val="20"/>
              </w:rPr>
            </w:pPr>
            <w:r w:rsidRPr="00F34557">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18EEE5F9" w14:textId="77777777" w:rsidR="00C9381F" w:rsidRPr="00F34557" w:rsidRDefault="00C9381F" w:rsidP="00F34557">
            <w:pPr>
              <w:rPr>
                <w:rFonts w:ascii="Arial" w:hAnsi="Arial" w:cs="Arial"/>
                <w:sz w:val="20"/>
                <w:szCs w:val="20"/>
              </w:rPr>
            </w:pPr>
          </w:p>
        </w:tc>
      </w:tr>
      <w:tr w:rsidR="00C9381F" w:rsidRPr="00F34557" w14:paraId="64815A47" w14:textId="77777777" w:rsidTr="006875D5">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3819F35B" w14:textId="77777777" w:rsidR="00C9381F" w:rsidRPr="00F34557" w:rsidRDefault="00C9381F" w:rsidP="00F34557">
            <w:pPr>
              <w:rPr>
                <w:rFonts w:ascii="Arial" w:hAnsi="Arial" w:cs="Arial"/>
                <w:sz w:val="20"/>
                <w:szCs w:val="20"/>
              </w:rPr>
            </w:pPr>
            <w:r w:rsidRPr="00F34557">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5699C758" w14:textId="77777777" w:rsidR="00C9381F" w:rsidRPr="00F34557" w:rsidRDefault="00C9381F" w:rsidP="00F34557">
            <w:pPr>
              <w:rPr>
                <w:rFonts w:ascii="Arial" w:hAnsi="Arial" w:cs="Arial"/>
                <w:sz w:val="20"/>
                <w:szCs w:val="20"/>
              </w:rPr>
            </w:pPr>
          </w:p>
        </w:tc>
      </w:tr>
      <w:tr w:rsidR="00C9381F" w:rsidRPr="00F34557" w14:paraId="7E82286B" w14:textId="77777777" w:rsidTr="006875D5">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5171316E" w14:textId="77777777" w:rsidR="00C9381F" w:rsidRPr="00F34557" w:rsidRDefault="00C9381F" w:rsidP="00F34557">
            <w:pPr>
              <w:jc w:val="center"/>
              <w:rPr>
                <w:rFonts w:ascii="Arial" w:hAnsi="Arial" w:cs="Arial"/>
                <w:b/>
                <w:sz w:val="20"/>
                <w:szCs w:val="20"/>
              </w:rPr>
            </w:pPr>
            <w:r w:rsidRPr="00F34557">
              <w:rPr>
                <w:rFonts w:ascii="Arial" w:hAnsi="Arial" w:cs="Arial"/>
                <w:b/>
                <w:sz w:val="20"/>
                <w:szCs w:val="20"/>
              </w:rPr>
              <w:t>Iné odborné vzdelanie</w:t>
            </w:r>
          </w:p>
        </w:tc>
      </w:tr>
      <w:tr w:rsidR="00C9381F" w:rsidRPr="00F34557" w14:paraId="3C3D70AF" w14:textId="77777777" w:rsidTr="006875D5">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62557A71" w14:textId="77777777" w:rsidR="00C9381F" w:rsidRPr="00F34557" w:rsidRDefault="00C9381F" w:rsidP="00F34557">
            <w:pPr>
              <w:rPr>
                <w:rFonts w:ascii="Arial" w:hAnsi="Arial" w:cs="Arial"/>
                <w:sz w:val="20"/>
                <w:szCs w:val="20"/>
              </w:rPr>
            </w:pPr>
            <w:r w:rsidRPr="00F34557">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04473EB6" w14:textId="77777777" w:rsidR="00C9381F" w:rsidRPr="00F34557" w:rsidRDefault="00C9381F" w:rsidP="00F34557">
            <w:pPr>
              <w:rPr>
                <w:rFonts w:ascii="Arial" w:hAnsi="Arial" w:cs="Arial"/>
                <w:sz w:val="20"/>
                <w:szCs w:val="20"/>
              </w:rPr>
            </w:pPr>
          </w:p>
        </w:tc>
      </w:tr>
      <w:tr w:rsidR="00C9381F" w:rsidRPr="00F34557" w14:paraId="49052138" w14:textId="77777777" w:rsidTr="006875D5">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1C18B5A1" w14:textId="77777777" w:rsidR="00C9381F" w:rsidRPr="00F34557" w:rsidRDefault="00C9381F" w:rsidP="00F34557">
            <w:pPr>
              <w:rPr>
                <w:rFonts w:ascii="Arial" w:hAnsi="Arial" w:cs="Arial"/>
                <w:sz w:val="20"/>
                <w:szCs w:val="20"/>
              </w:rPr>
            </w:pPr>
            <w:r w:rsidRPr="00F34557">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7AFCA2F9" w14:textId="77777777" w:rsidR="00C9381F" w:rsidRPr="00F34557" w:rsidRDefault="00C9381F" w:rsidP="00F34557">
            <w:pPr>
              <w:rPr>
                <w:rFonts w:ascii="Arial" w:hAnsi="Arial" w:cs="Arial"/>
                <w:sz w:val="20"/>
                <w:szCs w:val="20"/>
              </w:rPr>
            </w:pPr>
          </w:p>
        </w:tc>
      </w:tr>
      <w:tr w:rsidR="00C9381F" w:rsidRPr="00F34557" w14:paraId="309D093F" w14:textId="77777777" w:rsidTr="006875D5">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64D8376F" w14:textId="77777777" w:rsidR="00C9381F" w:rsidRPr="00F34557" w:rsidRDefault="00C9381F" w:rsidP="00F34557">
            <w:pPr>
              <w:rPr>
                <w:rFonts w:ascii="Arial" w:hAnsi="Arial" w:cs="Arial"/>
                <w:sz w:val="20"/>
                <w:szCs w:val="20"/>
              </w:rPr>
            </w:pPr>
            <w:r w:rsidRPr="00F34557">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55D39236" w14:textId="77777777" w:rsidR="00C9381F" w:rsidRPr="00F34557" w:rsidRDefault="00C9381F" w:rsidP="00F34557">
            <w:pPr>
              <w:rPr>
                <w:rFonts w:ascii="Arial" w:hAnsi="Arial" w:cs="Arial"/>
                <w:sz w:val="20"/>
                <w:szCs w:val="20"/>
              </w:rPr>
            </w:pPr>
          </w:p>
        </w:tc>
      </w:tr>
      <w:tr w:rsidR="00C9381F" w:rsidRPr="00F34557" w14:paraId="0EA2789F" w14:textId="77777777" w:rsidTr="006875D5">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3787162" w14:textId="77777777" w:rsidR="00C9381F" w:rsidRPr="00F34557" w:rsidRDefault="00C9381F" w:rsidP="00F34557">
            <w:pPr>
              <w:jc w:val="center"/>
              <w:rPr>
                <w:rFonts w:ascii="Arial" w:hAnsi="Arial" w:cs="Arial"/>
                <w:b/>
                <w:sz w:val="20"/>
                <w:szCs w:val="20"/>
              </w:rPr>
            </w:pPr>
            <w:r w:rsidRPr="00F34557">
              <w:rPr>
                <w:rFonts w:ascii="Arial" w:hAnsi="Arial" w:cs="Arial"/>
                <w:b/>
                <w:sz w:val="20"/>
                <w:szCs w:val="20"/>
              </w:rPr>
              <w:t>Odborná prax</w:t>
            </w:r>
          </w:p>
        </w:tc>
      </w:tr>
      <w:tr w:rsidR="00C9381F" w:rsidRPr="00F34557" w14:paraId="4E29C317" w14:textId="77777777" w:rsidTr="006875D5">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09FA3233"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5E64781C"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4F60C31B"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V navrhovanej funkcii (roky)</w:t>
            </w:r>
          </w:p>
        </w:tc>
      </w:tr>
      <w:tr w:rsidR="00C9381F" w:rsidRPr="00F34557" w14:paraId="6D1675F4" w14:textId="77777777" w:rsidTr="006875D5">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332E32DB" w14:textId="77777777" w:rsidR="00C9381F" w:rsidRPr="00F34557" w:rsidRDefault="00C9381F" w:rsidP="00F34557">
            <w:pPr>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0E61CBCF" w14:textId="77777777" w:rsidR="00C9381F" w:rsidRPr="00F34557" w:rsidRDefault="00C9381F" w:rsidP="00F34557">
            <w:pPr>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58D48C47" w14:textId="77777777" w:rsidR="00C9381F" w:rsidRPr="00F34557" w:rsidRDefault="00C9381F" w:rsidP="00F34557">
            <w:pPr>
              <w:jc w:val="center"/>
              <w:rPr>
                <w:rFonts w:ascii="Arial" w:hAnsi="Arial" w:cs="Arial"/>
                <w:sz w:val="20"/>
                <w:szCs w:val="20"/>
              </w:rPr>
            </w:pPr>
          </w:p>
        </w:tc>
      </w:tr>
      <w:tr w:rsidR="00C9381F" w:rsidRPr="00F34557" w14:paraId="5A63E1BD" w14:textId="77777777" w:rsidTr="006875D5">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11B7FCA4" w14:textId="77777777" w:rsidR="00C9381F" w:rsidRPr="00F34557" w:rsidRDefault="00C9381F" w:rsidP="00F34557">
            <w:pPr>
              <w:jc w:val="center"/>
              <w:rPr>
                <w:rFonts w:ascii="Arial" w:hAnsi="Arial" w:cs="Arial"/>
                <w:sz w:val="20"/>
                <w:szCs w:val="20"/>
              </w:rPr>
            </w:pPr>
          </w:p>
        </w:tc>
      </w:tr>
      <w:tr w:rsidR="00C9381F" w:rsidRPr="00F34557" w14:paraId="253722E3" w14:textId="77777777" w:rsidTr="006875D5">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4D7F869"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2C61AB70"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9FAB29E"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61A32373"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 xml:space="preserve">Kontakt </w:t>
            </w:r>
          </w:p>
          <w:p w14:paraId="4A93DAA1"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(tel., e-mail)</w:t>
            </w:r>
          </w:p>
        </w:tc>
      </w:tr>
      <w:tr w:rsidR="00C9381F" w:rsidRPr="00F34557" w14:paraId="28C0C08F" w14:textId="77777777" w:rsidTr="006875D5">
        <w:trPr>
          <w:trHeight w:val="360"/>
        </w:trPr>
        <w:tc>
          <w:tcPr>
            <w:tcW w:w="1980" w:type="dxa"/>
            <w:tcBorders>
              <w:top w:val="nil"/>
              <w:left w:val="single" w:sz="12" w:space="0" w:color="auto"/>
              <w:bottom w:val="single" w:sz="4" w:space="0" w:color="auto"/>
              <w:right w:val="single" w:sz="4" w:space="0" w:color="auto"/>
            </w:tcBorders>
            <w:noWrap/>
            <w:vAlign w:val="center"/>
          </w:tcPr>
          <w:p w14:paraId="4F42347B" w14:textId="77777777" w:rsidR="00C9381F" w:rsidRPr="00F34557" w:rsidRDefault="00C9381F" w:rsidP="00F34557">
            <w:pPr>
              <w:rPr>
                <w:rFonts w:ascii="Arial"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39E4409B" w14:textId="77777777" w:rsidR="00C9381F" w:rsidRPr="00F34557" w:rsidRDefault="00C9381F" w:rsidP="00F34557">
            <w:pPr>
              <w:rPr>
                <w:rFonts w:ascii="Arial"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48F3FB2" w14:textId="77777777" w:rsidR="00C9381F" w:rsidRPr="00F34557" w:rsidRDefault="00C9381F" w:rsidP="00F34557">
            <w:pPr>
              <w:rPr>
                <w:rFonts w:ascii="Arial"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8B4AC9" w14:textId="77777777" w:rsidR="00C9381F" w:rsidRPr="00F34557" w:rsidRDefault="00C9381F" w:rsidP="00F34557">
            <w:pPr>
              <w:rPr>
                <w:rFonts w:ascii="Arial" w:hAnsi="Arial" w:cs="Arial"/>
                <w:sz w:val="20"/>
                <w:szCs w:val="20"/>
              </w:rPr>
            </w:pPr>
          </w:p>
        </w:tc>
      </w:tr>
      <w:tr w:rsidR="00C9381F" w:rsidRPr="00F34557" w14:paraId="11F26685" w14:textId="77777777" w:rsidTr="006875D5">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05A808FE" w14:textId="77777777" w:rsidR="00C9381F" w:rsidRPr="00F34557" w:rsidRDefault="00C9381F" w:rsidP="00F34557">
            <w:pPr>
              <w:rPr>
                <w:rFonts w:ascii="Arial"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1A6D9FFD" w14:textId="77777777" w:rsidR="00C9381F" w:rsidRPr="00F34557" w:rsidRDefault="00C9381F" w:rsidP="00F34557">
            <w:pPr>
              <w:rPr>
                <w:rFonts w:ascii="Arial"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7A9F6AB9" w14:textId="77777777" w:rsidR="00C9381F" w:rsidRPr="00F34557" w:rsidRDefault="00C9381F" w:rsidP="00F34557">
            <w:pPr>
              <w:rPr>
                <w:rFonts w:ascii="Arial"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0CE35CA" w14:textId="77777777" w:rsidR="00C9381F" w:rsidRPr="00F34557" w:rsidRDefault="00C9381F" w:rsidP="00F34557">
            <w:pPr>
              <w:rPr>
                <w:rFonts w:ascii="Arial" w:hAnsi="Arial" w:cs="Arial"/>
                <w:sz w:val="20"/>
                <w:szCs w:val="20"/>
              </w:rPr>
            </w:pPr>
          </w:p>
        </w:tc>
      </w:tr>
      <w:tr w:rsidR="00C9381F" w:rsidRPr="00F34557" w14:paraId="1AB4D9EB" w14:textId="77777777" w:rsidTr="006875D5">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1B53B185" w14:textId="77777777" w:rsidR="00C9381F" w:rsidRPr="00F34557" w:rsidRDefault="00C9381F" w:rsidP="00F34557">
            <w:pPr>
              <w:rPr>
                <w:rFonts w:ascii="Arial"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74CDED71" w14:textId="77777777" w:rsidR="00C9381F" w:rsidRPr="00F34557" w:rsidRDefault="00C9381F" w:rsidP="00F34557">
            <w:pPr>
              <w:rPr>
                <w:rFonts w:ascii="Arial"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1B1AF5C0" w14:textId="77777777" w:rsidR="00C9381F" w:rsidRPr="00F34557" w:rsidRDefault="00C9381F" w:rsidP="00F34557">
            <w:pPr>
              <w:rPr>
                <w:rFonts w:ascii="Arial"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7452773A" w14:textId="77777777" w:rsidR="00C9381F" w:rsidRPr="00F34557" w:rsidRDefault="00C9381F" w:rsidP="00F34557">
            <w:pPr>
              <w:rPr>
                <w:rFonts w:ascii="Arial" w:hAnsi="Arial" w:cs="Arial"/>
                <w:sz w:val="20"/>
                <w:szCs w:val="20"/>
              </w:rPr>
            </w:pPr>
          </w:p>
        </w:tc>
      </w:tr>
    </w:tbl>
    <w:p w14:paraId="08065D4E" w14:textId="0905D98B" w:rsidR="00C9381F" w:rsidRDefault="00C9381F" w:rsidP="00F34557">
      <w:pPr>
        <w:tabs>
          <w:tab w:val="left" w:pos="360"/>
          <w:tab w:val="num" w:pos="720"/>
        </w:tabs>
        <w:ind w:left="360" w:hanging="360"/>
        <w:jc w:val="both"/>
        <w:rPr>
          <w:rFonts w:ascii="Arial" w:hAnsi="Arial" w:cs="Arial"/>
          <w:color w:val="000000"/>
          <w:sz w:val="20"/>
          <w:szCs w:val="20"/>
        </w:rPr>
      </w:pPr>
    </w:p>
    <w:p w14:paraId="40774E70" w14:textId="77777777" w:rsidR="002F6CD6" w:rsidRPr="00F34557" w:rsidRDefault="002F6CD6" w:rsidP="00F34557">
      <w:pPr>
        <w:tabs>
          <w:tab w:val="left" w:pos="360"/>
          <w:tab w:val="num" w:pos="720"/>
        </w:tabs>
        <w:ind w:left="360" w:hanging="360"/>
        <w:jc w:val="both"/>
        <w:rPr>
          <w:rFonts w:ascii="Arial" w:hAnsi="Arial" w:cs="Arial"/>
          <w:color w:val="000000"/>
          <w:sz w:val="20"/>
          <w:szCs w:val="20"/>
        </w:rPr>
      </w:pPr>
    </w:p>
    <w:p w14:paraId="4983A3DA" w14:textId="77777777" w:rsidR="00C47304" w:rsidRPr="00F34557" w:rsidRDefault="00C47304" w:rsidP="00F34557">
      <w:pPr>
        <w:tabs>
          <w:tab w:val="num" w:pos="-720"/>
        </w:tabs>
        <w:jc w:val="both"/>
        <w:rPr>
          <w:rFonts w:ascii="Arial" w:hAnsi="Arial" w:cs="Arial"/>
          <w:bCs/>
          <w:sz w:val="20"/>
          <w:szCs w:val="20"/>
        </w:rPr>
      </w:pPr>
      <w:r w:rsidRPr="00F34557">
        <w:rPr>
          <w:rFonts w:ascii="Arial" w:hAnsi="Arial" w:cs="Arial"/>
          <w:bCs/>
          <w:sz w:val="20"/>
          <w:szCs w:val="20"/>
        </w:rPr>
        <w:t>V .................................. dňa .................</w:t>
      </w:r>
    </w:p>
    <w:p w14:paraId="5A31B37E" w14:textId="77777777" w:rsidR="00C47304" w:rsidRPr="00F34557" w:rsidRDefault="00C47304" w:rsidP="00F34557">
      <w:pPr>
        <w:tabs>
          <w:tab w:val="num" w:pos="-720"/>
        </w:tabs>
        <w:jc w:val="both"/>
        <w:rPr>
          <w:rFonts w:ascii="Arial" w:hAnsi="Arial" w:cs="Arial"/>
          <w:b/>
          <w:bCs/>
          <w:sz w:val="20"/>
          <w:szCs w:val="20"/>
        </w:rPr>
      </w:pPr>
      <w:r w:rsidRPr="00F34557">
        <w:rPr>
          <w:rFonts w:ascii="Arial" w:hAnsi="Arial" w:cs="Arial"/>
          <w:b/>
          <w:bCs/>
          <w:sz w:val="20"/>
          <w:szCs w:val="20"/>
        </w:rPr>
        <w:tab/>
      </w:r>
      <w:r w:rsidRPr="00F34557">
        <w:rPr>
          <w:rFonts w:ascii="Arial" w:hAnsi="Arial" w:cs="Arial"/>
          <w:b/>
          <w:bCs/>
          <w:sz w:val="20"/>
          <w:szCs w:val="20"/>
        </w:rPr>
        <w:tab/>
      </w:r>
    </w:p>
    <w:p w14:paraId="3FBFC5AF" w14:textId="342D980E" w:rsidR="00C47304" w:rsidRDefault="00C47304" w:rsidP="00F34557">
      <w:pPr>
        <w:tabs>
          <w:tab w:val="left" w:pos="360"/>
          <w:tab w:val="num" w:pos="720"/>
        </w:tabs>
        <w:ind w:left="360" w:hanging="360"/>
        <w:jc w:val="both"/>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p>
    <w:p w14:paraId="542F2561" w14:textId="2FB9E157" w:rsidR="002F6CD6" w:rsidRDefault="002F6CD6" w:rsidP="00F34557">
      <w:pPr>
        <w:tabs>
          <w:tab w:val="left" w:pos="360"/>
          <w:tab w:val="num" w:pos="720"/>
        </w:tabs>
        <w:ind w:left="360" w:hanging="360"/>
        <w:jc w:val="both"/>
        <w:rPr>
          <w:rFonts w:ascii="Arial" w:hAnsi="Arial" w:cs="Arial"/>
          <w:sz w:val="20"/>
          <w:szCs w:val="20"/>
        </w:rPr>
      </w:pPr>
    </w:p>
    <w:p w14:paraId="09069E0D" w14:textId="5DEA0B39" w:rsidR="002F6CD6" w:rsidRDefault="002F6CD6" w:rsidP="00F34557">
      <w:pPr>
        <w:tabs>
          <w:tab w:val="left" w:pos="360"/>
          <w:tab w:val="num" w:pos="720"/>
        </w:tabs>
        <w:ind w:left="360" w:hanging="360"/>
        <w:jc w:val="both"/>
        <w:rPr>
          <w:rFonts w:ascii="Arial" w:hAnsi="Arial" w:cs="Arial"/>
          <w:sz w:val="20"/>
          <w:szCs w:val="20"/>
        </w:rPr>
      </w:pPr>
    </w:p>
    <w:p w14:paraId="76BD73E1" w14:textId="5D136756" w:rsidR="002F6CD6" w:rsidRDefault="002F6CD6" w:rsidP="00F34557">
      <w:pPr>
        <w:tabs>
          <w:tab w:val="left" w:pos="360"/>
          <w:tab w:val="num" w:pos="720"/>
        </w:tabs>
        <w:ind w:left="360" w:hanging="360"/>
        <w:jc w:val="both"/>
        <w:rPr>
          <w:rFonts w:ascii="Arial" w:hAnsi="Arial" w:cs="Arial"/>
          <w:sz w:val="20"/>
          <w:szCs w:val="20"/>
        </w:rPr>
      </w:pPr>
    </w:p>
    <w:p w14:paraId="4C703DF6" w14:textId="77777777" w:rsidR="002F6CD6" w:rsidRPr="00F34557" w:rsidRDefault="002F6CD6" w:rsidP="00F34557">
      <w:pPr>
        <w:tabs>
          <w:tab w:val="left" w:pos="360"/>
          <w:tab w:val="num" w:pos="720"/>
        </w:tabs>
        <w:ind w:left="360" w:hanging="360"/>
        <w:jc w:val="both"/>
        <w:rPr>
          <w:rFonts w:ascii="Arial" w:hAnsi="Arial" w:cs="Arial"/>
          <w:sz w:val="20"/>
          <w:szCs w:val="20"/>
        </w:rPr>
      </w:pPr>
    </w:p>
    <w:p w14:paraId="3B0FAD68" w14:textId="3FFE711F" w:rsidR="00C47304" w:rsidRPr="00F34557" w:rsidRDefault="00C47304" w:rsidP="00F34557">
      <w:pPr>
        <w:tabs>
          <w:tab w:val="left" w:pos="360"/>
          <w:tab w:val="num" w:pos="720"/>
        </w:tabs>
        <w:ind w:left="360" w:hanging="360"/>
        <w:jc w:val="both"/>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00F601ED" w:rsidRPr="00F34557">
        <w:rPr>
          <w:rFonts w:ascii="Arial" w:hAnsi="Arial" w:cs="Arial"/>
          <w:sz w:val="20"/>
          <w:szCs w:val="20"/>
        </w:rPr>
        <w:t xml:space="preserve">                                                    </w:t>
      </w:r>
      <w:r w:rsidRPr="00F34557">
        <w:rPr>
          <w:rFonts w:ascii="Arial" w:hAnsi="Arial" w:cs="Arial"/>
          <w:sz w:val="20"/>
          <w:szCs w:val="20"/>
        </w:rPr>
        <w:t>.......................................................</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00F601ED" w:rsidRPr="00F34557">
        <w:rPr>
          <w:rFonts w:ascii="Arial" w:hAnsi="Arial" w:cs="Arial"/>
          <w:sz w:val="20"/>
          <w:szCs w:val="20"/>
        </w:rPr>
        <w:t xml:space="preserve">                                                              </w:t>
      </w:r>
      <w:r w:rsidRPr="00F34557">
        <w:rPr>
          <w:rFonts w:ascii="Arial" w:hAnsi="Arial" w:cs="Arial"/>
          <w:sz w:val="20"/>
          <w:szCs w:val="20"/>
        </w:rPr>
        <w:t xml:space="preserve">meno, priezvisko a podpis </w:t>
      </w:r>
      <w:r w:rsidR="00D034DF">
        <w:rPr>
          <w:rFonts w:ascii="Arial" w:hAnsi="Arial" w:cs="Arial"/>
          <w:sz w:val="20"/>
          <w:szCs w:val="20"/>
        </w:rPr>
        <w:t>k</w:t>
      </w:r>
      <w:r w:rsidRPr="00F34557">
        <w:rPr>
          <w:rFonts w:ascii="Arial" w:hAnsi="Arial" w:cs="Arial"/>
          <w:sz w:val="20"/>
          <w:szCs w:val="20"/>
        </w:rPr>
        <w:t>ľúčového odborníka</w:t>
      </w:r>
    </w:p>
    <w:p w14:paraId="48917DF1" w14:textId="77777777" w:rsidR="00D905F0" w:rsidRPr="00F34557" w:rsidRDefault="00D905F0" w:rsidP="00F34557">
      <w:pPr>
        <w:tabs>
          <w:tab w:val="num" w:pos="-720"/>
        </w:tabs>
        <w:jc w:val="both"/>
        <w:rPr>
          <w:rFonts w:ascii="Arial" w:hAnsi="Arial" w:cs="Arial"/>
          <w:bCs/>
          <w:sz w:val="20"/>
          <w:szCs w:val="20"/>
        </w:rPr>
      </w:pPr>
    </w:p>
    <w:p w14:paraId="264D2ECE" w14:textId="77777777" w:rsidR="00D905F0" w:rsidRPr="00F34557" w:rsidRDefault="00D905F0" w:rsidP="00F34557">
      <w:pPr>
        <w:tabs>
          <w:tab w:val="num" w:pos="720"/>
        </w:tabs>
        <w:jc w:val="both"/>
        <w:rPr>
          <w:rFonts w:ascii="Arial" w:eastAsia="Arial Unicode MS" w:hAnsi="Arial" w:cs="Arial"/>
          <w:caps/>
          <w:color w:val="FF0000"/>
          <w:sz w:val="20"/>
          <w:szCs w:val="20"/>
          <w:u w:color="000000"/>
          <w:bdr w:val="nil"/>
        </w:rPr>
      </w:pPr>
      <w:bookmarkStart w:id="59" w:name="_Hlk157510386"/>
    </w:p>
    <w:bookmarkEnd w:id="59"/>
    <w:p w14:paraId="21905FEA" w14:textId="2617F447" w:rsidR="00D905F0" w:rsidRPr="00F34557" w:rsidRDefault="00D905F0" w:rsidP="00F34557">
      <w:pPr>
        <w:tabs>
          <w:tab w:val="left" w:pos="360"/>
          <w:tab w:val="num" w:pos="720"/>
        </w:tabs>
        <w:ind w:left="360" w:hanging="360"/>
        <w:jc w:val="both"/>
        <w:rPr>
          <w:rFonts w:ascii="Arial" w:hAnsi="Arial" w:cs="Arial"/>
          <w:i/>
          <w:sz w:val="20"/>
          <w:szCs w:val="20"/>
        </w:rPr>
      </w:pPr>
    </w:p>
    <w:p w14:paraId="32CABA4F" w14:textId="56CC2945" w:rsidR="00DB7B79" w:rsidRDefault="00C9381F" w:rsidP="008F03B5">
      <w:pPr>
        <w:jc w:val="center"/>
        <w:rPr>
          <w:rFonts w:ascii="Arial" w:hAnsi="Arial" w:cs="Arial"/>
          <w:b/>
          <w:caps/>
          <w:sz w:val="20"/>
          <w:szCs w:val="20"/>
        </w:rPr>
      </w:pPr>
      <w:r w:rsidRPr="00F34557">
        <w:rPr>
          <w:rFonts w:ascii="Arial" w:hAnsi="Arial" w:cs="Arial"/>
          <w:i/>
          <w:sz w:val="20"/>
          <w:szCs w:val="20"/>
        </w:rPr>
        <w:br w:type="page"/>
      </w:r>
      <w:r w:rsidR="00DB7B79" w:rsidRPr="008F03B5">
        <w:rPr>
          <w:rFonts w:ascii="Arial" w:hAnsi="Arial" w:cs="Arial"/>
          <w:b/>
          <w:caps/>
          <w:sz w:val="20"/>
          <w:szCs w:val="20"/>
        </w:rPr>
        <w:lastRenderedPageBreak/>
        <w:t>Príloha B5</w:t>
      </w:r>
      <w:r w:rsidR="006E3C04">
        <w:rPr>
          <w:rFonts w:ascii="Arial" w:hAnsi="Arial" w:cs="Arial"/>
          <w:b/>
          <w:caps/>
          <w:sz w:val="20"/>
          <w:szCs w:val="20"/>
        </w:rPr>
        <w:t xml:space="preserve"> </w:t>
      </w:r>
      <w:r w:rsidR="00DB7B79" w:rsidRPr="008F03B5">
        <w:rPr>
          <w:rFonts w:ascii="Arial" w:hAnsi="Arial" w:cs="Arial"/>
          <w:b/>
          <w:caps/>
          <w:sz w:val="20"/>
          <w:szCs w:val="20"/>
        </w:rPr>
        <w:t>SKÚSENOSTI UCHÁDZAČA</w:t>
      </w:r>
    </w:p>
    <w:p w14:paraId="11EFA978" w14:textId="77777777" w:rsidR="003B7BBF" w:rsidRDefault="003B7BBF" w:rsidP="008F03B5">
      <w:pPr>
        <w:jc w:val="center"/>
        <w:rPr>
          <w:rFonts w:ascii="Arial" w:hAnsi="Arial" w:cs="Arial"/>
          <w:b/>
          <w:caps/>
          <w:sz w:val="20"/>
          <w:szCs w:val="20"/>
        </w:rPr>
      </w:pPr>
    </w:p>
    <w:p w14:paraId="15A9066A" w14:textId="770495A8" w:rsidR="003B7BBF" w:rsidRPr="009151AF" w:rsidRDefault="003B7BBF" w:rsidP="003B7BBF">
      <w:pPr>
        <w:ind w:left="360" w:hanging="360"/>
        <w:jc w:val="both"/>
        <w:rPr>
          <w:rFonts w:ascii="Arial" w:hAnsi="Arial" w:cs="Arial"/>
          <w:b/>
          <w:sz w:val="20"/>
          <w:szCs w:val="20"/>
        </w:rPr>
      </w:pPr>
      <w:r>
        <w:rPr>
          <w:rFonts w:ascii="Arial" w:hAnsi="Arial" w:cs="Arial"/>
          <w:b/>
          <w:sz w:val="20"/>
          <w:szCs w:val="20"/>
        </w:rPr>
        <w:t>Na preukázanie splnenia podmienky účasti p</w:t>
      </w:r>
      <w:r w:rsidRPr="009151AF">
        <w:rPr>
          <w:rFonts w:ascii="Arial" w:hAnsi="Arial" w:cs="Arial"/>
          <w:b/>
          <w:sz w:val="20"/>
          <w:szCs w:val="20"/>
        </w:rPr>
        <w:t xml:space="preserve">odľa § 34 ods. 1 písm. </w:t>
      </w:r>
      <w:r>
        <w:rPr>
          <w:rFonts w:ascii="Arial" w:hAnsi="Arial" w:cs="Arial"/>
          <w:b/>
          <w:sz w:val="20"/>
          <w:szCs w:val="20"/>
        </w:rPr>
        <w:t>b</w:t>
      </w:r>
      <w:r w:rsidRPr="009151AF">
        <w:rPr>
          <w:rFonts w:ascii="Arial" w:hAnsi="Arial" w:cs="Arial"/>
          <w:b/>
          <w:sz w:val="20"/>
          <w:szCs w:val="20"/>
        </w:rPr>
        <w:t>) zákona:</w:t>
      </w:r>
    </w:p>
    <w:p w14:paraId="70BDB4E5" w14:textId="77777777" w:rsidR="00303B94" w:rsidRPr="008F03B5" w:rsidRDefault="00303B94" w:rsidP="008F03B5">
      <w:pPr>
        <w:jc w:val="center"/>
        <w:rPr>
          <w:rFonts w:ascii="Arial" w:hAnsi="Arial" w:cs="Arial"/>
          <w:b/>
          <w:caps/>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DB7B79" w:rsidRPr="00C37E13" w14:paraId="7537CB0E" w14:textId="77777777" w:rsidTr="00A66716">
        <w:trPr>
          <w:cantSplit/>
          <w:trHeight w:val="1680"/>
        </w:trPr>
        <w:tc>
          <w:tcPr>
            <w:tcW w:w="1342" w:type="dxa"/>
          </w:tcPr>
          <w:p w14:paraId="70D9CCBD" w14:textId="77777777" w:rsidR="00DB7B79" w:rsidRPr="00F34557" w:rsidRDefault="00DB7B79" w:rsidP="00F34557">
            <w:pPr>
              <w:pStyle w:val="tabulka"/>
              <w:widowControl/>
              <w:spacing w:before="0" w:line="240" w:lineRule="auto"/>
              <w:rPr>
                <w:rFonts w:cs="Arial"/>
                <w:lang w:val="sk-SK"/>
              </w:rPr>
            </w:pPr>
            <w:r w:rsidRPr="00F34557">
              <w:rPr>
                <w:rFonts w:cs="Arial"/>
                <w:lang w:val="sk-SK"/>
              </w:rPr>
              <w:t>Názov diela/druhu prác</w:t>
            </w:r>
          </w:p>
        </w:tc>
        <w:tc>
          <w:tcPr>
            <w:tcW w:w="1500" w:type="dxa"/>
          </w:tcPr>
          <w:p w14:paraId="6E90742E" w14:textId="1EC0B2E3" w:rsidR="00DB7B79" w:rsidRPr="00F34557" w:rsidRDefault="00DB7B79" w:rsidP="00F34557">
            <w:pPr>
              <w:pStyle w:val="tabulka"/>
              <w:widowControl/>
              <w:spacing w:before="0" w:line="240" w:lineRule="auto"/>
              <w:rPr>
                <w:rFonts w:cs="Arial"/>
                <w:lang w:val="sk-SK"/>
              </w:rPr>
            </w:pPr>
            <w:r w:rsidRPr="00F34557">
              <w:rPr>
                <w:rFonts w:cs="Arial"/>
                <w:lang w:val="sk-SK"/>
              </w:rPr>
              <w:t xml:space="preserve">Celková hodnota prác v </w:t>
            </w:r>
            <w:r w:rsidR="009657AF" w:rsidRPr="00F34557">
              <w:rPr>
                <w:rFonts w:cs="Arial"/>
                <w:lang w:val="sk-SK"/>
              </w:rPr>
              <w:t>EUR</w:t>
            </w:r>
            <w:r w:rsidRPr="00F34557">
              <w:rPr>
                <w:rFonts w:cs="Arial"/>
                <w:lang w:val="sk-SK"/>
              </w:rPr>
              <w:t>, za ktoré zodpovedal zhotoviteľ</w:t>
            </w:r>
          </w:p>
        </w:tc>
        <w:tc>
          <w:tcPr>
            <w:tcW w:w="1440" w:type="dxa"/>
            <w:tcBorders>
              <w:right w:val="single" w:sz="4" w:space="0" w:color="auto"/>
            </w:tcBorders>
          </w:tcPr>
          <w:p w14:paraId="36C5FCED" w14:textId="77777777" w:rsidR="00DB7B79" w:rsidRPr="00F34557" w:rsidRDefault="00DB7B79" w:rsidP="00F34557">
            <w:pPr>
              <w:pStyle w:val="tabulka"/>
              <w:widowControl/>
              <w:spacing w:before="0" w:line="240" w:lineRule="auto"/>
              <w:rPr>
                <w:rFonts w:cs="Arial"/>
                <w:lang w:val="sk-SK"/>
              </w:rPr>
            </w:pPr>
            <w:r w:rsidRPr="00F34557">
              <w:rPr>
                <w:rFonts w:cs="Arial"/>
                <w:lang w:val="sk-SK"/>
              </w:rPr>
              <w:t>Doba výstavby</w:t>
            </w:r>
          </w:p>
        </w:tc>
        <w:tc>
          <w:tcPr>
            <w:tcW w:w="1440" w:type="dxa"/>
            <w:tcBorders>
              <w:left w:val="single" w:sz="4" w:space="0" w:color="auto"/>
            </w:tcBorders>
          </w:tcPr>
          <w:p w14:paraId="6484DF72" w14:textId="77777777" w:rsidR="00DB7B79" w:rsidRPr="00F34557" w:rsidRDefault="00DB7B79" w:rsidP="00F34557">
            <w:pPr>
              <w:pStyle w:val="tabulka"/>
              <w:spacing w:before="0" w:line="240" w:lineRule="auto"/>
              <w:rPr>
                <w:rFonts w:cs="Arial"/>
                <w:lang w:val="sk-SK"/>
              </w:rPr>
            </w:pPr>
            <w:r w:rsidRPr="00F34557">
              <w:rPr>
                <w:rFonts w:cs="Arial"/>
                <w:lang w:val="sk-SK"/>
              </w:rPr>
              <w:t>Deň ukončenia výstavby</w:t>
            </w:r>
          </w:p>
        </w:tc>
        <w:tc>
          <w:tcPr>
            <w:tcW w:w="1620" w:type="dxa"/>
          </w:tcPr>
          <w:p w14:paraId="587CFFF7" w14:textId="77777777" w:rsidR="00DB7B79" w:rsidRPr="00F34557" w:rsidRDefault="00DB7B79" w:rsidP="00F34557">
            <w:pPr>
              <w:pStyle w:val="tabulka"/>
              <w:widowControl/>
              <w:spacing w:before="0" w:line="240" w:lineRule="auto"/>
              <w:rPr>
                <w:rFonts w:cs="Arial"/>
                <w:lang w:val="sk-SK"/>
              </w:rPr>
            </w:pPr>
            <w:r w:rsidRPr="00F34557">
              <w:rPr>
                <w:rFonts w:cs="Arial"/>
                <w:lang w:val="sk-SK"/>
              </w:rPr>
              <w:t>Percentuálny podiel prác realizovaných</w:t>
            </w:r>
          </w:p>
          <w:p w14:paraId="4E74819E" w14:textId="77777777" w:rsidR="00DB7B79" w:rsidRPr="00F34557" w:rsidRDefault="00DB7B79" w:rsidP="00F34557">
            <w:pPr>
              <w:pStyle w:val="tabulka"/>
              <w:widowControl/>
              <w:spacing w:before="0" w:line="240" w:lineRule="auto"/>
              <w:rPr>
                <w:rFonts w:cs="Arial"/>
                <w:lang w:val="sk-SK"/>
              </w:rPr>
            </w:pPr>
            <w:r w:rsidRPr="00F34557">
              <w:rPr>
                <w:rFonts w:cs="Arial"/>
                <w:lang w:val="sk-SK"/>
              </w:rPr>
              <w:t>uchádzačom</w:t>
            </w:r>
          </w:p>
        </w:tc>
        <w:tc>
          <w:tcPr>
            <w:tcW w:w="1980" w:type="dxa"/>
          </w:tcPr>
          <w:p w14:paraId="669D70E6" w14:textId="66C2F85B" w:rsidR="00DB7B79" w:rsidRPr="00C37E13" w:rsidRDefault="00DB7B79" w:rsidP="00F34557">
            <w:pPr>
              <w:pStyle w:val="tabulka"/>
              <w:widowControl/>
              <w:spacing w:before="0" w:line="240" w:lineRule="auto"/>
              <w:rPr>
                <w:rFonts w:cs="Arial"/>
                <w:lang w:val="sk-SK"/>
              </w:rPr>
            </w:pPr>
            <w:r w:rsidRPr="00C37E13">
              <w:rPr>
                <w:rFonts w:cs="Arial"/>
                <w:lang w:val="sk-SK"/>
              </w:rPr>
              <w:t>Obchodné meno alebo názov a sídlo alebo miesto podnikania  objednávateľa,</w:t>
            </w:r>
          </w:p>
          <w:p w14:paraId="410113FA" w14:textId="77777777" w:rsidR="00DB7B79" w:rsidRPr="00C37E13" w:rsidRDefault="00DB7B79" w:rsidP="00F34557">
            <w:pPr>
              <w:pStyle w:val="tabulka"/>
              <w:widowControl/>
              <w:spacing w:before="0" w:line="240" w:lineRule="auto"/>
              <w:rPr>
                <w:rFonts w:cs="Arial"/>
                <w:lang w:val="sk-SK"/>
              </w:rPr>
            </w:pPr>
            <w:r w:rsidRPr="00C37E13">
              <w:rPr>
                <w:rFonts w:cs="Arial"/>
                <w:lang w:val="sk-SK"/>
              </w:rPr>
              <w:t xml:space="preserve">kontaktná osoba, telefonické a  </w:t>
            </w:r>
          </w:p>
          <w:p w14:paraId="6168314A" w14:textId="77777777" w:rsidR="00DB7B79" w:rsidRPr="00C37E13" w:rsidRDefault="00DB7B79" w:rsidP="00F34557">
            <w:pPr>
              <w:pStyle w:val="tabulka"/>
              <w:widowControl/>
              <w:spacing w:before="0" w:line="240" w:lineRule="auto"/>
              <w:rPr>
                <w:rFonts w:cs="Arial"/>
                <w:lang w:val="sk-SK"/>
              </w:rPr>
            </w:pPr>
            <w:r w:rsidRPr="00C37E13">
              <w:rPr>
                <w:rFonts w:cs="Arial"/>
                <w:lang w:val="sk-SK"/>
              </w:rPr>
              <w:t>e-mailové spojenie na kontaktnú osobu</w:t>
            </w:r>
          </w:p>
        </w:tc>
      </w:tr>
      <w:tr w:rsidR="00DB7B79" w:rsidRPr="00C37E13" w14:paraId="01ED3548" w14:textId="77777777" w:rsidTr="00A66716">
        <w:trPr>
          <w:cantSplit/>
        </w:trPr>
        <w:tc>
          <w:tcPr>
            <w:tcW w:w="1342" w:type="dxa"/>
          </w:tcPr>
          <w:p w14:paraId="7875DCDB" w14:textId="77777777" w:rsidR="00DB7B79" w:rsidRPr="00F34557" w:rsidRDefault="00DB7B79" w:rsidP="00F34557">
            <w:pPr>
              <w:pStyle w:val="tabulka"/>
              <w:widowControl/>
              <w:spacing w:before="0" w:line="240" w:lineRule="auto"/>
              <w:ind w:hanging="108"/>
              <w:rPr>
                <w:rFonts w:cs="Arial"/>
                <w:b/>
                <w:i/>
                <w:lang w:val="sk-SK"/>
              </w:rPr>
            </w:pPr>
            <w:r w:rsidRPr="00F34557">
              <w:rPr>
                <w:rFonts w:cs="Arial"/>
                <w:b/>
                <w:i/>
                <w:lang w:val="sk-SK"/>
              </w:rPr>
              <w:t xml:space="preserve">A) V štáte sídla  </w:t>
            </w:r>
          </w:p>
          <w:p w14:paraId="5CA6B8AA" w14:textId="77777777" w:rsidR="00DB7B79" w:rsidRPr="00F34557" w:rsidRDefault="00DB7B79" w:rsidP="00F34557">
            <w:pPr>
              <w:pStyle w:val="tabulka"/>
              <w:widowControl/>
              <w:spacing w:before="0" w:line="240" w:lineRule="auto"/>
              <w:ind w:hanging="108"/>
              <w:rPr>
                <w:rFonts w:cs="Arial"/>
                <w:b/>
                <w:i/>
                <w:lang w:val="sk-SK"/>
              </w:rPr>
            </w:pPr>
            <w:r w:rsidRPr="00F34557">
              <w:rPr>
                <w:rFonts w:cs="Arial"/>
                <w:b/>
                <w:i/>
                <w:lang w:val="sk-SK"/>
              </w:rPr>
              <w:t>uchádzača</w:t>
            </w:r>
          </w:p>
        </w:tc>
        <w:tc>
          <w:tcPr>
            <w:tcW w:w="1500" w:type="dxa"/>
          </w:tcPr>
          <w:p w14:paraId="03073C63" w14:textId="77777777" w:rsidR="00DB7B79" w:rsidRPr="00F34557" w:rsidRDefault="00DB7B79" w:rsidP="00F34557">
            <w:pPr>
              <w:pStyle w:val="tabulka"/>
              <w:widowControl/>
              <w:spacing w:before="0" w:line="240" w:lineRule="auto"/>
              <w:rPr>
                <w:rFonts w:cs="Arial"/>
                <w:lang w:val="sk-SK"/>
              </w:rPr>
            </w:pPr>
          </w:p>
        </w:tc>
        <w:tc>
          <w:tcPr>
            <w:tcW w:w="1440" w:type="dxa"/>
          </w:tcPr>
          <w:p w14:paraId="47A44149" w14:textId="77777777" w:rsidR="00DB7B79" w:rsidRPr="00F34557" w:rsidRDefault="00DB7B79" w:rsidP="00F34557">
            <w:pPr>
              <w:pStyle w:val="tabulka"/>
              <w:widowControl/>
              <w:spacing w:before="0" w:line="240" w:lineRule="auto"/>
              <w:rPr>
                <w:rFonts w:cs="Arial"/>
                <w:lang w:val="sk-SK"/>
              </w:rPr>
            </w:pPr>
          </w:p>
        </w:tc>
        <w:tc>
          <w:tcPr>
            <w:tcW w:w="1440" w:type="dxa"/>
          </w:tcPr>
          <w:p w14:paraId="03696485" w14:textId="77777777" w:rsidR="00DB7B79" w:rsidRPr="00F34557" w:rsidRDefault="00DB7B79" w:rsidP="00F34557">
            <w:pPr>
              <w:pStyle w:val="tabulka"/>
              <w:widowControl/>
              <w:spacing w:before="0" w:line="240" w:lineRule="auto"/>
              <w:rPr>
                <w:rFonts w:cs="Arial"/>
                <w:lang w:val="sk-SK"/>
              </w:rPr>
            </w:pPr>
          </w:p>
        </w:tc>
        <w:tc>
          <w:tcPr>
            <w:tcW w:w="1620" w:type="dxa"/>
          </w:tcPr>
          <w:p w14:paraId="7D41E202" w14:textId="77777777" w:rsidR="00DB7B79" w:rsidRPr="00F34557" w:rsidRDefault="00DB7B79" w:rsidP="00F34557">
            <w:pPr>
              <w:pStyle w:val="tabulka"/>
              <w:widowControl/>
              <w:spacing w:before="0" w:line="240" w:lineRule="auto"/>
              <w:rPr>
                <w:rFonts w:cs="Arial"/>
                <w:lang w:val="sk-SK"/>
              </w:rPr>
            </w:pPr>
          </w:p>
        </w:tc>
        <w:tc>
          <w:tcPr>
            <w:tcW w:w="1980" w:type="dxa"/>
          </w:tcPr>
          <w:p w14:paraId="6388608F" w14:textId="77777777" w:rsidR="00DB7B79" w:rsidRPr="00C37E13" w:rsidRDefault="00DB7B79" w:rsidP="00F34557">
            <w:pPr>
              <w:pStyle w:val="tabulka"/>
              <w:widowControl/>
              <w:spacing w:before="0" w:line="240" w:lineRule="auto"/>
              <w:rPr>
                <w:rFonts w:cs="Arial"/>
                <w:lang w:val="sk-SK"/>
              </w:rPr>
            </w:pPr>
          </w:p>
        </w:tc>
      </w:tr>
      <w:tr w:rsidR="00DB7B79" w:rsidRPr="00F34557" w14:paraId="514C4777" w14:textId="77777777" w:rsidTr="00A66716">
        <w:trPr>
          <w:cantSplit/>
        </w:trPr>
        <w:tc>
          <w:tcPr>
            <w:tcW w:w="1342" w:type="dxa"/>
          </w:tcPr>
          <w:p w14:paraId="0421AAC8" w14:textId="77777777" w:rsidR="00DB7B79" w:rsidRPr="00F34557" w:rsidRDefault="00DB7B79" w:rsidP="00F34557">
            <w:pPr>
              <w:pStyle w:val="tabulka"/>
              <w:widowControl/>
              <w:spacing w:before="0" w:line="240" w:lineRule="auto"/>
              <w:rPr>
                <w:rFonts w:cs="Arial"/>
                <w:lang w:val="sk-SK"/>
              </w:rPr>
            </w:pPr>
          </w:p>
        </w:tc>
        <w:tc>
          <w:tcPr>
            <w:tcW w:w="1500" w:type="dxa"/>
          </w:tcPr>
          <w:p w14:paraId="1AA160CD" w14:textId="77777777" w:rsidR="00DB7B79" w:rsidRPr="00F34557" w:rsidRDefault="00DB7B79" w:rsidP="00F34557">
            <w:pPr>
              <w:pStyle w:val="tabulka"/>
              <w:widowControl/>
              <w:spacing w:before="0" w:line="240" w:lineRule="auto"/>
              <w:rPr>
                <w:rFonts w:cs="Arial"/>
                <w:lang w:val="sk-SK"/>
              </w:rPr>
            </w:pPr>
          </w:p>
        </w:tc>
        <w:tc>
          <w:tcPr>
            <w:tcW w:w="1440" w:type="dxa"/>
          </w:tcPr>
          <w:p w14:paraId="3C0B4E0A" w14:textId="77777777" w:rsidR="00DB7B79" w:rsidRPr="00F34557" w:rsidRDefault="00DB7B79" w:rsidP="00F34557">
            <w:pPr>
              <w:pStyle w:val="tabulka"/>
              <w:widowControl/>
              <w:spacing w:before="0" w:line="240" w:lineRule="auto"/>
              <w:rPr>
                <w:rFonts w:cs="Arial"/>
                <w:lang w:val="sk-SK"/>
              </w:rPr>
            </w:pPr>
          </w:p>
        </w:tc>
        <w:tc>
          <w:tcPr>
            <w:tcW w:w="1440" w:type="dxa"/>
          </w:tcPr>
          <w:p w14:paraId="18BD9B5B" w14:textId="77777777" w:rsidR="00DB7B79" w:rsidRPr="00F34557" w:rsidRDefault="00DB7B79" w:rsidP="00F34557">
            <w:pPr>
              <w:pStyle w:val="tabulka"/>
              <w:widowControl/>
              <w:spacing w:before="0" w:line="240" w:lineRule="auto"/>
              <w:rPr>
                <w:rFonts w:cs="Arial"/>
                <w:lang w:val="sk-SK"/>
              </w:rPr>
            </w:pPr>
          </w:p>
        </w:tc>
        <w:tc>
          <w:tcPr>
            <w:tcW w:w="1620" w:type="dxa"/>
          </w:tcPr>
          <w:p w14:paraId="3CFDB964" w14:textId="77777777" w:rsidR="00DB7B79" w:rsidRPr="00F34557" w:rsidRDefault="00DB7B79" w:rsidP="00F34557">
            <w:pPr>
              <w:pStyle w:val="tabulka"/>
              <w:widowControl/>
              <w:spacing w:before="0" w:line="240" w:lineRule="auto"/>
              <w:rPr>
                <w:rFonts w:cs="Arial"/>
                <w:lang w:val="sk-SK"/>
              </w:rPr>
            </w:pPr>
          </w:p>
        </w:tc>
        <w:tc>
          <w:tcPr>
            <w:tcW w:w="1980" w:type="dxa"/>
          </w:tcPr>
          <w:p w14:paraId="6CBE082B" w14:textId="77777777" w:rsidR="00DB7B79" w:rsidRPr="00F34557" w:rsidRDefault="00DB7B79" w:rsidP="00F34557">
            <w:pPr>
              <w:pStyle w:val="tabulka"/>
              <w:widowControl/>
              <w:spacing w:before="0" w:line="240" w:lineRule="auto"/>
              <w:rPr>
                <w:rFonts w:cs="Arial"/>
                <w:lang w:val="sk-SK"/>
              </w:rPr>
            </w:pPr>
          </w:p>
        </w:tc>
      </w:tr>
      <w:tr w:rsidR="00DB7B79" w:rsidRPr="00F34557" w14:paraId="76D65999" w14:textId="77777777" w:rsidTr="00A66716">
        <w:trPr>
          <w:cantSplit/>
        </w:trPr>
        <w:tc>
          <w:tcPr>
            <w:tcW w:w="1342" w:type="dxa"/>
          </w:tcPr>
          <w:p w14:paraId="765E8528" w14:textId="77777777" w:rsidR="00DB7B79" w:rsidRPr="00F34557" w:rsidRDefault="00DB7B79" w:rsidP="00F34557">
            <w:pPr>
              <w:pStyle w:val="tabulka"/>
              <w:widowControl/>
              <w:spacing w:before="0" w:line="240" w:lineRule="auto"/>
              <w:rPr>
                <w:rFonts w:cs="Arial"/>
                <w:lang w:val="sk-SK"/>
              </w:rPr>
            </w:pPr>
          </w:p>
        </w:tc>
        <w:tc>
          <w:tcPr>
            <w:tcW w:w="1500" w:type="dxa"/>
          </w:tcPr>
          <w:p w14:paraId="23274313" w14:textId="77777777" w:rsidR="00DB7B79" w:rsidRPr="00F34557" w:rsidRDefault="00DB7B79" w:rsidP="00F34557">
            <w:pPr>
              <w:pStyle w:val="tabulka"/>
              <w:widowControl/>
              <w:spacing w:before="0" w:line="240" w:lineRule="auto"/>
              <w:rPr>
                <w:rFonts w:cs="Arial"/>
                <w:lang w:val="sk-SK"/>
              </w:rPr>
            </w:pPr>
          </w:p>
        </w:tc>
        <w:tc>
          <w:tcPr>
            <w:tcW w:w="1440" w:type="dxa"/>
          </w:tcPr>
          <w:p w14:paraId="3444E6FA" w14:textId="77777777" w:rsidR="00DB7B79" w:rsidRPr="00F34557" w:rsidRDefault="00DB7B79" w:rsidP="00F34557">
            <w:pPr>
              <w:pStyle w:val="tabulka"/>
              <w:widowControl/>
              <w:spacing w:before="0" w:line="240" w:lineRule="auto"/>
              <w:rPr>
                <w:rFonts w:cs="Arial"/>
                <w:lang w:val="sk-SK"/>
              </w:rPr>
            </w:pPr>
          </w:p>
        </w:tc>
        <w:tc>
          <w:tcPr>
            <w:tcW w:w="1440" w:type="dxa"/>
          </w:tcPr>
          <w:p w14:paraId="525DCBB4" w14:textId="77777777" w:rsidR="00DB7B79" w:rsidRPr="00F34557" w:rsidRDefault="00DB7B79" w:rsidP="00F34557">
            <w:pPr>
              <w:pStyle w:val="tabulka"/>
              <w:widowControl/>
              <w:spacing w:before="0" w:line="240" w:lineRule="auto"/>
              <w:rPr>
                <w:rFonts w:cs="Arial"/>
                <w:lang w:val="sk-SK"/>
              </w:rPr>
            </w:pPr>
          </w:p>
        </w:tc>
        <w:tc>
          <w:tcPr>
            <w:tcW w:w="1620" w:type="dxa"/>
          </w:tcPr>
          <w:p w14:paraId="735C8BC8" w14:textId="77777777" w:rsidR="00DB7B79" w:rsidRPr="00F34557" w:rsidRDefault="00DB7B79" w:rsidP="00F34557">
            <w:pPr>
              <w:pStyle w:val="tabulka"/>
              <w:widowControl/>
              <w:spacing w:before="0" w:line="240" w:lineRule="auto"/>
              <w:rPr>
                <w:rFonts w:cs="Arial"/>
                <w:lang w:val="sk-SK"/>
              </w:rPr>
            </w:pPr>
          </w:p>
        </w:tc>
        <w:tc>
          <w:tcPr>
            <w:tcW w:w="1980" w:type="dxa"/>
          </w:tcPr>
          <w:p w14:paraId="406B7E3A" w14:textId="77777777" w:rsidR="00DB7B79" w:rsidRPr="00F34557" w:rsidRDefault="00DB7B79" w:rsidP="00F34557">
            <w:pPr>
              <w:pStyle w:val="tabulka"/>
              <w:widowControl/>
              <w:spacing w:before="0" w:line="240" w:lineRule="auto"/>
              <w:rPr>
                <w:rFonts w:cs="Arial"/>
                <w:lang w:val="sk-SK"/>
              </w:rPr>
            </w:pPr>
          </w:p>
        </w:tc>
      </w:tr>
      <w:tr w:rsidR="00DB7B79" w:rsidRPr="00F34557" w14:paraId="15E3986A" w14:textId="77777777" w:rsidTr="00A66716">
        <w:trPr>
          <w:cantSplit/>
        </w:trPr>
        <w:tc>
          <w:tcPr>
            <w:tcW w:w="1342" w:type="dxa"/>
          </w:tcPr>
          <w:p w14:paraId="18383D51" w14:textId="77777777" w:rsidR="00DB7B79" w:rsidRPr="00F34557" w:rsidRDefault="00DB7B79" w:rsidP="00F34557">
            <w:pPr>
              <w:pStyle w:val="tabulka"/>
              <w:widowControl/>
              <w:spacing w:before="0" w:line="240" w:lineRule="auto"/>
              <w:rPr>
                <w:rFonts w:cs="Arial"/>
                <w:lang w:val="sk-SK"/>
              </w:rPr>
            </w:pPr>
          </w:p>
        </w:tc>
        <w:tc>
          <w:tcPr>
            <w:tcW w:w="1500" w:type="dxa"/>
          </w:tcPr>
          <w:p w14:paraId="40951448" w14:textId="77777777" w:rsidR="00DB7B79" w:rsidRPr="00F34557" w:rsidRDefault="00DB7B79" w:rsidP="00F34557">
            <w:pPr>
              <w:pStyle w:val="tabulka"/>
              <w:widowControl/>
              <w:spacing w:before="0" w:line="240" w:lineRule="auto"/>
              <w:rPr>
                <w:rFonts w:cs="Arial"/>
                <w:lang w:val="sk-SK"/>
              </w:rPr>
            </w:pPr>
          </w:p>
        </w:tc>
        <w:tc>
          <w:tcPr>
            <w:tcW w:w="1440" w:type="dxa"/>
          </w:tcPr>
          <w:p w14:paraId="3237EF6A" w14:textId="77777777" w:rsidR="00DB7B79" w:rsidRPr="00F34557" w:rsidRDefault="00DB7B79" w:rsidP="00F34557">
            <w:pPr>
              <w:pStyle w:val="tabulka"/>
              <w:widowControl/>
              <w:spacing w:before="0" w:line="240" w:lineRule="auto"/>
              <w:rPr>
                <w:rFonts w:cs="Arial"/>
                <w:lang w:val="sk-SK"/>
              </w:rPr>
            </w:pPr>
          </w:p>
        </w:tc>
        <w:tc>
          <w:tcPr>
            <w:tcW w:w="1440" w:type="dxa"/>
          </w:tcPr>
          <w:p w14:paraId="26E88682" w14:textId="77777777" w:rsidR="00DB7B79" w:rsidRPr="00F34557" w:rsidRDefault="00DB7B79" w:rsidP="00F34557">
            <w:pPr>
              <w:pStyle w:val="tabulka"/>
              <w:widowControl/>
              <w:spacing w:before="0" w:line="240" w:lineRule="auto"/>
              <w:rPr>
                <w:rFonts w:cs="Arial"/>
                <w:lang w:val="sk-SK"/>
              </w:rPr>
            </w:pPr>
          </w:p>
        </w:tc>
        <w:tc>
          <w:tcPr>
            <w:tcW w:w="1620" w:type="dxa"/>
          </w:tcPr>
          <w:p w14:paraId="417CEA44" w14:textId="77777777" w:rsidR="00DB7B79" w:rsidRPr="00F34557" w:rsidRDefault="00DB7B79" w:rsidP="00F34557">
            <w:pPr>
              <w:pStyle w:val="tabulka"/>
              <w:widowControl/>
              <w:spacing w:before="0" w:line="240" w:lineRule="auto"/>
              <w:rPr>
                <w:rFonts w:cs="Arial"/>
                <w:lang w:val="sk-SK"/>
              </w:rPr>
            </w:pPr>
          </w:p>
        </w:tc>
        <w:tc>
          <w:tcPr>
            <w:tcW w:w="1980" w:type="dxa"/>
          </w:tcPr>
          <w:p w14:paraId="7033FFA7" w14:textId="77777777" w:rsidR="00DB7B79" w:rsidRPr="00F34557" w:rsidRDefault="00DB7B79" w:rsidP="00F34557">
            <w:pPr>
              <w:pStyle w:val="tabulka"/>
              <w:widowControl/>
              <w:spacing w:before="0" w:line="240" w:lineRule="auto"/>
              <w:rPr>
                <w:rFonts w:cs="Arial"/>
                <w:lang w:val="sk-SK"/>
              </w:rPr>
            </w:pPr>
          </w:p>
        </w:tc>
      </w:tr>
      <w:tr w:rsidR="00DB7B79" w:rsidRPr="00F34557" w14:paraId="326E0AED" w14:textId="77777777" w:rsidTr="00A66716">
        <w:trPr>
          <w:cantSplit/>
        </w:trPr>
        <w:tc>
          <w:tcPr>
            <w:tcW w:w="1342" w:type="dxa"/>
          </w:tcPr>
          <w:p w14:paraId="575ADFF7" w14:textId="77777777" w:rsidR="00DB7B79" w:rsidRPr="00F34557" w:rsidRDefault="00DB7B79" w:rsidP="00F34557">
            <w:pPr>
              <w:pStyle w:val="tabulka"/>
              <w:widowControl/>
              <w:spacing w:before="0" w:line="240" w:lineRule="auto"/>
              <w:rPr>
                <w:rFonts w:cs="Arial"/>
                <w:lang w:val="sk-SK"/>
              </w:rPr>
            </w:pPr>
          </w:p>
        </w:tc>
        <w:tc>
          <w:tcPr>
            <w:tcW w:w="1500" w:type="dxa"/>
          </w:tcPr>
          <w:p w14:paraId="544EEF2E" w14:textId="77777777" w:rsidR="00DB7B79" w:rsidRPr="00F34557" w:rsidRDefault="00DB7B79" w:rsidP="00F34557">
            <w:pPr>
              <w:pStyle w:val="tabulka"/>
              <w:widowControl/>
              <w:spacing w:before="0" w:line="240" w:lineRule="auto"/>
              <w:rPr>
                <w:rFonts w:cs="Arial"/>
                <w:lang w:val="sk-SK"/>
              </w:rPr>
            </w:pPr>
          </w:p>
        </w:tc>
        <w:tc>
          <w:tcPr>
            <w:tcW w:w="1440" w:type="dxa"/>
          </w:tcPr>
          <w:p w14:paraId="733A997D" w14:textId="77777777" w:rsidR="00DB7B79" w:rsidRPr="00F34557" w:rsidRDefault="00DB7B79" w:rsidP="00F34557">
            <w:pPr>
              <w:pStyle w:val="tabulka"/>
              <w:widowControl/>
              <w:spacing w:before="0" w:line="240" w:lineRule="auto"/>
              <w:rPr>
                <w:rFonts w:cs="Arial"/>
                <w:lang w:val="sk-SK"/>
              </w:rPr>
            </w:pPr>
          </w:p>
        </w:tc>
        <w:tc>
          <w:tcPr>
            <w:tcW w:w="1440" w:type="dxa"/>
          </w:tcPr>
          <w:p w14:paraId="2A1F5230" w14:textId="77777777" w:rsidR="00DB7B79" w:rsidRPr="00F34557" w:rsidRDefault="00DB7B79" w:rsidP="00F34557">
            <w:pPr>
              <w:pStyle w:val="tabulka"/>
              <w:widowControl/>
              <w:spacing w:before="0" w:line="240" w:lineRule="auto"/>
              <w:rPr>
                <w:rFonts w:cs="Arial"/>
                <w:lang w:val="sk-SK"/>
              </w:rPr>
            </w:pPr>
          </w:p>
        </w:tc>
        <w:tc>
          <w:tcPr>
            <w:tcW w:w="1620" w:type="dxa"/>
          </w:tcPr>
          <w:p w14:paraId="0EA0C5FF" w14:textId="77777777" w:rsidR="00DB7B79" w:rsidRPr="00F34557" w:rsidRDefault="00DB7B79" w:rsidP="00F34557">
            <w:pPr>
              <w:pStyle w:val="tabulka"/>
              <w:widowControl/>
              <w:spacing w:before="0" w:line="240" w:lineRule="auto"/>
              <w:rPr>
                <w:rFonts w:cs="Arial"/>
                <w:lang w:val="sk-SK"/>
              </w:rPr>
            </w:pPr>
          </w:p>
        </w:tc>
        <w:tc>
          <w:tcPr>
            <w:tcW w:w="1980" w:type="dxa"/>
          </w:tcPr>
          <w:p w14:paraId="48D870D9" w14:textId="77777777" w:rsidR="00DB7B79" w:rsidRPr="00F34557" w:rsidRDefault="00DB7B79" w:rsidP="00F34557">
            <w:pPr>
              <w:pStyle w:val="tabulka"/>
              <w:widowControl/>
              <w:spacing w:before="0" w:line="240" w:lineRule="auto"/>
              <w:rPr>
                <w:rFonts w:cs="Arial"/>
                <w:lang w:val="sk-SK"/>
              </w:rPr>
            </w:pPr>
          </w:p>
        </w:tc>
      </w:tr>
      <w:tr w:rsidR="00DB7B79" w:rsidRPr="00F34557" w14:paraId="33074FC4" w14:textId="77777777" w:rsidTr="00A66716">
        <w:trPr>
          <w:cantSplit/>
        </w:trPr>
        <w:tc>
          <w:tcPr>
            <w:tcW w:w="1342" w:type="dxa"/>
          </w:tcPr>
          <w:p w14:paraId="42A5F49F" w14:textId="77777777" w:rsidR="00DB7B79" w:rsidRPr="00F34557" w:rsidRDefault="00DB7B79" w:rsidP="00F34557">
            <w:pPr>
              <w:pStyle w:val="tabulka"/>
              <w:widowControl/>
              <w:spacing w:before="0" w:line="240" w:lineRule="auto"/>
              <w:rPr>
                <w:rFonts w:cs="Arial"/>
                <w:lang w:val="sk-SK"/>
              </w:rPr>
            </w:pPr>
          </w:p>
        </w:tc>
        <w:tc>
          <w:tcPr>
            <w:tcW w:w="1500" w:type="dxa"/>
          </w:tcPr>
          <w:p w14:paraId="73A65F62" w14:textId="77777777" w:rsidR="00DB7B79" w:rsidRPr="00F34557" w:rsidRDefault="00DB7B79" w:rsidP="00F34557">
            <w:pPr>
              <w:pStyle w:val="tabulka"/>
              <w:widowControl/>
              <w:spacing w:before="0" w:line="240" w:lineRule="auto"/>
              <w:rPr>
                <w:rFonts w:cs="Arial"/>
                <w:lang w:val="sk-SK"/>
              </w:rPr>
            </w:pPr>
          </w:p>
        </w:tc>
        <w:tc>
          <w:tcPr>
            <w:tcW w:w="1440" w:type="dxa"/>
          </w:tcPr>
          <w:p w14:paraId="50A63AD2" w14:textId="77777777" w:rsidR="00DB7B79" w:rsidRPr="00F34557" w:rsidRDefault="00DB7B79" w:rsidP="00F34557">
            <w:pPr>
              <w:pStyle w:val="tabulka"/>
              <w:widowControl/>
              <w:spacing w:before="0" w:line="240" w:lineRule="auto"/>
              <w:rPr>
                <w:rFonts w:cs="Arial"/>
                <w:lang w:val="sk-SK"/>
              </w:rPr>
            </w:pPr>
          </w:p>
        </w:tc>
        <w:tc>
          <w:tcPr>
            <w:tcW w:w="1440" w:type="dxa"/>
          </w:tcPr>
          <w:p w14:paraId="142B6CD3" w14:textId="77777777" w:rsidR="00DB7B79" w:rsidRPr="00F34557" w:rsidRDefault="00DB7B79" w:rsidP="00F34557">
            <w:pPr>
              <w:pStyle w:val="tabulka"/>
              <w:widowControl/>
              <w:spacing w:before="0" w:line="240" w:lineRule="auto"/>
              <w:rPr>
                <w:rFonts w:cs="Arial"/>
                <w:lang w:val="sk-SK"/>
              </w:rPr>
            </w:pPr>
          </w:p>
        </w:tc>
        <w:tc>
          <w:tcPr>
            <w:tcW w:w="1620" w:type="dxa"/>
          </w:tcPr>
          <w:p w14:paraId="60FA88A8" w14:textId="77777777" w:rsidR="00DB7B79" w:rsidRPr="00F34557" w:rsidRDefault="00DB7B79" w:rsidP="00F34557">
            <w:pPr>
              <w:pStyle w:val="tabulka"/>
              <w:widowControl/>
              <w:spacing w:before="0" w:line="240" w:lineRule="auto"/>
              <w:rPr>
                <w:rFonts w:cs="Arial"/>
                <w:lang w:val="sk-SK"/>
              </w:rPr>
            </w:pPr>
          </w:p>
        </w:tc>
        <w:tc>
          <w:tcPr>
            <w:tcW w:w="1980" w:type="dxa"/>
          </w:tcPr>
          <w:p w14:paraId="0659831B" w14:textId="77777777" w:rsidR="00DB7B79" w:rsidRPr="00F34557" w:rsidRDefault="00DB7B79" w:rsidP="00F34557">
            <w:pPr>
              <w:pStyle w:val="tabulka"/>
              <w:widowControl/>
              <w:spacing w:before="0" w:line="240" w:lineRule="auto"/>
              <w:rPr>
                <w:rFonts w:cs="Arial"/>
                <w:lang w:val="sk-SK"/>
              </w:rPr>
            </w:pPr>
          </w:p>
        </w:tc>
      </w:tr>
      <w:tr w:rsidR="00DB7B79" w:rsidRPr="00F34557" w14:paraId="20570416" w14:textId="77777777" w:rsidTr="00A66716">
        <w:trPr>
          <w:cantSplit/>
        </w:trPr>
        <w:tc>
          <w:tcPr>
            <w:tcW w:w="1342" w:type="dxa"/>
          </w:tcPr>
          <w:p w14:paraId="3A8BEB72" w14:textId="77777777" w:rsidR="00DB7B79" w:rsidRPr="00F34557" w:rsidRDefault="00DB7B79" w:rsidP="00F34557">
            <w:pPr>
              <w:pStyle w:val="tabulka"/>
              <w:widowControl/>
              <w:spacing w:before="0" w:line="240" w:lineRule="auto"/>
              <w:rPr>
                <w:rFonts w:cs="Arial"/>
                <w:lang w:val="sk-SK"/>
              </w:rPr>
            </w:pPr>
          </w:p>
        </w:tc>
        <w:tc>
          <w:tcPr>
            <w:tcW w:w="1500" w:type="dxa"/>
          </w:tcPr>
          <w:p w14:paraId="24D434B4" w14:textId="77777777" w:rsidR="00DB7B79" w:rsidRPr="00F34557" w:rsidRDefault="00DB7B79" w:rsidP="00F34557">
            <w:pPr>
              <w:pStyle w:val="tabulka"/>
              <w:widowControl/>
              <w:spacing w:before="0" w:line="240" w:lineRule="auto"/>
              <w:rPr>
                <w:rFonts w:cs="Arial"/>
                <w:lang w:val="sk-SK"/>
              </w:rPr>
            </w:pPr>
          </w:p>
        </w:tc>
        <w:tc>
          <w:tcPr>
            <w:tcW w:w="1440" w:type="dxa"/>
          </w:tcPr>
          <w:p w14:paraId="7BF6B162" w14:textId="77777777" w:rsidR="00DB7B79" w:rsidRPr="00F34557" w:rsidRDefault="00DB7B79" w:rsidP="00F34557">
            <w:pPr>
              <w:pStyle w:val="tabulka"/>
              <w:widowControl/>
              <w:spacing w:before="0" w:line="240" w:lineRule="auto"/>
              <w:rPr>
                <w:rFonts w:cs="Arial"/>
                <w:lang w:val="sk-SK"/>
              </w:rPr>
            </w:pPr>
          </w:p>
        </w:tc>
        <w:tc>
          <w:tcPr>
            <w:tcW w:w="1440" w:type="dxa"/>
          </w:tcPr>
          <w:p w14:paraId="41FFEE31" w14:textId="77777777" w:rsidR="00DB7B79" w:rsidRPr="00F34557" w:rsidRDefault="00DB7B79" w:rsidP="00F34557">
            <w:pPr>
              <w:pStyle w:val="tabulka"/>
              <w:widowControl/>
              <w:spacing w:before="0" w:line="240" w:lineRule="auto"/>
              <w:rPr>
                <w:rFonts w:cs="Arial"/>
                <w:lang w:val="sk-SK"/>
              </w:rPr>
            </w:pPr>
          </w:p>
        </w:tc>
        <w:tc>
          <w:tcPr>
            <w:tcW w:w="1620" w:type="dxa"/>
          </w:tcPr>
          <w:p w14:paraId="1261B5BB" w14:textId="77777777" w:rsidR="00DB7B79" w:rsidRPr="00F34557" w:rsidRDefault="00DB7B79" w:rsidP="00F34557">
            <w:pPr>
              <w:pStyle w:val="tabulka"/>
              <w:widowControl/>
              <w:spacing w:before="0" w:line="240" w:lineRule="auto"/>
              <w:rPr>
                <w:rFonts w:cs="Arial"/>
                <w:lang w:val="sk-SK"/>
              </w:rPr>
            </w:pPr>
          </w:p>
        </w:tc>
        <w:tc>
          <w:tcPr>
            <w:tcW w:w="1980" w:type="dxa"/>
          </w:tcPr>
          <w:p w14:paraId="498577F0" w14:textId="77777777" w:rsidR="00DB7B79" w:rsidRPr="00F34557" w:rsidRDefault="00DB7B79" w:rsidP="00F34557">
            <w:pPr>
              <w:pStyle w:val="tabulka"/>
              <w:widowControl/>
              <w:spacing w:before="0" w:line="240" w:lineRule="auto"/>
              <w:rPr>
                <w:rFonts w:cs="Arial"/>
                <w:lang w:val="sk-SK"/>
              </w:rPr>
            </w:pPr>
          </w:p>
        </w:tc>
      </w:tr>
      <w:tr w:rsidR="00DB7B79" w:rsidRPr="00F34557" w14:paraId="726B1946" w14:textId="77777777" w:rsidTr="00A66716">
        <w:trPr>
          <w:cantSplit/>
        </w:trPr>
        <w:tc>
          <w:tcPr>
            <w:tcW w:w="1342" w:type="dxa"/>
          </w:tcPr>
          <w:p w14:paraId="454487EC" w14:textId="77777777" w:rsidR="00DB7B79" w:rsidRPr="00F34557" w:rsidRDefault="00DB7B79" w:rsidP="00F34557">
            <w:pPr>
              <w:pStyle w:val="tabulka"/>
              <w:widowControl/>
              <w:spacing w:before="0" w:line="240" w:lineRule="auto"/>
              <w:rPr>
                <w:rFonts w:cs="Arial"/>
                <w:lang w:val="sk-SK"/>
              </w:rPr>
            </w:pPr>
          </w:p>
        </w:tc>
        <w:tc>
          <w:tcPr>
            <w:tcW w:w="1500" w:type="dxa"/>
          </w:tcPr>
          <w:p w14:paraId="711F50F5" w14:textId="77777777" w:rsidR="00DB7B79" w:rsidRPr="00F34557" w:rsidRDefault="00DB7B79" w:rsidP="00F34557">
            <w:pPr>
              <w:pStyle w:val="tabulka"/>
              <w:widowControl/>
              <w:spacing w:before="0" w:line="240" w:lineRule="auto"/>
              <w:rPr>
                <w:rFonts w:cs="Arial"/>
                <w:lang w:val="sk-SK"/>
              </w:rPr>
            </w:pPr>
          </w:p>
        </w:tc>
        <w:tc>
          <w:tcPr>
            <w:tcW w:w="1440" w:type="dxa"/>
          </w:tcPr>
          <w:p w14:paraId="5971BA3E" w14:textId="77777777" w:rsidR="00DB7B79" w:rsidRPr="00F34557" w:rsidRDefault="00DB7B79" w:rsidP="00F34557">
            <w:pPr>
              <w:pStyle w:val="tabulka"/>
              <w:widowControl/>
              <w:spacing w:before="0" w:line="240" w:lineRule="auto"/>
              <w:rPr>
                <w:rFonts w:cs="Arial"/>
                <w:lang w:val="sk-SK"/>
              </w:rPr>
            </w:pPr>
          </w:p>
        </w:tc>
        <w:tc>
          <w:tcPr>
            <w:tcW w:w="1440" w:type="dxa"/>
          </w:tcPr>
          <w:p w14:paraId="7B02C472" w14:textId="77777777" w:rsidR="00DB7B79" w:rsidRPr="00F34557" w:rsidRDefault="00DB7B79" w:rsidP="00F34557">
            <w:pPr>
              <w:pStyle w:val="tabulka"/>
              <w:widowControl/>
              <w:spacing w:before="0" w:line="240" w:lineRule="auto"/>
              <w:rPr>
                <w:rFonts w:cs="Arial"/>
                <w:lang w:val="sk-SK"/>
              </w:rPr>
            </w:pPr>
          </w:p>
        </w:tc>
        <w:tc>
          <w:tcPr>
            <w:tcW w:w="1620" w:type="dxa"/>
          </w:tcPr>
          <w:p w14:paraId="34374725" w14:textId="77777777" w:rsidR="00DB7B79" w:rsidRPr="00F34557" w:rsidRDefault="00DB7B79" w:rsidP="00F34557">
            <w:pPr>
              <w:pStyle w:val="tabulka"/>
              <w:widowControl/>
              <w:spacing w:before="0" w:line="240" w:lineRule="auto"/>
              <w:rPr>
                <w:rFonts w:cs="Arial"/>
                <w:lang w:val="sk-SK"/>
              </w:rPr>
            </w:pPr>
          </w:p>
        </w:tc>
        <w:tc>
          <w:tcPr>
            <w:tcW w:w="1980" w:type="dxa"/>
          </w:tcPr>
          <w:p w14:paraId="47B1287D" w14:textId="77777777" w:rsidR="00DB7B79" w:rsidRPr="00F34557" w:rsidRDefault="00DB7B79" w:rsidP="00F34557">
            <w:pPr>
              <w:pStyle w:val="tabulka"/>
              <w:widowControl/>
              <w:spacing w:before="0" w:line="240" w:lineRule="auto"/>
              <w:rPr>
                <w:rFonts w:cs="Arial"/>
                <w:lang w:val="sk-SK"/>
              </w:rPr>
            </w:pPr>
          </w:p>
        </w:tc>
      </w:tr>
      <w:tr w:rsidR="00DB7B79" w:rsidRPr="00F34557" w14:paraId="68ED8961" w14:textId="77777777" w:rsidTr="00A66716">
        <w:trPr>
          <w:cantSplit/>
        </w:trPr>
        <w:tc>
          <w:tcPr>
            <w:tcW w:w="1342" w:type="dxa"/>
          </w:tcPr>
          <w:p w14:paraId="11B598C7" w14:textId="77777777" w:rsidR="00DB7B79" w:rsidRPr="00F34557" w:rsidRDefault="00DB7B79" w:rsidP="00F34557">
            <w:pPr>
              <w:pStyle w:val="tabulka"/>
              <w:widowControl/>
              <w:spacing w:before="0" w:line="240" w:lineRule="auto"/>
              <w:rPr>
                <w:rFonts w:cs="Arial"/>
                <w:lang w:val="sk-SK"/>
              </w:rPr>
            </w:pPr>
          </w:p>
        </w:tc>
        <w:tc>
          <w:tcPr>
            <w:tcW w:w="1500" w:type="dxa"/>
          </w:tcPr>
          <w:p w14:paraId="7EB2D7FD" w14:textId="77777777" w:rsidR="00DB7B79" w:rsidRPr="00F34557" w:rsidRDefault="00DB7B79" w:rsidP="00F34557">
            <w:pPr>
              <w:pStyle w:val="tabulka"/>
              <w:widowControl/>
              <w:spacing w:before="0" w:line="240" w:lineRule="auto"/>
              <w:rPr>
                <w:rFonts w:cs="Arial"/>
                <w:lang w:val="sk-SK"/>
              </w:rPr>
            </w:pPr>
          </w:p>
        </w:tc>
        <w:tc>
          <w:tcPr>
            <w:tcW w:w="1440" w:type="dxa"/>
          </w:tcPr>
          <w:p w14:paraId="2E1512FA" w14:textId="77777777" w:rsidR="00DB7B79" w:rsidRPr="00F34557" w:rsidRDefault="00DB7B79" w:rsidP="00F34557">
            <w:pPr>
              <w:pStyle w:val="tabulka"/>
              <w:widowControl/>
              <w:spacing w:before="0" w:line="240" w:lineRule="auto"/>
              <w:rPr>
                <w:rFonts w:cs="Arial"/>
                <w:lang w:val="sk-SK"/>
              </w:rPr>
            </w:pPr>
          </w:p>
        </w:tc>
        <w:tc>
          <w:tcPr>
            <w:tcW w:w="1440" w:type="dxa"/>
          </w:tcPr>
          <w:p w14:paraId="7985C347" w14:textId="77777777" w:rsidR="00DB7B79" w:rsidRPr="00F34557" w:rsidRDefault="00DB7B79" w:rsidP="00F34557">
            <w:pPr>
              <w:pStyle w:val="tabulka"/>
              <w:widowControl/>
              <w:spacing w:before="0" w:line="240" w:lineRule="auto"/>
              <w:rPr>
                <w:rFonts w:cs="Arial"/>
                <w:lang w:val="sk-SK"/>
              </w:rPr>
            </w:pPr>
          </w:p>
        </w:tc>
        <w:tc>
          <w:tcPr>
            <w:tcW w:w="1620" w:type="dxa"/>
          </w:tcPr>
          <w:p w14:paraId="1BA17F6B" w14:textId="77777777" w:rsidR="00DB7B79" w:rsidRPr="00F34557" w:rsidRDefault="00DB7B79" w:rsidP="00F34557">
            <w:pPr>
              <w:pStyle w:val="tabulka"/>
              <w:widowControl/>
              <w:spacing w:before="0" w:line="240" w:lineRule="auto"/>
              <w:rPr>
                <w:rFonts w:cs="Arial"/>
                <w:lang w:val="sk-SK"/>
              </w:rPr>
            </w:pPr>
          </w:p>
        </w:tc>
        <w:tc>
          <w:tcPr>
            <w:tcW w:w="1980" w:type="dxa"/>
          </w:tcPr>
          <w:p w14:paraId="1DA1F2D5" w14:textId="77777777" w:rsidR="00DB7B79" w:rsidRPr="00F34557" w:rsidRDefault="00DB7B79" w:rsidP="00F34557">
            <w:pPr>
              <w:pStyle w:val="tabulka"/>
              <w:widowControl/>
              <w:spacing w:before="0" w:line="240" w:lineRule="auto"/>
              <w:rPr>
                <w:rFonts w:cs="Arial"/>
                <w:lang w:val="sk-SK"/>
              </w:rPr>
            </w:pPr>
          </w:p>
        </w:tc>
      </w:tr>
      <w:tr w:rsidR="00DB7B79" w:rsidRPr="00F34557" w14:paraId="53E20709" w14:textId="77777777" w:rsidTr="00A66716">
        <w:trPr>
          <w:cantSplit/>
        </w:trPr>
        <w:tc>
          <w:tcPr>
            <w:tcW w:w="1342" w:type="dxa"/>
          </w:tcPr>
          <w:p w14:paraId="7BBC2A52" w14:textId="77777777" w:rsidR="00DB7B79" w:rsidRPr="00F34557" w:rsidRDefault="00DB7B79" w:rsidP="00F34557">
            <w:pPr>
              <w:pStyle w:val="tabulka"/>
              <w:widowControl/>
              <w:spacing w:before="0" w:line="240" w:lineRule="auto"/>
              <w:jc w:val="left"/>
              <w:rPr>
                <w:rFonts w:cs="Arial"/>
                <w:b/>
                <w:i/>
                <w:lang w:val="sk-SK"/>
              </w:rPr>
            </w:pPr>
            <w:r w:rsidRPr="00F34557">
              <w:rPr>
                <w:rFonts w:cs="Arial"/>
                <w:b/>
                <w:i/>
                <w:lang w:val="sk-SK"/>
              </w:rPr>
              <w:t>B) V inom štáte ako v štáte sídla uchádzača</w:t>
            </w:r>
          </w:p>
        </w:tc>
        <w:tc>
          <w:tcPr>
            <w:tcW w:w="1500" w:type="dxa"/>
          </w:tcPr>
          <w:p w14:paraId="7CB0950E" w14:textId="77777777" w:rsidR="00DB7B79" w:rsidRPr="00F34557" w:rsidRDefault="00DB7B79" w:rsidP="00F34557">
            <w:pPr>
              <w:pStyle w:val="tabulka"/>
              <w:widowControl/>
              <w:spacing w:before="0" w:line="240" w:lineRule="auto"/>
              <w:rPr>
                <w:rFonts w:cs="Arial"/>
                <w:lang w:val="sk-SK"/>
              </w:rPr>
            </w:pPr>
          </w:p>
        </w:tc>
        <w:tc>
          <w:tcPr>
            <w:tcW w:w="1440" w:type="dxa"/>
          </w:tcPr>
          <w:p w14:paraId="1D53314D" w14:textId="77777777" w:rsidR="00DB7B79" w:rsidRPr="00F34557" w:rsidRDefault="00DB7B79" w:rsidP="00F34557">
            <w:pPr>
              <w:pStyle w:val="tabulka"/>
              <w:widowControl/>
              <w:spacing w:before="0" w:line="240" w:lineRule="auto"/>
              <w:rPr>
                <w:rFonts w:cs="Arial"/>
                <w:lang w:val="sk-SK"/>
              </w:rPr>
            </w:pPr>
          </w:p>
        </w:tc>
        <w:tc>
          <w:tcPr>
            <w:tcW w:w="1440" w:type="dxa"/>
          </w:tcPr>
          <w:p w14:paraId="1B970A27" w14:textId="77777777" w:rsidR="00DB7B79" w:rsidRPr="00F34557" w:rsidRDefault="00DB7B79" w:rsidP="00F34557">
            <w:pPr>
              <w:pStyle w:val="tabulka"/>
              <w:widowControl/>
              <w:spacing w:before="0" w:line="240" w:lineRule="auto"/>
              <w:rPr>
                <w:rFonts w:cs="Arial"/>
                <w:lang w:val="sk-SK"/>
              </w:rPr>
            </w:pPr>
          </w:p>
        </w:tc>
        <w:tc>
          <w:tcPr>
            <w:tcW w:w="1620" w:type="dxa"/>
          </w:tcPr>
          <w:p w14:paraId="0C6D2FF8" w14:textId="77777777" w:rsidR="00DB7B79" w:rsidRPr="00F34557" w:rsidRDefault="00DB7B79" w:rsidP="00F34557">
            <w:pPr>
              <w:pStyle w:val="tabulka"/>
              <w:widowControl/>
              <w:spacing w:before="0" w:line="240" w:lineRule="auto"/>
              <w:rPr>
                <w:rFonts w:cs="Arial"/>
                <w:lang w:val="sk-SK"/>
              </w:rPr>
            </w:pPr>
          </w:p>
        </w:tc>
        <w:tc>
          <w:tcPr>
            <w:tcW w:w="1980" w:type="dxa"/>
          </w:tcPr>
          <w:p w14:paraId="53D6009A" w14:textId="77777777" w:rsidR="00DB7B79" w:rsidRPr="00F34557" w:rsidRDefault="00DB7B79" w:rsidP="00F34557">
            <w:pPr>
              <w:pStyle w:val="tabulka"/>
              <w:widowControl/>
              <w:spacing w:before="0" w:line="240" w:lineRule="auto"/>
              <w:rPr>
                <w:rFonts w:cs="Arial"/>
                <w:lang w:val="sk-SK"/>
              </w:rPr>
            </w:pPr>
          </w:p>
        </w:tc>
      </w:tr>
      <w:tr w:rsidR="00DB7B79" w:rsidRPr="00F34557" w14:paraId="5C48A92E" w14:textId="77777777" w:rsidTr="00A66716">
        <w:trPr>
          <w:cantSplit/>
        </w:trPr>
        <w:tc>
          <w:tcPr>
            <w:tcW w:w="1342" w:type="dxa"/>
          </w:tcPr>
          <w:p w14:paraId="2134BE1C" w14:textId="77777777" w:rsidR="00DB7B79" w:rsidRPr="00F34557" w:rsidRDefault="00DB7B79" w:rsidP="00F34557">
            <w:pPr>
              <w:pStyle w:val="tabulka"/>
              <w:widowControl/>
              <w:spacing w:before="0" w:line="240" w:lineRule="auto"/>
              <w:rPr>
                <w:rFonts w:cs="Arial"/>
                <w:lang w:val="sk-SK"/>
              </w:rPr>
            </w:pPr>
          </w:p>
        </w:tc>
        <w:tc>
          <w:tcPr>
            <w:tcW w:w="1500" w:type="dxa"/>
          </w:tcPr>
          <w:p w14:paraId="7F6E09D7" w14:textId="77777777" w:rsidR="00DB7B79" w:rsidRPr="00F34557" w:rsidRDefault="00DB7B79" w:rsidP="00F34557">
            <w:pPr>
              <w:pStyle w:val="tabulka"/>
              <w:widowControl/>
              <w:spacing w:before="0" w:line="240" w:lineRule="auto"/>
              <w:rPr>
                <w:rFonts w:cs="Arial"/>
                <w:lang w:val="sk-SK"/>
              </w:rPr>
            </w:pPr>
          </w:p>
        </w:tc>
        <w:tc>
          <w:tcPr>
            <w:tcW w:w="1440" w:type="dxa"/>
          </w:tcPr>
          <w:p w14:paraId="3B7C7CDC" w14:textId="77777777" w:rsidR="00DB7B79" w:rsidRPr="00F34557" w:rsidRDefault="00DB7B79" w:rsidP="00F34557">
            <w:pPr>
              <w:pStyle w:val="tabulka"/>
              <w:widowControl/>
              <w:spacing w:before="0" w:line="240" w:lineRule="auto"/>
              <w:rPr>
                <w:rFonts w:cs="Arial"/>
                <w:lang w:val="sk-SK"/>
              </w:rPr>
            </w:pPr>
          </w:p>
        </w:tc>
        <w:tc>
          <w:tcPr>
            <w:tcW w:w="1440" w:type="dxa"/>
          </w:tcPr>
          <w:p w14:paraId="31CED239" w14:textId="77777777" w:rsidR="00DB7B79" w:rsidRPr="00F34557" w:rsidRDefault="00DB7B79" w:rsidP="00F34557">
            <w:pPr>
              <w:pStyle w:val="tabulka"/>
              <w:widowControl/>
              <w:spacing w:before="0" w:line="240" w:lineRule="auto"/>
              <w:rPr>
                <w:rFonts w:cs="Arial"/>
                <w:lang w:val="sk-SK"/>
              </w:rPr>
            </w:pPr>
          </w:p>
        </w:tc>
        <w:tc>
          <w:tcPr>
            <w:tcW w:w="1620" w:type="dxa"/>
          </w:tcPr>
          <w:p w14:paraId="6663A76D" w14:textId="77777777" w:rsidR="00DB7B79" w:rsidRPr="00F34557" w:rsidRDefault="00DB7B79" w:rsidP="00F34557">
            <w:pPr>
              <w:pStyle w:val="tabulka"/>
              <w:widowControl/>
              <w:spacing w:before="0" w:line="240" w:lineRule="auto"/>
              <w:rPr>
                <w:rFonts w:cs="Arial"/>
                <w:lang w:val="sk-SK"/>
              </w:rPr>
            </w:pPr>
          </w:p>
        </w:tc>
        <w:tc>
          <w:tcPr>
            <w:tcW w:w="1980" w:type="dxa"/>
          </w:tcPr>
          <w:p w14:paraId="181AEED2" w14:textId="77777777" w:rsidR="00DB7B79" w:rsidRPr="00F34557" w:rsidRDefault="00DB7B79" w:rsidP="00F34557">
            <w:pPr>
              <w:pStyle w:val="tabulka"/>
              <w:widowControl/>
              <w:spacing w:before="0" w:line="240" w:lineRule="auto"/>
              <w:rPr>
                <w:rFonts w:cs="Arial"/>
                <w:lang w:val="sk-SK"/>
              </w:rPr>
            </w:pPr>
          </w:p>
        </w:tc>
      </w:tr>
      <w:tr w:rsidR="00DB7B79" w:rsidRPr="00F34557" w14:paraId="22E0CDE0" w14:textId="77777777" w:rsidTr="00A66716">
        <w:trPr>
          <w:cantSplit/>
        </w:trPr>
        <w:tc>
          <w:tcPr>
            <w:tcW w:w="1342" w:type="dxa"/>
          </w:tcPr>
          <w:p w14:paraId="6A8F4112" w14:textId="77777777" w:rsidR="00DB7B79" w:rsidRPr="00F34557" w:rsidRDefault="00DB7B79" w:rsidP="00F34557">
            <w:pPr>
              <w:pStyle w:val="tabulka"/>
              <w:widowControl/>
              <w:spacing w:before="0" w:line="240" w:lineRule="auto"/>
              <w:rPr>
                <w:rFonts w:cs="Arial"/>
                <w:lang w:val="sk-SK"/>
              </w:rPr>
            </w:pPr>
          </w:p>
        </w:tc>
        <w:tc>
          <w:tcPr>
            <w:tcW w:w="1500" w:type="dxa"/>
          </w:tcPr>
          <w:p w14:paraId="14C036F1" w14:textId="77777777" w:rsidR="00DB7B79" w:rsidRPr="00F34557" w:rsidRDefault="00DB7B79" w:rsidP="00F34557">
            <w:pPr>
              <w:pStyle w:val="tabulka"/>
              <w:widowControl/>
              <w:spacing w:before="0" w:line="240" w:lineRule="auto"/>
              <w:rPr>
                <w:rFonts w:cs="Arial"/>
                <w:lang w:val="sk-SK"/>
              </w:rPr>
            </w:pPr>
          </w:p>
        </w:tc>
        <w:tc>
          <w:tcPr>
            <w:tcW w:w="1440" w:type="dxa"/>
          </w:tcPr>
          <w:p w14:paraId="2D088881" w14:textId="77777777" w:rsidR="00DB7B79" w:rsidRPr="00F34557" w:rsidRDefault="00DB7B79" w:rsidP="00F34557">
            <w:pPr>
              <w:pStyle w:val="tabulka"/>
              <w:widowControl/>
              <w:spacing w:before="0" w:line="240" w:lineRule="auto"/>
              <w:rPr>
                <w:rFonts w:cs="Arial"/>
                <w:lang w:val="sk-SK"/>
              </w:rPr>
            </w:pPr>
          </w:p>
        </w:tc>
        <w:tc>
          <w:tcPr>
            <w:tcW w:w="1440" w:type="dxa"/>
          </w:tcPr>
          <w:p w14:paraId="3B69853F" w14:textId="77777777" w:rsidR="00DB7B79" w:rsidRPr="00F34557" w:rsidRDefault="00DB7B79" w:rsidP="00F34557">
            <w:pPr>
              <w:pStyle w:val="tabulka"/>
              <w:widowControl/>
              <w:spacing w:before="0" w:line="240" w:lineRule="auto"/>
              <w:rPr>
                <w:rFonts w:cs="Arial"/>
                <w:lang w:val="sk-SK"/>
              </w:rPr>
            </w:pPr>
          </w:p>
        </w:tc>
        <w:tc>
          <w:tcPr>
            <w:tcW w:w="1620" w:type="dxa"/>
          </w:tcPr>
          <w:p w14:paraId="5A298732" w14:textId="77777777" w:rsidR="00DB7B79" w:rsidRPr="00F34557" w:rsidRDefault="00DB7B79" w:rsidP="00F34557">
            <w:pPr>
              <w:pStyle w:val="tabulka"/>
              <w:widowControl/>
              <w:spacing w:before="0" w:line="240" w:lineRule="auto"/>
              <w:rPr>
                <w:rFonts w:cs="Arial"/>
                <w:lang w:val="sk-SK"/>
              </w:rPr>
            </w:pPr>
          </w:p>
        </w:tc>
        <w:tc>
          <w:tcPr>
            <w:tcW w:w="1980" w:type="dxa"/>
          </w:tcPr>
          <w:p w14:paraId="063463AE" w14:textId="77777777" w:rsidR="00DB7B79" w:rsidRPr="00F34557" w:rsidRDefault="00DB7B79" w:rsidP="00F34557">
            <w:pPr>
              <w:pStyle w:val="tabulka"/>
              <w:widowControl/>
              <w:spacing w:before="0" w:line="240" w:lineRule="auto"/>
              <w:rPr>
                <w:rFonts w:cs="Arial"/>
                <w:lang w:val="sk-SK"/>
              </w:rPr>
            </w:pPr>
          </w:p>
        </w:tc>
      </w:tr>
      <w:tr w:rsidR="00DB7B79" w:rsidRPr="00F34557" w14:paraId="5C695E1F" w14:textId="77777777" w:rsidTr="00A66716">
        <w:trPr>
          <w:cantSplit/>
        </w:trPr>
        <w:tc>
          <w:tcPr>
            <w:tcW w:w="1342" w:type="dxa"/>
          </w:tcPr>
          <w:p w14:paraId="2546BEAD" w14:textId="77777777" w:rsidR="00DB7B79" w:rsidRPr="00F34557" w:rsidRDefault="00DB7B79" w:rsidP="00F34557">
            <w:pPr>
              <w:pStyle w:val="tabulka"/>
              <w:widowControl/>
              <w:spacing w:before="0" w:line="240" w:lineRule="auto"/>
              <w:rPr>
                <w:rFonts w:cs="Arial"/>
                <w:lang w:val="sk-SK"/>
              </w:rPr>
            </w:pPr>
          </w:p>
        </w:tc>
        <w:tc>
          <w:tcPr>
            <w:tcW w:w="1500" w:type="dxa"/>
          </w:tcPr>
          <w:p w14:paraId="260DC472" w14:textId="77777777" w:rsidR="00DB7B79" w:rsidRPr="00F34557" w:rsidRDefault="00DB7B79" w:rsidP="00F34557">
            <w:pPr>
              <w:pStyle w:val="tabulka"/>
              <w:widowControl/>
              <w:spacing w:before="0" w:line="240" w:lineRule="auto"/>
              <w:rPr>
                <w:rFonts w:cs="Arial"/>
                <w:lang w:val="sk-SK"/>
              </w:rPr>
            </w:pPr>
          </w:p>
        </w:tc>
        <w:tc>
          <w:tcPr>
            <w:tcW w:w="1440" w:type="dxa"/>
          </w:tcPr>
          <w:p w14:paraId="79361BD5" w14:textId="77777777" w:rsidR="00DB7B79" w:rsidRPr="00F34557" w:rsidRDefault="00DB7B79" w:rsidP="00F34557">
            <w:pPr>
              <w:pStyle w:val="tabulka"/>
              <w:widowControl/>
              <w:spacing w:before="0" w:line="240" w:lineRule="auto"/>
              <w:rPr>
                <w:rFonts w:cs="Arial"/>
                <w:lang w:val="sk-SK"/>
              </w:rPr>
            </w:pPr>
          </w:p>
        </w:tc>
        <w:tc>
          <w:tcPr>
            <w:tcW w:w="1440" w:type="dxa"/>
          </w:tcPr>
          <w:p w14:paraId="2BD6B317" w14:textId="77777777" w:rsidR="00DB7B79" w:rsidRPr="00F34557" w:rsidRDefault="00DB7B79" w:rsidP="00F34557">
            <w:pPr>
              <w:pStyle w:val="tabulka"/>
              <w:widowControl/>
              <w:spacing w:before="0" w:line="240" w:lineRule="auto"/>
              <w:rPr>
                <w:rFonts w:cs="Arial"/>
                <w:lang w:val="sk-SK"/>
              </w:rPr>
            </w:pPr>
          </w:p>
        </w:tc>
        <w:tc>
          <w:tcPr>
            <w:tcW w:w="1620" w:type="dxa"/>
          </w:tcPr>
          <w:p w14:paraId="66A144CE" w14:textId="77777777" w:rsidR="00DB7B79" w:rsidRPr="00F34557" w:rsidRDefault="00DB7B79" w:rsidP="00F34557">
            <w:pPr>
              <w:pStyle w:val="tabulka"/>
              <w:widowControl/>
              <w:spacing w:before="0" w:line="240" w:lineRule="auto"/>
              <w:rPr>
                <w:rFonts w:cs="Arial"/>
                <w:lang w:val="sk-SK"/>
              </w:rPr>
            </w:pPr>
          </w:p>
        </w:tc>
        <w:tc>
          <w:tcPr>
            <w:tcW w:w="1980" w:type="dxa"/>
          </w:tcPr>
          <w:p w14:paraId="53D98FAA" w14:textId="77777777" w:rsidR="00DB7B79" w:rsidRPr="00F34557" w:rsidRDefault="00DB7B79" w:rsidP="00F34557">
            <w:pPr>
              <w:pStyle w:val="tabulka"/>
              <w:widowControl/>
              <w:spacing w:before="0" w:line="240" w:lineRule="auto"/>
              <w:rPr>
                <w:rFonts w:cs="Arial"/>
                <w:lang w:val="sk-SK"/>
              </w:rPr>
            </w:pPr>
          </w:p>
        </w:tc>
      </w:tr>
      <w:tr w:rsidR="00DB7B79" w:rsidRPr="00F34557" w14:paraId="4A1648D0" w14:textId="77777777" w:rsidTr="00A66716">
        <w:trPr>
          <w:cantSplit/>
        </w:trPr>
        <w:tc>
          <w:tcPr>
            <w:tcW w:w="1342" w:type="dxa"/>
          </w:tcPr>
          <w:p w14:paraId="514CC4A5" w14:textId="77777777" w:rsidR="00DB7B79" w:rsidRPr="00F34557" w:rsidRDefault="00DB7B79" w:rsidP="00F34557">
            <w:pPr>
              <w:pStyle w:val="tabulka"/>
              <w:widowControl/>
              <w:spacing w:before="0" w:line="240" w:lineRule="auto"/>
              <w:rPr>
                <w:rFonts w:cs="Arial"/>
                <w:lang w:val="sk-SK"/>
              </w:rPr>
            </w:pPr>
          </w:p>
        </w:tc>
        <w:tc>
          <w:tcPr>
            <w:tcW w:w="1500" w:type="dxa"/>
          </w:tcPr>
          <w:p w14:paraId="0920D1AD" w14:textId="77777777" w:rsidR="00DB7B79" w:rsidRPr="00F34557" w:rsidRDefault="00DB7B79" w:rsidP="00F34557">
            <w:pPr>
              <w:pStyle w:val="tabulka"/>
              <w:widowControl/>
              <w:spacing w:before="0" w:line="240" w:lineRule="auto"/>
              <w:rPr>
                <w:rFonts w:cs="Arial"/>
                <w:lang w:val="sk-SK"/>
              </w:rPr>
            </w:pPr>
          </w:p>
        </w:tc>
        <w:tc>
          <w:tcPr>
            <w:tcW w:w="1440" w:type="dxa"/>
          </w:tcPr>
          <w:p w14:paraId="4B188442" w14:textId="77777777" w:rsidR="00DB7B79" w:rsidRPr="00F34557" w:rsidRDefault="00DB7B79" w:rsidP="00F34557">
            <w:pPr>
              <w:pStyle w:val="tabulka"/>
              <w:widowControl/>
              <w:spacing w:before="0" w:line="240" w:lineRule="auto"/>
              <w:rPr>
                <w:rFonts w:cs="Arial"/>
                <w:lang w:val="sk-SK"/>
              </w:rPr>
            </w:pPr>
          </w:p>
        </w:tc>
        <w:tc>
          <w:tcPr>
            <w:tcW w:w="1440" w:type="dxa"/>
          </w:tcPr>
          <w:p w14:paraId="0696AA7A" w14:textId="77777777" w:rsidR="00DB7B79" w:rsidRPr="00F34557" w:rsidRDefault="00DB7B79" w:rsidP="00F34557">
            <w:pPr>
              <w:pStyle w:val="tabulka"/>
              <w:widowControl/>
              <w:spacing w:before="0" w:line="240" w:lineRule="auto"/>
              <w:rPr>
                <w:rFonts w:cs="Arial"/>
                <w:lang w:val="sk-SK"/>
              </w:rPr>
            </w:pPr>
          </w:p>
        </w:tc>
        <w:tc>
          <w:tcPr>
            <w:tcW w:w="1620" w:type="dxa"/>
          </w:tcPr>
          <w:p w14:paraId="5D16BD45" w14:textId="77777777" w:rsidR="00DB7B79" w:rsidRPr="00F34557" w:rsidRDefault="00DB7B79" w:rsidP="00F34557">
            <w:pPr>
              <w:pStyle w:val="tabulka"/>
              <w:widowControl/>
              <w:spacing w:before="0" w:line="240" w:lineRule="auto"/>
              <w:rPr>
                <w:rFonts w:cs="Arial"/>
                <w:lang w:val="sk-SK"/>
              </w:rPr>
            </w:pPr>
          </w:p>
        </w:tc>
        <w:tc>
          <w:tcPr>
            <w:tcW w:w="1980" w:type="dxa"/>
          </w:tcPr>
          <w:p w14:paraId="4C67EDB0" w14:textId="77777777" w:rsidR="00DB7B79" w:rsidRPr="00F34557" w:rsidRDefault="00DB7B79" w:rsidP="00F34557">
            <w:pPr>
              <w:pStyle w:val="tabulka"/>
              <w:widowControl/>
              <w:spacing w:before="0" w:line="240" w:lineRule="auto"/>
              <w:rPr>
                <w:rFonts w:cs="Arial"/>
                <w:lang w:val="sk-SK"/>
              </w:rPr>
            </w:pPr>
          </w:p>
        </w:tc>
      </w:tr>
      <w:tr w:rsidR="00DB7B79" w:rsidRPr="00F34557" w14:paraId="14AB89F6" w14:textId="77777777" w:rsidTr="00A66716">
        <w:trPr>
          <w:cantSplit/>
        </w:trPr>
        <w:tc>
          <w:tcPr>
            <w:tcW w:w="1342" w:type="dxa"/>
          </w:tcPr>
          <w:p w14:paraId="53F41F2A" w14:textId="77777777" w:rsidR="00DB7B79" w:rsidRPr="00F34557" w:rsidRDefault="00DB7B79" w:rsidP="00F34557">
            <w:pPr>
              <w:pStyle w:val="tabulka"/>
              <w:widowControl/>
              <w:spacing w:before="0" w:line="240" w:lineRule="auto"/>
              <w:rPr>
                <w:rFonts w:cs="Arial"/>
                <w:lang w:val="sk-SK"/>
              </w:rPr>
            </w:pPr>
          </w:p>
        </w:tc>
        <w:tc>
          <w:tcPr>
            <w:tcW w:w="1500" w:type="dxa"/>
          </w:tcPr>
          <w:p w14:paraId="575C72A9" w14:textId="77777777" w:rsidR="00DB7B79" w:rsidRPr="00F34557" w:rsidRDefault="00DB7B79" w:rsidP="00F34557">
            <w:pPr>
              <w:pStyle w:val="tabulka"/>
              <w:widowControl/>
              <w:spacing w:before="0" w:line="240" w:lineRule="auto"/>
              <w:rPr>
                <w:rFonts w:cs="Arial"/>
                <w:lang w:val="sk-SK"/>
              </w:rPr>
            </w:pPr>
          </w:p>
        </w:tc>
        <w:tc>
          <w:tcPr>
            <w:tcW w:w="1440" w:type="dxa"/>
          </w:tcPr>
          <w:p w14:paraId="10A7A686" w14:textId="77777777" w:rsidR="00DB7B79" w:rsidRPr="00F34557" w:rsidRDefault="00DB7B79" w:rsidP="00F34557">
            <w:pPr>
              <w:pStyle w:val="tabulka"/>
              <w:widowControl/>
              <w:spacing w:before="0" w:line="240" w:lineRule="auto"/>
              <w:rPr>
                <w:rFonts w:cs="Arial"/>
                <w:lang w:val="sk-SK"/>
              </w:rPr>
            </w:pPr>
          </w:p>
        </w:tc>
        <w:tc>
          <w:tcPr>
            <w:tcW w:w="1440" w:type="dxa"/>
          </w:tcPr>
          <w:p w14:paraId="0AAC1017" w14:textId="77777777" w:rsidR="00DB7B79" w:rsidRPr="00F34557" w:rsidRDefault="00DB7B79" w:rsidP="00F34557">
            <w:pPr>
              <w:pStyle w:val="tabulka"/>
              <w:widowControl/>
              <w:spacing w:before="0" w:line="240" w:lineRule="auto"/>
              <w:rPr>
                <w:rFonts w:cs="Arial"/>
                <w:lang w:val="sk-SK"/>
              </w:rPr>
            </w:pPr>
          </w:p>
        </w:tc>
        <w:tc>
          <w:tcPr>
            <w:tcW w:w="1620" w:type="dxa"/>
          </w:tcPr>
          <w:p w14:paraId="05F1F8AF" w14:textId="77777777" w:rsidR="00DB7B79" w:rsidRPr="00F34557" w:rsidRDefault="00DB7B79" w:rsidP="00F34557">
            <w:pPr>
              <w:pStyle w:val="tabulka"/>
              <w:widowControl/>
              <w:spacing w:before="0" w:line="240" w:lineRule="auto"/>
              <w:rPr>
                <w:rFonts w:cs="Arial"/>
                <w:lang w:val="sk-SK"/>
              </w:rPr>
            </w:pPr>
          </w:p>
        </w:tc>
        <w:tc>
          <w:tcPr>
            <w:tcW w:w="1980" w:type="dxa"/>
          </w:tcPr>
          <w:p w14:paraId="2EDDF923" w14:textId="77777777" w:rsidR="00DB7B79" w:rsidRPr="00F34557" w:rsidRDefault="00DB7B79" w:rsidP="00F34557">
            <w:pPr>
              <w:pStyle w:val="tabulka"/>
              <w:widowControl/>
              <w:spacing w:before="0" w:line="240" w:lineRule="auto"/>
              <w:rPr>
                <w:rFonts w:cs="Arial"/>
                <w:lang w:val="sk-SK"/>
              </w:rPr>
            </w:pPr>
          </w:p>
        </w:tc>
      </w:tr>
    </w:tbl>
    <w:p w14:paraId="13D85878" w14:textId="77777777" w:rsidR="00DB7B79" w:rsidRPr="00F34557" w:rsidRDefault="00DB7B79" w:rsidP="00F34557">
      <w:pPr>
        <w:tabs>
          <w:tab w:val="left" w:pos="360"/>
          <w:tab w:val="num" w:pos="720"/>
        </w:tabs>
        <w:ind w:left="360" w:hanging="360"/>
        <w:jc w:val="both"/>
        <w:rPr>
          <w:rFonts w:ascii="Arial" w:hAnsi="Arial" w:cs="Arial"/>
          <w:b/>
          <w:sz w:val="20"/>
          <w:szCs w:val="20"/>
        </w:rPr>
      </w:pPr>
    </w:p>
    <w:p w14:paraId="6DC6AC9D" w14:textId="77777777" w:rsidR="00DB7B79" w:rsidRPr="00F34557" w:rsidRDefault="00DB7B79" w:rsidP="00F34557">
      <w:pPr>
        <w:tabs>
          <w:tab w:val="left" w:pos="360"/>
          <w:tab w:val="num" w:pos="720"/>
        </w:tabs>
        <w:ind w:left="360" w:hanging="360"/>
        <w:jc w:val="both"/>
        <w:rPr>
          <w:rFonts w:ascii="Arial" w:hAnsi="Arial" w:cs="Arial"/>
          <w:sz w:val="20"/>
          <w:szCs w:val="20"/>
        </w:rPr>
      </w:pPr>
    </w:p>
    <w:p w14:paraId="79D8E5A3" w14:textId="77777777" w:rsidR="00DB7B79" w:rsidRPr="00F34557" w:rsidRDefault="00DB7B79" w:rsidP="00F34557">
      <w:pPr>
        <w:pStyle w:val="Zkladntext"/>
        <w:tabs>
          <w:tab w:val="num" w:pos="-720"/>
        </w:tabs>
        <w:rPr>
          <w:rFonts w:ascii="Arial" w:hAnsi="Arial" w:cs="Arial"/>
          <w:b w:val="0"/>
          <w:sz w:val="20"/>
          <w:szCs w:val="20"/>
        </w:rPr>
      </w:pPr>
      <w:r w:rsidRPr="00F34557">
        <w:rPr>
          <w:rFonts w:ascii="Arial" w:hAnsi="Arial" w:cs="Arial"/>
          <w:b w:val="0"/>
          <w:sz w:val="20"/>
          <w:szCs w:val="20"/>
        </w:rPr>
        <w:t>V .................................. dňa .................</w:t>
      </w:r>
    </w:p>
    <w:p w14:paraId="39ECE1DE" w14:textId="57AB9958" w:rsidR="009657AF" w:rsidRPr="00F34557" w:rsidRDefault="009657AF" w:rsidP="00F34557">
      <w:pPr>
        <w:pStyle w:val="Zkladntext"/>
        <w:tabs>
          <w:tab w:val="num" w:pos="-720"/>
        </w:tabs>
        <w:rPr>
          <w:rFonts w:ascii="Arial" w:hAnsi="Arial" w:cs="Arial"/>
          <w:sz w:val="20"/>
          <w:szCs w:val="20"/>
        </w:rPr>
      </w:pPr>
    </w:p>
    <w:p w14:paraId="6D26A985" w14:textId="11D28D72" w:rsidR="009657AF" w:rsidRPr="00F34557" w:rsidRDefault="009657AF" w:rsidP="00F34557">
      <w:pPr>
        <w:pStyle w:val="Zkladntext"/>
        <w:tabs>
          <w:tab w:val="num" w:pos="-720"/>
        </w:tabs>
        <w:rPr>
          <w:rFonts w:ascii="Arial" w:hAnsi="Arial" w:cs="Arial"/>
          <w:sz w:val="20"/>
          <w:szCs w:val="20"/>
        </w:rPr>
      </w:pPr>
    </w:p>
    <w:p w14:paraId="55890C27" w14:textId="05A427C9" w:rsidR="00D905F0" w:rsidRPr="00F34557" w:rsidRDefault="00D905F0" w:rsidP="00F34557">
      <w:pPr>
        <w:pStyle w:val="Zkladntext"/>
        <w:tabs>
          <w:tab w:val="num" w:pos="-720"/>
        </w:tabs>
        <w:rPr>
          <w:rFonts w:ascii="Arial" w:hAnsi="Arial" w:cs="Arial"/>
          <w:sz w:val="20"/>
          <w:szCs w:val="20"/>
        </w:rPr>
      </w:pPr>
    </w:p>
    <w:p w14:paraId="7BB7457E" w14:textId="77777777" w:rsidR="00D905F0" w:rsidRPr="00F34557" w:rsidRDefault="00D905F0" w:rsidP="00F34557">
      <w:pPr>
        <w:autoSpaceDE w:val="0"/>
        <w:autoSpaceDN w:val="0"/>
        <w:ind w:left="1988" w:hanging="854"/>
        <w:jc w:val="both"/>
        <w:rPr>
          <w:rFonts w:ascii="Arial" w:hAnsi="Arial" w:cs="Arial"/>
          <w:b/>
          <w:bCs/>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          </w:t>
      </w:r>
      <w:r w:rsidRPr="00F34557">
        <w:rPr>
          <w:rFonts w:ascii="Arial" w:hAnsi="Arial" w:cs="Arial"/>
          <w:sz w:val="20"/>
          <w:szCs w:val="20"/>
        </w:rPr>
        <w:tab/>
        <w:t>....................................................................</w:t>
      </w:r>
      <w:r w:rsidRPr="00F34557">
        <w:rPr>
          <w:rFonts w:ascii="Arial" w:hAnsi="Arial" w:cs="Arial"/>
          <w:b/>
          <w:bCs/>
          <w:sz w:val="20"/>
          <w:szCs w:val="20"/>
        </w:rPr>
        <w:t xml:space="preserve"> </w:t>
      </w:r>
      <w:r w:rsidRPr="00F34557">
        <w:rPr>
          <w:rFonts w:ascii="Arial" w:hAnsi="Arial" w:cs="Arial"/>
          <w:b/>
          <w:bCs/>
          <w:sz w:val="20"/>
          <w:szCs w:val="20"/>
        </w:rPr>
        <w:tab/>
      </w:r>
    </w:p>
    <w:p w14:paraId="40F1E497" w14:textId="77777777" w:rsidR="00D905F0" w:rsidRPr="00F34557" w:rsidRDefault="00D905F0" w:rsidP="00F34557">
      <w:pPr>
        <w:autoSpaceDE w:val="0"/>
        <w:autoSpaceDN w:val="0"/>
        <w:ind w:left="3119" w:hanging="854"/>
        <w:jc w:val="both"/>
        <w:rPr>
          <w:rFonts w:ascii="Arial" w:hAnsi="Arial" w:cs="Arial"/>
          <w:sz w:val="20"/>
          <w:szCs w:val="20"/>
        </w:rPr>
      </w:pPr>
      <w:r w:rsidRPr="00F34557">
        <w:rPr>
          <w:rFonts w:ascii="Arial" w:hAnsi="Arial" w:cs="Arial"/>
          <w:bCs/>
          <w:sz w:val="20"/>
          <w:szCs w:val="20"/>
        </w:rPr>
        <w:tab/>
        <w:t>meno, priezvisko a</w:t>
      </w:r>
      <w:r w:rsidRPr="00F34557">
        <w:rPr>
          <w:rFonts w:ascii="Arial" w:hAnsi="Arial" w:cs="Arial"/>
          <w:b/>
          <w:bCs/>
          <w:sz w:val="20"/>
          <w:szCs w:val="20"/>
        </w:rPr>
        <w:t> </w:t>
      </w:r>
      <w:r w:rsidRPr="00F34557">
        <w:rPr>
          <w:rFonts w:ascii="Arial" w:hAnsi="Arial" w:cs="Arial"/>
          <w:b/>
          <w:bCs/>
          <w:caps/>
          <w:sz w:val="20"/>
          <w:szCs w:val="20"/>
        </w:rPr>
        <w:t xml:space="preserve"> </w:t>
      </w:r>
      <w:r w:rsidRPr="00F34557">
        <w:rPr>
          <w:rFonts w:ascii="Arial" w:hAnsi="Arial" w:cs="Arial"/>
          <w:sz w:val="20"/>
          <w:szCs w:val="20"/>
        </w:rPr>
        <w:t xml:space="preserve">podpis uchádzača, jeho štatutárneho orgánu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alebo člena štatutárneho orgánu alebo iného zástupcu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uchádzača, ktorý je oprávnený konať v mene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uchádzača v záväzkových vzťahoch</w:t>
      </w:r>
    </w:p>
    <w:p w14:paraId="1ADB4B66" w14:textId="77777777" w:rsidR="00D905F0" w:rsidRPr="00F34557" w:rsidRDefault="00D905F0" w:rsidP="00F34557">
      <w:pPr>
        <w:tabs>
          <w:tab w:val="num" w:pos="720"/>
        </w:tabs>
        <w:jc w:val="both"/>
        <w:rPr>
          <w:rFonts w:ascii="Arial" w:hAnsi="Arial" w:cs="Arial"/>
          <w:sz w:val="20"/>
          <w:szCs w:val="20"/>
        </w:rPr>
      </w:pPr>
    </w:p>
    <w:p w14:paraId="69E85A06" w14:textId="77777777" w:rsidR="00D905F0" w:rsidRPr="00F34557" w:rsidRDefault="00D905F0" w:rsidP="00F34557">
      <w:pPr>
        <w:tabs>
          <w:tab w:val="num" w:pos="720"/>
        </w:tabs>
        <w:jc w:val="both"/>
        <w:rPr>
          <w:rFonts w:ascii="Arial" w:eastAsia="Arial Unicode MS" w:hAnsi="Arial" w:cs="Arial"/>
          <w:caps/>
          <w:color w:val="FF0000"/>
          <w:sz w:val="20"/>
          <w:szCs w:val="20"/>
          <w:u w:color="000000"/>
          <w:bdr w:val="nil"/>
        </w:rPr>
      </w:pPr>
    </w:p>
    <w:p w14:paraId="4FA9ACD5" w14:textId="3DEDBE59" w:rsidR="009657AF" w:rsidRPr="00F34557" w:rsidRDefault="009657AF" w:rsidP="00F34557">
      <w:pPr>
        <w:pStyle w:val="Zkladntext"/>
        <w:tabs>
          <w:tab w:val="num" w:pos="-720"/>
        </w:tabs>
        <w:rPr>
          <w:rFonts w:ascii="Arial" w:hAnsi="Arial" w:cs="Arial"/>
          <w:sz w:val="20"/>
          <w:szCs w:val="20"/>
        </w:rPr>
      </w:pPr>
    </w:p>
    <w:p w14:paraId="64AC2862" w14:textId="6F83E93D" w:rsidR="009657AF" w:rsidRPr="00F34557" w:rsidRDefault="009657AF" w:rsidP="00F34557">
      <w:pPr>
        <w:pStyle w:val="Zkladntext"/>
        <w:tabs>
          <w:tab w:val="num" w:pos="-720"/>
        </w:tabs>
        <w:rPr>
          <w:rFonts w:ascii="Arial" w:hAnsi="Arial" w:cs="Arial"/>
          <w:sz w:val="20"/>
          <w:szCs w:val="20"/>
        </w:rPr>
      </w:pPr>
    </w:p>
    <w:p w14:paraId="237D98CF" w14:textId="5E9087CD" w:rsidR="00C47304" w:rsidRPr="00F34557" w:rsidRDefault="009657AF" w:rsidP="00F34557">
      <w:pPr>
        <w:pStyle w:val="Zkladntext"/>
        <w:tabs>
          <w:tab w:val="num" w:pos="-720"/>
        </w:tabs>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p>
    <w:p w14:paraId="327C1392" w14:textId="45F77068" w:rsidR="00DB7B79" w:rsidRPr="00F34557" w:rsidRDefault="00DB7B79" w:rsidP="00F34557">
      <w:pPr>
        <w:tabs>
          <w:tab w:val="left" w:pos="360"/>
          <w:tab w:val="num" w:pos="720"/>
        </w:tabs>
        <w:ind w:left="360" w:hanging="360"/>
        <w:jc w:val="both"/>
        <w:rPr>
          <w:rFonts w:ascii="Arial" w:hAnsi="Arial" w:cs="Arial"/>
          <w:sz w:val="20"/>
          <w:szCs w:val="20"/>
        </w:rPr>
      </w:pPr>
    </w:p>
    <w:p w14:paraId="40A01FEC" w14:textId="77777777" w:rsidR="00C47304" w:rsidRPr="00F34557" w:rsidRDefault="00C47304" w:rsidP="00F34557">
      <w:pPr>
        <w:tabs>
          <w:tab w:val="left" w:pos="360"/>
          <w:tab w:val="num" w:pos="720"/>
        </w:tabs>
        <w:ind w:left="360" w:hanging="360"/>
        <w:jc w:val="both"/>
        <w:rPr>
          <w:rFonts w:ascii="Arial" w:hAnsi="Arial" w:cs="Arial"/>
          <w:sz w:val="20"/>
          <w:szCs w:val="20"/>
        </w:rPr>
      </w:pPr>
    </w:p>
    <w:p w14:paraId="5D0799A2" w14:textId="4DFD3EFD" w:rsidR="00DB7B79" w:rsidRPr="00F34557" w:rsidRDefault="00C47304" w:rsidP="00905DDA">
      <w:pPr>
        <w:jc w:val="both"/>
        <w:rPr>
          <w:rFonts w:ascii="Arial" w:hAnsi="Arial" w:cs="Arial"/>
          <w:sz w:val="20"/>
          <w:szCs w:val="20"/>
          <w:lang w:val="cs-CZ"/>
        </w:rPr>
      </w:pPr>
      <w:r w:rsidRPr="00F34557">
        <w:rPr>
          <w:rFonts w:ascii="Arial" w:eastAsia="Calibri" w:hAnsi="Arial" w:cs="Arial"/>
          <w:sz w:val="20"/>
          <w:szCs w:val="20"/>
        </w:rPr>
        <w:t xml:space="preserve">* </w:t>
      </w:r>
      <w:r w:rsidRPr="00F34557">
        <w:rPr>
          <w:rFonts w:ascii="Arial" w:eastAsia="Calibri" w:hAnsi="Arial" w:cs="Arial"/>
          <w:sz w:val="20"/>
          <w:szCs w:val="20"/>
        </w:rPr>
        <w:tab/>
        <w:t xml:space="preserve">v prípade, že zhotoviteľom bola </w:t>
      </w:r>
      <w:r w:rsidRPr="00F34557">
        <w:rPr>
          <w:rFonts w:ascii="Arial" w:eastAsia="Calibri" w:hAnsi="Arial" w:cs="Arial"/>
          <w:sz w:val="20"/>
          <w:szCs w:val="20"/>
          <w:u w:val="single"/>
        </w:rPr>
        <w:t xml:space="preserve">skupina dodávateľov/združenie, uveďte názov skupiny dodávateľov/združenia a členov skupiny dodávateľov/združenia s % podielom prác  </w:t>
      </w:r>
      <w:r w:rsidR="00DB7B79" w:rsidRPr="00F34557">
        <w:rPr>
          <w:rFonts w:ascii="Arial" w:hAnsi="Arial" w:cs="Arial"/>
          <w:b/>
          <w:sz w:val="20"/>
          <w:szCs w:val="20"/>
        </w:rPr>
        <w:br w:type="page"/>
      </w:r>
    </w:p>
    <w:p w14:paraId="4CF34390" w14:textId="61AE26FE" w:rsidR="001435F6" w:rsidRDefault="001435F6" w:rsidP="00905DDA">
      <w:pPr>
        <w:ind w:right="-314"/>
        <w:jc w:val="center"/>
        <w:rPr>
          <w:rFonts w:ascii="Arial" w:hAnsi="Arial" w:cs="Arial"/>
          <w:b/>
          <w:caps/>
          <w:sz w:val="20"/>
          <w:szCs w:val="20"/>
          <w:lang w:val="cs-CZ"/>
        </w:rPr>
      </w:pPr>
      <w:r w:rsidRPr="00F34557">
        <w:rPr>
          <w:rFonts w:ascii="Arial" w:hAnsi="Arial" w:cs="Arial"/>
          <w:b/>
          <w:caps/>
          <w:sz w:val="20"/>
          <w:szCs w:val="20"/>
          <w:lang w:val="cs-CZ"/>
        </w:rPr>
        <w:lastRenderedPageBreak/>
        <w:t>Príloha B</w:t>
      </w:r>
      <w:r w:rsidR="00EF01D5" w:rsidRPr="00F34557">
        <w:rPr>
          <w:rFonts w:ascii="Arial" w:hAnsi="Arial" w:cs="Arial"/>
          <w:b/>
          <w:caps/>
          <w:sz w:val="20"/>
          <w:szCs w:val="20"/>
          <w:lang w:val="cs-CZ"/>
        </w:rPr>
        <w:t>6</w:t>
      </w:r>
      <w:r w:rsidR="007E7951" w:rsidRPr="00F34557">
        <w:rPr>
          <w:rFonts w:ascii="Arial" w:hAnsi="Arial" w:cs="Arial"/>
          <w:b/>
          <w:caps/>
          <w:sz w:val="20"/>
          <w:szCs w:val="20"/>
          <w:lang w:val="cs-CZ"/>
        </w:rPr>
        <w:t xml:space="preserve"> Jednotný európsky dokument pre ve</w:t>
      </w:r>
      <w:r w:rsidR="00B954E3" w:rsidRPr="00F34557">
        <w:rPr>
          <w:rFonts w:ascii="Arial" w:hAnsi="Arial" w:cs="Arial"/>
          <w:b/>
          <w:caps/>
          <w:sz w:val="20"/>
          <w:szCs w:val="20"/>
          <w:lang w:val="cs-CZ"/>
        </w:rPr>
        <w:t>r</w:t>
      </w:r>
      <w:r w:rsidR="007E7951" w:rsidRPr="00F34557">
        <w:rPr>
          <w:rFonts w:ascii="Arial" w:hAnsi="Arial" w:cs="Arial"/>
          <w:b/>
          <w:caps/>
          <w:sz w:val="20"/>
          <w:szCs w:val="20"/>
          <w:lang w:val="cs-CZ"/>
        </w:rPr>
        <w:t>ejné obstarávanie</w:t>
      </w:r>
    </w:p>
    <w:p w14:paraId="711ACC7E" w14:textId="77777777" w:rsidR="00162496" w:rsidRPr="00F34557" w:rsidRDefault="00162496" w:rsidP="00905DDA">
      <w:pPr>
        <w:ind w:right="-314"/>
        <w:jc w:val="center"/>
        <w:rPr>
          <w:rFonts w:ascii="Arial" w:hAnsi="Arial" w:cs="Arial"/>
          <w:b/>
          <w:i/>
          <w:caps/>
          <w:noProof/>
          <w:color w:val="000000"/>
          <w:sz w:val="20"/>
          <w:szCs w:val="20"/>
        </w:rPr>
      </w:pPr>
    </w:p>
    <w:p w14:paraId="7BE2B9E1" w14:textId="77777777" w:rsidR="00162496" w:rsidRDefault="00162496" w:rsidP="00162496">
      <w:pPr>
        <w:jc w:val="center"/>
        <w:rPr>
          <w:rFonts w:ascii="Arial" w:hAnsi="Arial" w:cs="Arial"/>
          <w:sz w:val="20"/>
          <w:szCs w:val="20"/>
        </w:rPr>
      </w:pPr>
      <w:r w:rsidRPr="00F34557">
        <w:rPr>
          <w:rFonts w:ascii="Arial" w:hAnsi="Arial" w:cs="Arial"/>
          <w:sz w:val="20"/>
          <w:szCs w:val="20"/>
        </w:rPr>
        <w:t>JEDNOTNÝ EURÓPSKY DOKUMENT – FORMULÁR v.1.00</w:t>
      </w:r>
    </w:p>
    <w:p w14:paraId="4401EF90" w14:textId="77777777" w:rsidR="00162496" w:rsidRPr="00F34557" w:rsidRDefault="00162496" w:rsidP="00162496">
      <w:pPr>
        <w:jc w:val="center"/>
        <w:rPr>
          <w:rFonts w:ascii="Arial" w:hAnsi="Arial" w:cs="Arial"/>
          <w:sz w:val="20"/>
          <w:szCs w:val="20"/>
        </w:rPr>
      </w:pPr>
    </w:p>
    <w:p w14:paraId="195046D9" w14:textId="77777777" w:rsidR="00162496" w:rsidRPr="00F34557" w:rsidRDefault="00162496" w:rsidP="00162496">
      <w:pPr>
        <w:jc w:val="center"/>
        <w:rPr>
          <w:rFonts w:ascii="Arial" w:hAnsi="Arial" w:cs="Arial"/>
          <w:b/>
          <w:sz w:val="20"/>
          <w:szCs w:val="20"/>
        </w:rPr>
      </w:pPr>
      <w:r w:rsidRPr="00F34557">
        <w:rPr>
          <w:rFonts w:ascii="Arial" w:hAnsi="Arial" w:cs="Arial"/>
          <w:b/>
          <w:sz w:val="20"/>
          <w:szCs w:val="20"/>
        </w:rPr>
        <w:t>Časť I : Informácie týkajúce sa postupu verejného obstarávania a verejného obstarávateľa alebo obstarávateľa</w:t>
      </w:r>
    </w:p>
    <w:p w14:paraId="37BABD03" w14:textId="77777777" w:rsidR="00162496" w:rsidRPr="00F34557" w:rsidRDefault="00162496" w:rsidP="00162496">
      <w:pPr>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62496" w:rsidRPr="00F34557" w14:paraId="35C3A142" w14:textId="77777777" w:rsidTr="00376905">
        <w:trPr>
          <w:trHeight w:val="3884"/>
        </w:trPr>
        <w:tc>
          <w:tcPr>
            <w:tcW w:w="9751" w:type="dxa"/>
            <w:shd w:val="clear" w:color="auto" w:fill="EEECE1" w:themeFill="background2"/>
          </w:tcPr>
          <w:p w14:paraId="11F1EF30"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V prípade postupov verejného obstarávania, v ktorých bola výzva na súťaž uverejnená v </w:t>
            </w:r>
            <w:r w:rsidRPr="00F34557">
              <w:rPr>
                <w:rFonts w:ascii="Arial" w:hAnsi="Arial" w:cs="Arial"/>
                <w:i/>
                <w:sz w:val="20"/>
                <w:szCs w:val="20"/>
              </w:rPr>
              <w:t>Úradnom vestníku Európskej únie</w:t>
            </w:r>
            <w:r w:rsidRPr="00F34557">
              <w:rPr>
                <w:rFonts w:ascii="Arial" w:hAnsi="Arial" w:cs="Arial"/>
                <w:sz w:val="20"/>
                <w:szCs w:val="20"/>
              </w:rPr>
              <w:t xml:space="preserve">, sa informácie požadované v časti I zobrazia automaticky za predpokladu, že na vytvorenie a vyplnenie jednotného európskeho dokumentu pre obstarávanie sa použije elektronická služba jednotného </w:t>
            </w:r>
            <w:r w:rsidRPr="00F34557">
              <w:rPr>
                <w:rFonts w:ascii="Arial" w:hAnsi="Arial" w:cs="Arial"/>
                <w:sz w:val="20"/>
                <w:szCs w:val="20"/>
              </w:rPr>
              <w:lastRenderedPageBreak/>
              <w:t>európskeho dokumentu pre obstarávanie</w:t>
            </w:r>
            <w:r w:rsidRPr="00F34557">
              <w:rPr>
                <w:rStyle w:val="Odkaznapoznmkupodiarou"/>
                <w:rFonts w:ascii="Arial" w:hAnsi="Arial" w:cs="Arial"/>
                <w:sz w:val="20"/>
                <w:szCs w:val="20"/>
              </w:rPr>
              <w:footnoteReference w:id="8"/>
            </w:r>
            <w:r w:rsidRPr="00F34557">
              <w:rPr>
                <w:rFonts w:ascii="Arial" w:hAnsi="Arial" w:cs="Arial"/>
                <w:sz w:val="20"/>
                <w:szCs w:val="20"/>
              </w:rPr>
              <w:t>. Referenčné číslo príslušného oznámenia</w:t>
            </w:r>
            <w:r w:rsidRPr="00F34557">
              <w:rPr>
                <w:rStyle w:val="Odkaznapoznmkupodiarou"/>
                <w:rFonts w:ascii="Arial" w:hAnsi="Arial" w:cs="Arial"/>
                <w:sz w:val="20"/>
                <w:szCs w:val="20"/>
              </w:rPr>
              <w:footnoteReference w:id="9"/>
            </w:r>
            <w:r w:rsidRPr="00F34557">
              <w:rPr>
                <w:rFonts w:ascii="Arial" w:hAnsi="Arial" w:cs="Arial"/>
                <w:sz w:val="20"/>
                <w:szCs w:val="20"/>
              </w:rPr>
              <w:t xml:space="preserve"> uverejneného v Úradnom vestníku Európskej únie :</w:t>
            </w:r>
          </w:p>
          <w:p w14:paraId="0971C8C7" w14:textId="77777777" w:rsidR="00162496" w:rsidRPr="00F34557" w:rsidRDefault="00162496" w:rsidP="00376905">
            <w:pPr>
              <w:jc w:val="both"/>
              <w:rPr>
                <w:rFonts w:ascii="Arial" w:hAnsi="Arial" w:cs="Arial"/>
                <w:sz w:val="20"/>
                <w:szCs w:val="20"/>
              </w:rPr>
            </w:pPr>
          </w:p>
          <w:p w14:paraId="6D302094"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Ú. v. EÚ S číslo [  ], dátum [  ], strana [  ]</w:t>
            </w:r>
          </w:p>
          <w:p w14:paraId="6A5EC6FF"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Číslo oznámenia v Ú. v. EÚ S : [  ][  ][  ]/S[  ][  ][  ]-[  ][  ][  ][  ][  ][  ][  ]</w:t>
            </w:r>
          </w:p>
          <w:p w14:paraId="510520F1"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v </w:t>
            </w:r>
            <w:r w:rsidRPr="00F34557">
              <w:rPr>
                <w:rFonts w:ascii="Arial" w:hAnsi="Arial" w:cs="Arial"/>
                <w:i/>
                <w:sz w:val="20"/>
                <w:szCs w:val="20"/>
              </w:rPr>
              <w:t>Úradnom vestníku Európskej únie</w:t>
            </w:r>
            <w:r w:rsidRPr="00F34557">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4CCDA480" w14:textId="77777777" w:rsidR="00162496" w:rsidRPr="00F34557" w:rsidRDefault="00162496" w:rsidP="00376905">
            <w:pPr>
              <w:jc w:val="both"/>
              <w:rPr>
                <w:rFonts w:ascii="Arial" w:hAnsi="Arial" w:cs="Arial"/>
                <w:sz w:val="20"/>
                <w:szCs w:val="20"/>
              </w:rPr>
            </w:pPr>
          </w:p>
          <w:p w14:paraId="082CB25F"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V prípade, keď nie je potrebné uverejnenie oznámenia v </w:t>
            </w:r>
            <w:r w:rsidRPr="00F34557">
              <w:rPr>
                <w:rFonts w:ascii="Arial" w:hAnsi="Arial" w:cs="Arial"/>
                <w:i/>
                <w:sz w:val="20"/>
                <w:szCs w:val="20"/>
              </w:rPr>
              <w:t>Úradnom vestníku Európskej únie</w:t>
            </w:r>
            <w:r w:rsidRPr="00F34557">
              <w:rPr>
                <w:rFonts w:ascii="Arial" w:hAnsi="Arial" w:cs="Arial"/>
                <w:sz w:val="20"/>
                <w:szCs w:val="20"/>
              </w:rPr>
              <w:t xml:space="preserve">, uveďte ďalšie informácie umožňujúce jednoznačnú identifikáciu postupu verejného obstarávania (napr. odkaz </w:t>
            </w:r>
            <w:r w:rsidRPr="00F34557">
              <w:rPr>
                <w:rFonts w:ascii="Arial" w:hAnsi="Arial" w:cs="Arial"/>
                <w:sz w:val="20"/>
                <w:szCs w:val="20"/>
              </w:rPr>
              <w:br/>
              <w:t>na uverejnenie na vnútroštátnej úrovni). [...........]</w:t>
            </w:r>
          </w:p>
        </w:tc>
      </w:tr>
    </w:tbl>
    <w:p w14:paraId="2D0E240A" w14:textId="77777777" w:rsidR="00162496" w:rsidRPr="00F34557" w:rsidRDefault="00162496" w:rsidP="00162496">
      <w:pPr>
        <w:rPr>
          <w:rFonts w:ascii="Arial" w:hAnsi="Arial" w:cs="Arial"/>
          <w:sz w:val="20"/>
          <w:szCs w:val="20"/>
        </w:rPr>
      </w:pPr>
    </w:p>
    <w:p w14:paraId="12895CEA"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62496" w:rsidRPr="00F34557" w14:paraId="310B6C0B" w14:textId="77777777" w:rsidTr="00376905">
        <w:trPr>
          <w:trHeight w:val="1182"/>
        </w:trPr>
        <w:tc>
          <w:tcPr>
            <w:tcW w:w="9751" w:type="dxa"/>
            <w:shd w:val="clear" w:color="auto" w:fill="EEECE1" w:themeFill="background2"/>
          </w:tcPr>
          <w:p w14:paraId="3ABE4936"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E3CAA28"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2F2426EE" w14:textId="77777777" w:rsidTr="00376905">
        <w:trPr>
          <w:trHeight w:val="292"/>
        </w:trPr>
        <w:tc>
          <w:tcPr>
            <w:tcW w:w="4870" w:type="dxa"/>
          </w:tcPr>
          <w:p w14:paraId="185870F0"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lastRenderedPageBreak/>
              <w:t>Identifikácia obstarávateľa</w:t>
            </w:r>
            <w:r w:rsidRPr="00F34557">
              <w:rPr>
                <w:rStyle w:val="Odkaznapoznmkupodiarou"/>
                <w:rFonts w:ascii="Arial" w:hAnsi="Arial" w:cs="Arial"/>
                <w:b/>
                <w:sz w:val="20"/>
                <w:szCs w:val="20"/>
              </w:rPr>
              <w:footnoteReference w:id="10"/>
            </w:r>
          </w:p>
        </w:tc>
        <w:tc>
          <w:tcPr>
            <w:tcW w:w="4870" w:type="dxa"/>
          </w:tcPr>
          <w:p w14:paraId="13F167B4"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1F6C1BB2" w14:textId="77777777" w:rsidTr="00376905">
        <w:trPr>
          <w:trHeight w:val="292"/>
        </w:trPr>
        <w:tc>
          <w:tcPr>
            <w:tcW w:w="4870" w:type="dxa"/>
          </w:tcPr>
          <w:p w14:paraId="18F63754"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Názov: </w:t>
            </w:r>
          </w:p>
        </w:tc>
        <w:tc>
          <w:tcPr>
            <w:tcW w:w="4870" w:type="dxa"/>
          </w:tcPr>
          <w:p w14:paraId="38B55434"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Národná diaľničná spoločnosť, </w:t>
            </w:r>
            <w:proofErr w:type="spellStart"/>
            <w:r w:rsidRPr="00F34557">
              <w:rPr>
                <w:rFonts w:ascii="Arial" w:hAnsi="Arial" w:cs="Arial"/>
                <w:sz w:val="20"/>
                <w:szCs w:val="20"/>
              </w:rPr>
              <w:t>a.s</w:t>
            </w:r>
            <w:proofErr w:type="spellEnd"/>
            <w:r w:rsidRPr="00F34557">
              <w:rPr>
                <w:rFonts w:ascii="Arial" w:hAnsi="Arial" w:cs="Arial"/>
                <w:sz w:val="20"/>
                <w:szCs w:val="20"/>
              </w:rPr>
              <w:t>.</w:t>
            </w:r>
          </w:p>
        </w:tc>
      </w:tr>
      <w:tr w:rsidR="00162496" w:rsidRPr="00F34557" w14:paraId="0B5E9BFA" w14:textId="77777777" w:rsidTr="00376905">
        <w:trPr>
          <w:trHeight w:val="292"/>
        </w:trPr>
        <w:tc>
          <w:tcPr>
            <w:tcW w:w="4870" w:type="dxa"/>
          </w:tcPr>
          <w:p w14:paraId="116F361C"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O aké obstarávanie ide?</w:t>
            </w:r>
          </w:p>
        </w:tc>
        <w:tc>
          <w:tcPr>
            <w:tcW w:w="4870" w:type="dxa"/>
          </w:tcPr>
          <w:p w14:paraId="727B9DB8"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00142B6B" w14:textId="77777777" w:rsidTr="00376905">
        <w:trPr>
          <w:trHeight w:val="292"/>
        </w:trPr>
        <w:tc>
          <w:tcPr>
            <w:tcW w:w="4870" w:type="dxa"/>
          </w:tcPr>
          <w:p w14:paraId="47926A4F"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Názov alebo skrátený opis obstarávania</w:t>
            </w:r>
            <w:r w:rsidRPr="00F34557">
              <w:rPr>
                <w:rStyle w:val="Odkaznapoznmkupodiarou"/>
                <w:rFonts w:ascii="Arial" w:hAnsi="Arial" w:cs="Arial"/>
                <w:sz w:val="20"/>
                <w:szCs w:val="20"/>
              </w:rPr>
              <w:footnoteReference w:id="11"/>
            </w:r>
          </w:p>
        </w:tc>
        <w:tc>
          <w:tcPr>
            <w:tcW w:w="4870" w:type="dxa"/>
          </w:tcPr>
          <w:p w14:paraId="57054425" w14:textId="5649A3EC" w:rsidR="00162496" w:rsidRPr="00F34557" w:rsidRDefault="00611754" w:rsidP="00376905">
            <w:pPr>
              <w:rPr>
                <w:rFonts w:ascii="Arial" w:hAnsi="Arial" w:cs="Arial"/>
                <w:sz w:val="20"/>
                <w:szCs w:val="20"/>
              </w:rPr>
            </w:pPr>
            <w:r w:rsidRPr="00611754">
              <w:rPr>
                <w:rFonts w:ascii="Arial" w:hAnsi="Arial" w:cs="Arial"/>
                <w:sz w:val="20"/>
                <w:szCs w:val="20"/>
              </w:rPr>
              <w:t>R2 Križovatka Bánovce – východ</w:t>
            </w:r>
          </w:p>
        </w:tc>
      </w:tr>
      <w:tr w:rsidR="00162496" w:rsidRPr="00F34557" w14:paraId="5ECDD8B6" w14:textId="77777777" w:rsidTr="00376905">
        <w:trPr>
          <w:trHeight w:val="535"/>
        </w:trPr>
        <w:tc>
          <w:tcPr>
            <w:tcW w:w="4870" w:type="dxa"/>
          </w:tcPr>
          <w:p w14:paraId="20D25189"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Evidenčné číslo spisu, ktoré pridelil verejný obstarávateľ alebo obstarávateľ (ak sa uplatňuje)</w:t>
            </w:r>
            <w:r w:rsidRPr="00F34557">
              <w:rPr>
                <w:rStyle w:val="Odkaznapoznmkupodiarou"/>
                <w:rFonts w:ascii="Arial" w:hAnsi="Arial" w:cs="Arial"/>
                <w:sz w:val="20"/>
                <w:szCs w:val="20"/>
              </w:rPr>
              <w:footnoteReference w:id="12"/>
            </w:r>
            <w:r w:rsidRPr="00F34557">
              <w:rPr>
                <w:rFonts w:ascii="Arial" w:hAnsi="Arial" w:cs="Arial"/>
                <w:sz w:val="20"/>
                <w:szCs w:val="20"/>
              </w:rPr>
              <w:t>:</w:t>
            </w:r>
          </w:p>
        </w:tc>
        <w:tc>
          <w:tcPr>
            <w:tcW w:w="4870" w:type="dxa"/>
            <w:vAlign w:val="center"/>
          </w:tcPr>
          <w:p w14:paraId="3F8EA7F3" w14:textId="024246E1" w:rsidR="00162496" w:rsidRPr="00F34557" w:rsidRDefault="00BA579A" w:rsidP="00376905">
            <w:pPr>
              <w:rPr>
                <w:rFonts w:ascii="Arial" w:hAnsi="Arial" w:cs="Arial"/>
                <w:sz w:val="20"/>
                <w:szCs w:val="20"/>
              </w:rPr>
            </w:pPr>
            <w:r w:rsidRPr="00BA579A">
              <w:rPr>
                <w:rFonts w:ascii="Arial" w:hAnsi="Arial" w:cs="Arial"/>
                <w:sz w:val="20"/>
                <w:szCs w:val="20"/>
              </w:rPr>
              <w:t>15</w:t>
            </w:r>
            <w:r w:rsidR="00162496" w:rsidRPr="00BA579A">
              <w:rPr>
                <w:rFonts w:ascii="Arial" w:hAnsi="Arial" w:cs="Arial"/>
                <w:sz w:val="20"/>
                <w:szCs w:val="20"/>
              </w:rPr>
              <w:t>2</w:t>
            </w:r>
            <w:r w:rsidR="00611754" w:rsidRPr="00BA579A">
              <w:rPr>
                <w:rFonts w:ascii="Arial" w:hAnsi="Arial" w:cs="Arial"/>
                <w:sz w:val="20"/>
                <w:szCs w:val="20"/>
              </w:rPr>
              <w:t>5</w:t>
            </w:r>
            <w:r w:rsidR="00162496" w:rsidRPr="00BA579A">
              <w:rPr>
                <w:rFonts w:ascii="Arial" w:hAnsi="Arial" w:cs="Arial"/>
                <w:sz w:val="20"/>
                <w:szCs w:val="20"/>
              </w:rPr>
              <w:t>10301</w:t>
            </w:r>
          </w:p>
        </w:tc>
      </w:tr>
    </w:tbl>
    <w:p w14:paraId="19FFAA3E" w14:textId="77777777" w:rsidR="00162496" w:rsidRPr="00F34557" w:rsidRDefault="00162496" w:rsidP="00162496">
      <w:pP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62496" w:rsidRPr="00F34557" w14:paraId="369AAA8F" w14:textId="77777777" w:rsidTr="00376905">
        <w:trPr>
          <w:trHeight w:val="389"/>
        </w:trPr>
        <w:tc>
          <w:tcPr>
            <w:tcW w:w="9751" w:type="dxa"/>
            <w:shd w:val="clear" w:color="auto" w:fill="EEECE1" w:themeFill="background2"/>
          </w:tcPr>
          <w:p w14:paraId="0032C420"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Všetky ostatné informácie vo všetkých oddieloch jednotného európskeho dokumentu pre obstarávanie vypĺňa hospodársky subjekt.</w:t>
            </w:r>
          </w:p>
        </w:tc>
      </w:tr>
    </w:tbl>
    <w:p w14:paraId="668E0CDC" w14:textId="77777777" w:rsidR="00162496" w:rsidRPr="00F34557" w:rsidRDefault="00162496" w:rsidP="00162496">
      <w:pPr>
        <w:jc w:val="center"/>
        <w:rPr>
          <w:rFonts w:ascii="Arial" w:hAnsi="Arial" w:cs="Arial"/>
          <w:b/>
          <w:sz w:val="20"/>
          <w:szCs w:val="20"/>
        </w:rPr>
      </w:pPr>
    </w:p>
    <w:p w14:paraId="72904523" w14:textId="77777777" w:rsidR="00162496" w:rsidRPr="00F34557" w:rsidRDefault="00162496" w:rsidP="00162496">
      <w:pPr>
        <w:jc w:val="center"/>
        <w:rPr>
          <w:rFonts w:ascii="Arial" w:hAnsi="Arial" w:cs="Arial"/>
          <w:b/>
          <w:sz w:val="20"/>
          <w:szCs w:val="20"/>
        </w:rPr>
      </w:pPr>
      <w:r w:rsidRPr="00F34557">
        <w:rPr>
          <w:rFonts w:ascii="Arial" w:hAnsi="Arial" w:cs="Arial"/>
          <w:b/>
          <w:sz w:val="20"/>
          <w:szCs w:val="20"/>
        </w:rPr>
        <w:t>Časť II : Informácie týkajúce sa hospodárskeho subjektu</w:t>
      </w:r>
    </w:p>
    <w:p w14:paraId="23B93B2A"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162496" w:rsidRPr="00F34557" w14:paraId="7CE66ECD" w14:textId="77777777" w:rsidTr="00376905">
        <w:trPr>
          <w:trHeight w:val="283"/>
        </w:trPr>
        <w:tc>
          <w:tcPr>
            <w:tcW w:w="4870" w:type="dxa"/>
          </w:tcPr>
          <w:p w14:paraId="141F8005" w14:textId="77777777" w:rsidR="00162496" w:rsidRPr="00F34557" w:rsidRDefault="00162496" w:rsidP="00376905">
            <w:pPr>
              <w:rPr>
                <w:rFonts w:ascii="Arial" w:hAnsi="Arial" w:cs="Arial"/>
                <w:b/>
                <w:sz w:val="20"/>
                <w:szCs w:val="20"/>
              </w:rPr>
            </w:pPr>
            <w:r w:rsidRPr="00F34557">
              <w:rPr>
                <w:rFonts w:ascii="Arial" w:hAnsi="Arial" w:cs="Arial"/>
                <w:b/>
                <w:sz w:val="20"/>
                <w:szCs w:val="20"/>
              </w:rPr>
              <w:t>Identifikácia:</w:t>
            </w:r>
          </w:p>
        </w:tc>
        <w:tc>
          <w:tcPr>
            <w:tcW w:w="4870" w:type="dxa"/>
          </w:tcPr>
          <w:p w14:paraId="177EF76A"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664A6139" w14:textId="77777777" w:rsidTr="00376905">
        <w:trPr>
          <w:trHeight w:val="283"/>
        </w:trPr>
        <w:tc>
          <w:tcPr>
            <w:tcW w:w="4870" w:type="dxa"/>
          </w:tcPr>
          <w:p w14:paraId="2F35B1C0"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Názov : </w:t>
            </w:r>
          </w:p>
        </w:tc>
        <w:tc>
          <w:tcPr>
            <w:tcW w:w="4870" w:type="dxa"/>
          </w:tcPr>
          <w:p w14:paraId="39F0CF38" w14:textId="77777777" w:rsidR="00162496" w:rsidRPr="00F34557" w:rsidRDefault="00162496" w:rsidP="00376905">
            <w:pPr>
              <w:rPr>
                <w:rFonts w:ascii="Arial" w:hAnsi="Arial" w:cs="Arial"/>
                <w:sz w:val="20"/>
                <w:szCs w:val="20"/>
              </w:rPr>
            </w:pPr>
            <w:r w:rsidRPr="00F34557">
              <w:rPr>
                <w:rFonts w:ascii="Arial" w:hAnsi="Arial" w:cs="Arial"/>
                <w:sz w:val="20"/>
                <w:szCs w:val="20"/>
              </w:rPr>
              <w:t>[  ]</w:t>
            </w:r>
          </w:p>
        </w:tc>
      </w:tr>
      <w:tr w:rsidR="00162496" w:rsidRPr="00F34557" w14:paraId="616E16A3" w14:textId="77777777" w:rsidTr="00376905">
        <w:trPr>
          <w:trHeight w:val="1391"/>
        </w:trPr>
        <w:tc>
          <w:tcPr>
            <w:tcW w:w="4870" w:type="dxa"/>
          </w:tcPr>
          <w:p w14:paraId="4E80A54B" w14:textId="77777777" w:rsidR="00162496" w:rsidRPr="00F34557" w:rsidRDefault="00162496" w:rsidP="00376905">
            <w:pPr>
              <w:rPr>
                <w:rFonts w:ascii="Arial" w:hAnsi="Arial" w:cs="Arial"/>
                <w:sz w:val="20"/>
                <w:szCs w:val="20"/>
              </w:rPr>
            </w:pPr>
            <w:r w:rsidRPr="00F34557">
              <w:rPr>
                <w:rFonts w:ascii="Arial" w:hAnsi="Arial" w:cs="Arial"/>
                <w:sz w:val="20"/>
                <w:szCs w:val="20"/>
              </w:rPr>
              <w:t>Identifikačné číslo pre DPH, ak sa uplatňuje:</w:t>
            </w:r>
          </w:p>
          <w:p w14:paraId="38520311" w14:textId="77777777" w:rsidR="00162496" w:rsidRPr="00F34557" w:rsidRDefault="00162496" w:rsidP="00376905">
            <w:pPr>
              <w:rPr>
                <w:rFonts w:ascii="Arial" w:hAnsi="Arial" w:cs="Arial"/>
                <w:sz w:val="20"/>
                <w:szCs w:val="20"/>
              </w:rPr>
            </w:pPr>
          </w:p>
          <w:p w14:paraId="3D4C6E54" w14:textId="77777777" w:rsidR="00162496" w:rsidRPr="00F34557" w:rsidRDefault="00162496" w:rsidP="00376905">
            <w:pPr>
              <w:rPr>
                <w:rFonts w:ascii="Arial" w:hAnsi="Arial" w:cs="Arial"/>
                <w:sz w:val="20"/>
                <w:szCs w:val="20"/>
              </w:rPr>
            </w:pPr>
            <w:r w:rsidRPr="00F34557">
              <w:rPr>
                <w:rFonts w:ascii="Arial" w:hAnsi="Arial" w:cs="Arial"/>
                <w:sz w:val="20"/>
                <w:szCs w:val="20"/>
              </w:rPr>
              <w:t>Ak sa identifikačné číslo pre DPH neuplatňuje, uveďte ich národné identifikačné číslo, ak sa vyžaduje a je uplatniteľné.</w:t>
            </w:r>
          </w:p>
        </w:tc>
        <w:tc>
          <w:tcPr>
            <w:tcW w:w="4870" w:type="dxa"/>
          </w:tcPr>
          <w:p w14:paraId="38316D79" w14:textId="77777777" w:rsidR="00162496" w:rsidRPr="00F34557" w:rsidRDefault="00162496" w:rsidP="00376905">
            <w:pPr>
              <w:rPr>
                <w:rFonts w:ascii="Arial" w:hAnsi="Arial" w:cs="Arial"/>
                <w:sz w:val="20"/>
                <w:szCs w:val="20"/>
              </w:rPr>
            </w:pPr>
            <w:r w:rsidRPr="00F34557">
              <w:rPr>
                <w:rFonts w:ascii="Arial" w:hAnsi="Arial" w:cs="Arial"/>
                <w:sz w:val="20"/>
                <w:szCs w:val="20"/>
              </w:rPr>
              <w:t>[  ]</w:t>
            </w:r>
          </w:p>
          <w:p w14:paraId="5B419671" w14:textId="77777777" w:rsidR="00162496" w:rsidRPr="00F34557" w:rsidRDefault="00162496" w:rsidP="00376905">
            <w:pPr>
              <w:rPr>
                <w:rFonts w:ascii="Arial" w:hAnsi="Arial" w:cs="Arial"/>
                <w:sz w:val="20"/>
                <w:szCs w:val="20"/>
              </w:rPr>
            </w:pPr>
          </w:p>
          <w:p w14:paraId="7E3564EF" w14:textId="77777777" w:rsidR="00162496" w:rsidRPr="00F34557" w:rsidRDefault="00162496" w:rsidP="00376905">
            <w:pPr>
              <w:rPr>
                <w:rFonts w:ascii="Arial" w:hAnsi="Arial" w:cs="Arial"/>
                <w:sz w:val="20"/>
                <w:szCs w:val="20"/>
              </w:rPr>
            </w:pPr>
            <w:r w:rsidRPr="00F34557">
              <w:rPr>
                <w:rFonts w:ascii="Arial" w:hAnsi="Arial" w:cs="Arial"/>
                <w:sz w:val="20"/>
                <w:szCs w:val="20"/>
              </w:rPr>
              <w:t>[  ]</w:t>
            </w:r>
          </w:p>
        </w:tc>
      </w:tr>
      <w:tr w:rsidR="00162496" w:rsidRPr="00F34557" w14:paraId="1810AFB3" w14:textId="77777777" w:rsidTr="00376905">
        <w:trPr>
          <w:trHeight w:val="438"/>
        </w:trPr>
        <w:tc>
          <w:tcPr>
            <w:tcW w:w="4870" w:type="dxa"/>
          </w:tcPr>
          <w:p w14:paraId="5767681F" w14:textId="77777777" w:rsidR="00162496" w:rsidRPr="00F34557" w:rsidRDefault="00162496" w:rsidP="00376905">
            <w:pPr>
              <w:rPr>
                <w:rFonts w:ascii="Arial" w:hAnsi="Arial" w:cs="Arial"/>
                <w:sz w:val="20"/>
                <w:szCs w:val="20"/>
              </w:rPr>
            </w:pPr>
            <w:r w:rsidRPr="00F34557">
              <w:rPr>
                <w:rFonts w:ascii="Arial" w:hAnsi="Arial" w:cs="Arial"/>
                <w:sz w:val="20"/>
                <w:szCs w:val="20"/>
              </w:rPr>
              <w:t>Poštová adresa:</w:t>
            </w:r>
          </w:p>
        </w:tc>
        <w:tc>
          <w:tcPr>
            <w:tcW w:w="4870" w:type="dxa"/>
          </w:tcPr>
          <w:p w14:paraId="35123F3C"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3AA1783A" w14:textId="77777777" w:rsidTr="00376905">
        <w:trPr>
          <w:trHeight w:val="283"/>
        </w:trPr>
        <w:tc>
          <w:tcPr>
            <w:tcW w:w="4870" w:type="dxa"/>
          </w:tcPr>
          <w:p w14:paraId="533123C4" w14:textId="77777777" w:rsidR="00162496" w:rsidRPr="00F34557" w:rsidRDefault="00162496" w:rsidP="00376905">
            <w:pPr>
              <w:rPr>
                <w:rFonts w:ascii="Arial" w:hAnsi="Arial" w:cs="Arial"/>
                <w:sz w:val="20"/>
                <w:szCs w:val="20"/>
              </w:rPr>
            </w:pPr>
            <w:r w:rsidRPr="00F34557">
              <w:rPr>
                <w:rFonts w:ascii="Arial" w:hAnsi="Arial" w:cs="Arial"/>
                <w:sz w:val="20"/>
                <w:szCs w:val="20"/>
              </w:rPr>
              <w:t>Kontaktné osoby</w:t>
            </w:r>
            <w:r w:rsidRPr="00F34557">
              <w:rPr>
                <w:rStyle w:val="Odkaznapoznmkupodiarou"/>
                <w:rFonts w:ascii="Arial" w:hAnsi="Arial" w:cs="Arial"/>
                <w:sz w:val="20"/>
                <w:szCs w:val="20"/>
              </w:rPr>
              <w:footnoteReference w:id="13"/>
            </w:r>
            <w:r w:rsidRPr="00F34557">
              <w:rPr>
                <w:rFonts w:ascii="Arial" w:hAnsi="Arial" w:cs="Arial"/>
                <w:sz w:val="20"/>
                <w:szCs w:val="20"/>
              </w:rPr>
              <w:t>:</w:t>
            </w:r>
          </w:p>
          <w:p w14:paraId="1F3609D2" w14:textId="77777777" w:rsidR="00162496" w:rsidRPr="00F34557" w:rsidRDefault="00162496" w:rsidP="00376905">
            <w:pPr>
              <w:rPr>
                <w:rFonts w:ascii="Arial" w:hAnsi="Arial" w:cs="Arial"/>
                <w:sz w:val="20"/>
                <w:szCs w:val="20"/>
              </w:rPr>
            </w:pPr>
            <w:r w:rsidRPr="00F34557">
              <w:rPr>
                <w:rFonts w:ascii="Arial" w:hAnsi="Arial" w:cs="Arial"/>
                <w:sz w:val="20"/>
                <w:szCs w:val="20"/>
              </w:rPr>
              <w:t>Telefón:</w:t>
            </w:r>
          </w:p>
          <w:p w14:paraId="77237B2D" w14:textId="77777777" w:rsidR="00162496" w:rsidRPr="00F34557" w:rsidRDefault="00162496" w:rsidP="00376905">
            <w:pPr>
              <w:rPr>
                <w:rFonts w:ascii="Arial" w:hAnsi="Arial" w:cs="Arial"/>
                <w:sz w:val="20"/>
                <w:szCs w:val="20"/>
              </w:rPr>
            </w:pPr>
            <w:r w:rsidRPr="00F34557">
              <w:rPr>
                <w:rFonts w:ascii="Arial" w:hAnsi="Arial" w:cs="Arial"/>
                <w:sz w:val="20"/>
                <w:szCs w:val="20"/>
              </w:rPr>
              <w:t>E-mail:</w:t>
            </w:r>
          </w:p>
          <w:p w14:paraId="27396EE7" w14:textId="77777777" w:rsidR="00162496" w:rsidRPr="00F34557" w:rsidRDefault="00162496" w:rsidP="00376905">
            <w:pPr>
              <w:rPr>
                <w:rFonts w:ascii="Arial" w:hAnsi="Arial" w:cs="Arial"/>
                <w:sz w:val="20"/>
                <w:szCs w:val="20"/>
              </w:rPr>
            </w:pPr>
            <w:r w:rsidRPr="00F34557">
              <w:rPr>
                <w:rFonts w:ascii="Arial" w:hAnsi="Arial" w:cs="Arial"/>
                <w:sz w:val="20"/>
                <w:szCs w:val="20"/>
              </w:rPr>
              <w:t>Internetová adresa (webová adresa)(ak je k dispozícii):</w:t>
            </w:r>
          </w:p>
        </w:tc>
        <w:tc>
          <w:tcPr>
            <w:tcW w:w="4870" w:type="dxa"/>
          </w:tcPr>
          <w:p w14:paraId="616049A4"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45F5FB7C"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8BD94E6"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6C05EEA7"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267AE147" w14:textId="77777777" w:rsidTr="00376905">
        <w:trPr>
          <w:trHeight w:val="283"/>
        </w:trPr>
        <w:tc>
          <w:tcPr>
            <w:tcW w:w="4870" w:type="dxa"/>
          </w:tcPr>
          <w:p w14:paraId="5F8E10C6" w14:textId="77777777" w:rsidR="00162496" w:rsidRPr="00F34557" w:rsidRDefault="00162496" w:rsidP="00376905">
            <w:pPr>
              <w:rPr>
                <w:rFonts w:ascii="Arial" w:hAnsi="Arial" w:cs="Arial"/>
                <w:b/>
                <w:sz w:val="20"/>
                <w:szCs w:val="20"/>
              </w:rPr>
            </w:pPr>
            <w:r w:rsidRPr="00F34557">
              <w:rPr>
                <w:rFonts w:ascii="Arial" w:hAnsi="Arial" w:cs="Arial"/>
                <w:b/>
                <w:sz w:val="20"/>
                <w:szCs w:val="20"/>
              </w:rPr>
              <w:t>Všeobecné informácie:</w:t>
            </w:r>
          </w:p>
        </w:tc>
        <w:tc>
          <w:tcPr>
            <w:tcW w:w="4870" w:type="dxa"/>
          </w:tcPr>
          <w:p w14:paraId="6826759C"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5E0D7A20" w14:textId="77777777" w:rsidTr="00376905">
        <w:trPr>
          <w:trHeight w:val="283"/>
        </w:trPr>
        <w:tc>
          <w:tcPr>
            <w:tcW w:w="4870" w:type="dxa"/>
          </w:tcPr>
          <w:p w14:paraId="53212115"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Je hospodársky subjekt </w:t>
            </w:r>
            <w:proofErr w:type="spellStart"/>
            <w:r w:rsidRPr="00F34557">
              <w:rPr>
                <w:rFonts w:ascii="Arial" w:hAnsi="Arial" w:cs="Arial"/>
                <w:sz w:val="20"/>
                <w:szCs w:val="20"/>
              </w:rPr>
              <w:t>mikropodnik</w:t>
            </w:r>
            <w:proofErr w:type="spellEnd"/>
            <w:r w:rsidRPr="00F34557">
              <w:rPr>
                <w:rStyle w:val="Odkaznapoznmkupodiarou"/>
                <w:rFonts w:ascii="Arial" w:hAnsi="Arial" w:cs="Arial"/>
                <w:sz w:val="20"/>
                <w:szCs w:val="20"/>
              </w:rPr>
              <w:footnoteReference w:id="14"/>
            </w:r>
            <w:r w:rsidRPr="00F34557">
              <w:rPr>
                <w:rFonts w:ascii="Arial" w:hAnsi="Arial" w:cs="Arial"/>
                <w:sz w:val="20"/>
                <w:szCs w:val="20"/>
              </w:rPr>
              <w:t>, malý alebo stredný podnik?</w:t>
            </w:r>
          </w:p>
        </w:tc>
        <w:tc>
          <w:tcPr>
            <w:tcW w:w="4870" w:type="dxa"/>
          </w:tcPr>
          <w:p w14:paraId="38FEF6A0" w14:textId="77777777" w:rsidR="00162496" w:rsidRPr="00F34557" w:rsidRDefault="00162496" w:rsidP="00376905">
            <w:pPr>
              <w:jc w:val="both"/>
              <w:rPr>
                <w:rFonts w:ascii="Arial" w:hAnsi="Arial" w:cs="Arial"/>
                <w:sz w:val="20"/>
                <w:szCs w:val="20"/>
              </w:rPr>
            </w:pPr>
          </w:p>
          <w:p w14:paraId="2848235B" w14:textId="1202DEE2" w:rsidR="00162496" w:rsidRPr="00F34557" w:rsidRDefault="00000000" w:rsidP="00376905">
            <w:pPr>
              <w:jc w:val="both"/>
              <w:rPr>
                <w:rFonts w:ascii="Arial" w:hAnsi="Arial" w:cs="Arial"/>
                <w:sz w:val="20"/>
                <w:szCs w:val="20"/>
              </w:rPr>
            </w:pPr>
            <w:r>
              <w:rPr>
                <w:rFonts w:ascii="Arial" w:hAnsi="Arial" w:cs="Arial"/>
                <w:sz w:val="20"/>
                <w:szCs w:val="20"/>
              </w:rPr>
              <w:pict w14:anchorId="4651A0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0.25pt">
                  <v:imagedata r:id="rId24" o:title=""/>
                </v:shape>
              </w:pict>
            </w:r>
            <w:r w:rsidR="00162496" w:rsidRPr="00F34557">
              <w:rPr>
                <w:rFonts w:ascii="Arial" w:hAnsi="Arial" w:cs="Arial"/>
                <w:sz w:val="20"/>
                <w:szCs w:val="20"/>
              </w:rPr>
              <w:t xml:space="preserve">   </w:t>
            </w:r>
            <w:r>
              <w:rPr>
                <w:rFonts w:ascii="Arial" w:hAnsi="Arial" w:cs="Arial"/>
                <w:sz w:val="20"/>
                <w:szCs w:val="20"/>
              </w:rPr>
              <w:pict w14:anchorId="4483E39D">
                <v:shape id="_x0000_i1026" type="#_x0000_t75" style="width:45pt;height:20.25pt">
                  <v:imagedata r:id="rId25" o:title=""/>
                </v:shape>
              </w:pict>
            </w:r>
            <w:r w:rsidR="00162496" w:rsidRPr="00F34557">
              <w:rPr>
                <w:rFonts w:ascii="Arial" w:hAnsi="Arial" w:cs="Arial"/>
                <w:sz w:val="20"/>
                <w:szCs w:val="20"/>
              </w:rPr>
              <w:t xml:space="preserve">  </w:t>
            </w:r>
          </w:p>
          <w:p w14:paraId="72811B9E" w14:textId="77777777" w:rsidR="00162496" w:rsidRPr="00F34557" w:rsidRDefault="00162496" w:rsidP="00376905">
            <w:pPr>
              <w:jc w:val="both"/>
              <w:rPr>
                <w:rFonts w:ascii="Arial" w:hAnsi="Arial" w:cs="Arial"/>
                <w:sz w:val="20"/>
                <w:szCs w:val="20"/>
              </w:rPr>
            </w:pPr>
          </w:p>
        </w:tc>
      </w:tr>
      <w:tr w:rsidR="00162496" w:rsidRPr="00F34557" w14:paraId="68C63557" w14:textId="77777777" w:rsidTr="00376905">
        <w:trPr>
          <w:trHeight w:val="283"/>
        </w:trPr>
        <w:tc>
          <w:tcPr>
            <w:tcW w:w="4870" w:type="dxa"/>
          </w:tcPr>
          <w:p w14:paraId="46131609"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Len v prípade, ak je obstarávanie vyhradené</w:t>
            </w:r>
            <w:r w:rsidRPr="00F34557">
              <w:rPr>
                <w:rStyle w:val="Odkaznapoznmkupodiarou"/>
                <w:rFonts w:ascii="Arial" w:hAnsi="Arial" w:cs="Arial"/>
                <w:sz w:val="20"/>
                <w:szCs w:val="20"/>
              </w:rPr>
              <w:footnoteReference w:id="15"/>
            </w:r>
            <w:r w:rsidRPr="00F34557">
              <w:rPr>
                <w:rFonts w:ascii="Arial" w:hAnsi="Arial" w:cs="Arial"/>
                <w:sz w:val="20"/>
                <w:szCs w:val="20"/>
              </w:rPr>
              <w:t>: je hospodársky subjekt chránená pracovná dielňa, „sociálny podnik“</w:t>
            </w:r>
            <w:r w:rsidRPr="00F34557">
              <w:rPr>
                <w:rStyle w:val="Odkaznapoznmkupodiarou"/>
                <w:rFonts w:ascii="Arial" w:hAnsi="Arial" w:cs="Arial"/>
                <w:sz w:val="20"/>
                <w:szCs w:val="20"/>
              </w:rPr>
              <w:footnoteReference w:id="16"/>
            </w:r>
            <w:r w:rsidRPr="00F34557">
              <w:rPr>
                <w:rFonts w:ascii="Arial" w:hAnsi="Arial" w:cs="Arial"/>
                <w:sz w:val="20"/>
                <w:szCs w:val="20"/>
              </w:rPr>
              <w:t xml:space="preserve"> alebo zabezpečí plnenie zákazky v rámci programov chránených pracovných miest?</w:t>
            </w:r>
          </w:p>
          <w:p w14:paraId="65412D23" w14:textId="77777777" w:rsidR="00162496" w:rsidRPr="00F34557" w:rsidRDefault="00162496" w:rsidP="00376905">
            <w:pPr>
              <w:jc w:val="both"/>
              <w:rPr>
                <w:rFonts w:ascii="Arial" w:hAnsi="Arial" w:cs="Arial"/>
                <w:b/>
                <w:sz w:val="20"/>
                <w:szCs w:val="20"/>
              </w:rPr>
            </w:pPr>
          </w:p>
          <w:p w14:paraId="106D77B4"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Ak áno,</w:t>
            </w:r>
          </w:p>
          <w:p w14:paraId="5295DBA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aký je zodpovedajúci percentuálny podiel zdravotne postihnutých alebo znevýhodnených pracovníkov?</w:t>
            </w:r>
          </w:p>
          <w:p w14:paraId="5A187666" w14:textId="77777777" w:rsidR="00162496" w:rsidRPr="00F34557" w:rsidRDefault="00162496" w:rsidP="00376905">
            <w:pPr>
              <w:jc w:val="both"/>
              <w:rPr>
                <w:rFonts w:ascii="Arial" w:hAnsi="Arial" w:cs="Arial"/>
                <w:sz w:val="20"/>
                <w:szCs w:val="20"/>
              </w:rPr>
            </w:pPr>
          </w:p>
          <w:p w14:paraId="778313FF"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lastRenderedPageBreak/>
              <w:t>Ak sa to vyžaduje, uveďte, do ktorej kategórie alebo kategórií zdravotne postihnutých alebo znevýhodnených pracovníkov patria príslušní zamestnanci?</w:t>
            </w:r>
          </w:p>
        </w:tc>
        <w:tc>
          <w:tcPr>
            <w:tcW w:w="4870" w:type="dxa"/>
          </w:tcPr>
          <w:p w14:paraId="7AA321E2" w14:textId="77777777" w:rsidR="00162496" w:rsidRPr="00F34557" w:rsidRDefault="00162496" w:rsidP="00376905">
            <w:pPr>
              <w:rPr>
                <w:rFonts w:ascii="Arial" w:hAnsi="Arial" w:cs="Arial"/>
                <w:sz w:val="20"/>
                <w:szCs w:val="20"/>
              </w:rPr>
            </w:pPr>
          </w:p>
          <w:p w14:paraId="5F57CBDE" w14:textId="21E36791" w:rsidR="00162496" w:rsidRPr="00F34557" w:rsidRDefault="00000000" w:rsidP="00376905">
            <w:pPr>
              <w:jc w:val="both"/>
              <w:rPr>
                <w:rFonts w:ascii="Arial" w:hAnsi="Arial" w:cs="Arial"/>
                <w:sz w:val="20"/>
                <w:szCs w:val="20"/>
              </w:rPr>
            </w:pPr>
            <w:r>
              <w:rPr>
                <w:rFonts w:ascii="Arial" w:hAnsi="Arial" w:cs="Arial"/>
                <w:sz w:val="20"/>
                <w:szCs w:val="20"/>
              </w:rPr>
              <w:pict w14:anchorId="12BFE776">
                <v:shape id="_x0000_i1027" type="#_x0000_t75" style="width:42pt;height:20.25pt">
                  <v:imagedata r:id="rId26" o:title=""/>
                </v:shape>
              </w:pict>
            </w:r>
            <w:r w:rsidR="00162496" w:rsidRPr="00F34557">
              <w:rPr>
                <w:rFonts w:ascii="Arial" w:hAnsi="Arial" w:cs="Arial"/>
                <w:sz w:val="20"/>
                <w:szCs w:val="20"/>
              </w:rPr>
              <w:t xml:space="preserve">   </w:t>
            </w:r>
            <w:r>
              <w:rPr>
                <w:rFonts w:ascii="Arial" w:hAnsi="Arial" w:cs="Arial"/>
                <w:sz w:val="20"/>
                <w:szCs w:val="20"/>
              </w:rPr>
              <w:pict w14:anchorId="671F6325">
                <v:shape id="_x0000_i1028" type="#_x0000_t75" style="width:45pt;height:20.25pt">
                  <v:imagedata r:id="rId25" o:title=""/>
                </v:shape>
              </w:pict>
            </w:r>
            <w:r w:rsidR="00162496" w:rsidRPr="00F34557">
              <w:rPr>
                <w:rFonts w:ascii="Arial" w:hAnsi="Arial" w:cs="Arial"/>
                <w:sz w:val="20"/>
                <w:szCs w:val="20"/>
              </w:rPr>
              <w:t xml:space="preserve">  </w:t>
            </w:r>
          </w:p>
          <w:p w14:paraId="4634EBB9" w14:textId="77777777" w:rsidR="00162496" w:rsidRPr="00F34557" w:rsidRDefault="00162496" w:rsidP="00376905">
            <w:pPr>
              <w:rPr>
                <w:rFonts w:ascii="Arial" w:hAnsi="Arial" w:cs="Arial"/>
                <w:sz w:val="20"/>
                <w:szCs w:val="20"/>
              </w:rPr>
            </w:pPr>
          </w:p>
          <w:p w14:paraId="7743FD82" w14:textId="77777777" w:rsidR="00162496" w:rsidRPr="00F34557" w:rsidRDefault="00162496" w:rsidP="00376905">
            <w:pPr>
              <w:rPr>
                <w:rFonts w:ascii="Arial" w:hAnsi="Arial" w:cs="Arial"/>
                <w:sz w:val="20"/>
                <w:szCs w:val="20"/>
              </w:rPr>
            </w:pPr>
          </w:p>
          <w:p w14:paraId="06615440" w14:textId="77777777" w:rsidR="00162496" w:rsidRPr="00F34557" w:rsidRDefault="00162496" w:rsidP="00376905">
            <w:pPr>
              <w:rPr>
                <w:rFonts w:ascii="Arial" w:hAnsi="Arial" w:cs="Arial"/>
                <w:sz w:val="20"/>
                <w:szCs w:val="20"/>
              </w:rPr>
            </w:pPr>
          </w:p>
          <w:p w14:paraId="5EE9BDA4" w14:textId="77777777" w:rsidR="00162496" w:rsidRPr="00F34557" w:rsidRDefault="00162496" w:rsidP="00376905">
            <w:pPr>
              <w:rPr>
                <w:rFonts w:ascii="Arial" w:hAnsi="Arial" w:cs="Arial"/>
                <w:sz w:val="20"/>
                <w:szCs w:val="20"/>
              </w:rPr>
            </w:pPr>
          </w:p>
          <w:p w14:paraId="481D24BA"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2116DFD8" w14:textId="77777777" w:rsidR="00162496" w:rsidRPr="00F34557" w:rsidRDefault="00162496" w:rsidP="00376905">
            <w:pPr>
              <w:rPr>
                <w:rFonts w:ascii="Arial" w:hAnsi="Arial" w:cs="Arial"/>
                <w:sz w:val="20"/>
                <w:szCs w:val="20"/>
              </w:rPr>
            </w:pPr>
          </w:p>
          <w:p w14:paraId="05962702" w14:textId="77777777" w:rsidR="00162496" w:rsidRPr="00F34557" w:rsidRDefault="00162496" w:rsidP="00376905">
            <w:pPr>
              <w:rPr>
                <w:rFonts w:ascii="Arial" w:hAnsi="Arial" w:cs="Arial"/>
                <w:sz w:val="20"/>
                <w:szCs w:val="20"/>
              </w:rPr>
            </w:pPr>
          </w:p>
          <w:p w14:paraId="6C631A6A" w14:textId="77777777" w:rsidR="00162496" w:rsidRPr="00F34557" w:rsidRDefault="00162496" w:rsidP="00376905">
            <w:pPr>
              <w:rPr>
                <w:rFonts w:ascii="Arial" w:hAnsi="Arial" w:cs="Arial"/>
                <w:sz w:val="20"/>
                <w:szCs w:val="20"/>
              </w:rPr>
            </w:pPr>
          </w:p>
          <w:p w14:paraId="30F95888"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297CFBB6" w14:textId="77777777" w:rsidTr="00376905">
        <w:trPr>
          <w:trHeight w:val="283"/>
        </w:trPr>
        <w:tc>
          <w:tcPr>
            <w:tcW w:w="4870" w:type="dxa"/>
          </w:tcPr>
          <w:p w14:paraId="16F945F1"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73FCE146" w14:textId="77777777" w:rsidR="00162496" w:rsidRPr="00F34557" w:rsidRDefault="00162496" w:rsidP="00376905">
            <w:pPr>
              <w:rPr>
                <w:rFonts w:ascii="Arial" w:hAnsi="Arial" w:cs="Arial"/>
                <w:sz w:val="20"/>
                <w:szCs w:val="20"/>
              </w:rPr>
            </w:pPr>
          </w:p>
          <w:p w14:paraId="475B3982" w14:textId="1DD3F706" w:rsidR="00162496" w:rsidRPr="00F34557" w:rsidRDefault="00000000" w:rsidP="00376905">
            <w:pPr>
              <w:jc w:val="both"/>
              <w:rPr>
                <w:rFonts w:ascii="Arial" w:hAnsi="Arial" w:cs="Arial"/>
                <w:sz w:val="20"/>
                <w:szCs w:val="20"/>
              </w:rPr>
            </w:pPr>
            <w:r>
              <w:rPr>
                <w:rFonts w:ascii="Arial" w:hAnsi="Arial" w:cs="Arial"/>
                <w:sz w:val="20"/>
                <w:szCs w:val="20"/>
              </w:rPr>
              <w:pict w14:anchorId="3A2B7502">
                <v:shape id="_x0000_i1029"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30349D27">
                <v:shape id="_x0000_i1030" type="#_x0000_t75" style="width:45pt;height:20.25pt">
                  <v:imagedata r:id="rId25" o:title=""/>
                </v:shape>
              </w:pict>
            </w:r>
            <w:r w:rsidR="00162496" w:rsidRPr="00F34557">
              <w:rPr>
                <w:rFonts w:ascii="Arial" w:hAnsi="Arial" w:cs="Arial"/>
                <w:sz w:val="20"/>
                <w:szCs w:val="20"/>
              </w:rPr>
              <w:t xml:space="preserve"> </w:t>
            </w:r>
            <w:r>
              <w:rPr>
                <w:rFonts w:ascii="Arial" w:hAnsi="Arial" w:cs="Arial"/>
                <w:sz w:val="20"/>
                <w:szCs w:val="20"/>
              </w:rPr>
              <w:pict w14:anchorId="6D7DA952">
                <v:shape id="_x0000_i1031" type="#_x0000_t75" style="width:90.75pt;height:20.25pt">
                  <v:imagedata r:id="rId28" o:title=""/>
                </v:shape>
              </w:pict>
            </w:r>
            <w:r w:rsidR="00162496" w:rsidRPr="00F34557">
              <w:rPr>
                <w:rFonts w:ascii="Arial" w:hAnsi="Arial" w:cs="Arial"/>
                <w:sz w:val="20"/>
                <w:szCs w:val="20"/>
              </w:rPr>
              <w:t xml:space="preserve">  </w:t>
            </w:r>
          </w:p>
          <w:p w14:paraId="11BA0C77" w14:textId="77777777" w:rsidR="00162496" w:rsidRPr="00F34557" w:rsidRDefault="00162496" w:rsidP="00376905">
            <w:pPr>
              <w:rPr>
                <w:rFonts w:ascii="Arial" w:hAnsi="Arial" w:cs="Arial"/>
                <w:sz w:val="20"/>
                <w:szCs w:val="20"/>
              </w:rPr>
            </w:pPr>
          </w:p>
        </w:tc>
      </w:tr>
    </w:tbl>
    <w:p w14:paraId="3AD13DB9" w14:textId="77777777" w:rsidR="00162496" w:rsidRPr="00F34557" w:rsidRDefault="00162496" w:rsidP="00162496">
      <w:pPr>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62496" w:rsidRPr="00F34557" w14:paraId="20B1CD22" w14:textId="77777777" w:rsidTr="00376905">
        <w:trPr>
          <w:trHeight w:val="2812"/>
        </w:trPr>
        <w:tc>
          <w:tcPr>
            <w:tcW w:w="4868" w:type="dxa"/>
          </w:tcPr>
          <w:p w14:paraId="0839BC6D"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Ak áno:</w:t>
            </w:r>
          </w:p>
          <w:p w14:paraId="29FE4963" w14:textId="77777777" w:rsidR="00162496" w:rsidRPr="00F34557" w:rsidRDefault="00162496" w:rsidP="00376905">
            <w:pPr>
              <w:jc w:val="both"/>
              <w:rPr>
                <w:rFonts w:ascii="Arial" w:hAnsi="Arial" w:cs="Arial"/>
                <w:b/>
                <w:sz w:val="20"/>
                <w:szCs w:val="20"/>
              </w:rPr>
            </w:pPr>
          </w:p>
          <w:p w14:paraId="1B521FC0"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3898D8D9" w14:textId="77777777" w:rsidR="00162496" w:rsidRPr="00F34557" w:rsidRDefault="00162496" w:rsidP="00376905">
            <w:pPr>
              <w:pStyle w:val="Odsekzoznamu"/>
              <w:jc w:val="both"/>
              <w:rPr>
                <w:rFonts w:ascii="Arial" w:hAnsi="Arial" w:cs="Arial"/>
                <w:sz w:val="20"/>
                <w:szCs w:val="20"/>
              </w:rPr>
            </w:pPr>
          </w:p>
          <w:p w14:paraId="5AC3DD57" w14:textId="77777777" w:rsidR="00162496" w:rsidRPr="00F34557" w:rsidRDefault="00162496" w:rsidP="00677E87">
            <w:pPr>
              <w:pStyle w:val="Odsekzoznamu"/>
              <w:numPr>
                <w:ilvl w:val="0"/>
                <w:numId w:val="12"/>
              </w:numPr>
              <w:contextualSpacing/>
              <w:jc w:val="both"/>
              <w:rPr>
                <w:rFonts w:ascii="Arial" w:hAnsi="Arial" w:cs="Arial"/>
                <w:sz w:val="20"/>
                <w:szCs w:val="20"/>
              </w:rPr>
            </w:pPr>
            <w:r w:rsidRPr="00F34557">
              <w:rPr>
                <w:rFonts w:ascii="Arial" w:hAnsi="Arial" w:cs="Arial"/>
                <w:sz w:val="20"/>
                <w:szCs w:val="20"/>
              </w:rPr>
              <w:t>Uveďte názov zoznamu alebo osvedčenia a v príslušnom prípade príslušné číslo zápisu alebo osvedčenia:</w:t>
            </w:r>
          </w:p>
          <w:p w14:paraId="270F2AA6" w14:textId="77777777" w:rsidR="00162496" w:rsidRPr="00F34557" w:rsidRDefault="00162496" w:rsidP="00677E87">
            <w:pPr>
              <w:pStyle w:val="Odsekzoznamu"/>
              <w:numPr>
                <w:ilvl w:val="0"/>
                <w:numId w:val="12"/>
              </w:numPr>
              <w:contextualSpacing/>
              <w:jc w:val="both"/>
              <w:rPr>
                <w:rFonts w:ascii="Arial" w:hAnsi="Arial" w:cs="Arial"/>
                <w:sz w:val="20"/>
                <w:szCs w:val="20"/>
              </w:rPr>
            </w:pPr>
            <w:r w:rsidRPr="00F34557">
              <w:rPr>
                <w:rFonts w:ascii="Arial" w:hAnsi="Arial" w:cs="Arial"/>
                <w:sz w:val="20"/>
                <w:szCs w:val="20"/>
              </w:rPr>
              <w:t xml:space="preserve">Ak je osvedčenie o zápise alebo osvedčenie k dispozícií v elektronickom formáte, uveďte: </w:t>
            </w:r>
          </w:p>
          <w:p w14:paraId="0BE3E631" w14:textId="77777777" w:rsidR="00162496" w:rsidRPr="00F34557" w:rsidRDefault="00162496" w:rsidP="00677E87">
            <w:pPr>
              <w:pStyle w:val="Odsekzoznamu"/>
              <w:numPr>
                <w:ilvl w:val="0"/>
                <w:numId w:val="12"/>
              </w:numPr>
              <w:contextualSpacing/>
              <w:jc w:val="both"/>
              <w:rPr>
                <w:rFonts w:ascii="Arial" w:hAnsi="Arial" w:cs="Arial"/>
                <w:sz w:val="20"/>
                <w:szCs w:val="20"/>
              </w:rPr>
            </w:pPr>
            <w:r w:rsidRPr="00F34557">
              <w:rPr>
                <w:rFonts w:ascii="Arial" w:hAnsi="Arial" w:cs="Arial"/>
                <w:sz w:val="20"/>
                <w:szCs w:val="20"/>
              </w:rPr>
              <w:t>Uveďte odkazy, na ktorých je založený zápis alebo osvedčenie a v príslušnom prípade klasifikáciu získanú v úradnom zozname</w:t>
            </w:r>
            <w:r w:rsidRPr="00F34557">
              <w:rPr>
                <w:rStyle w:val="Odkaznapoznmkupodiarou"/>
                <w:rFonts w:ascii="Arial" w:hAnsi="Arial" w:cs="Arial"/>
                <w:sz w:val="20"/>
                <w:szCs w:val="20"/>
              </w:rPr>
              <w:footnoteReference w:id="17"/>
            </w:r>
            <w:r w:rsidRPr="00F34557">
              <w:rPr>
                <w:rFonts w:ascii="Arial" w:hAnsi="Arial" w:cs="Arial"/>
                <w:sz w:val="20"/>
                <w:szCs w:val="20"/>
              </w:rPr>
              <w:t>:</w:t>
            </w:r>
          </w:p>
          <w:p w14:paraId="4102AF02" w14:textId="77777777" w:rsidR="00162496" w:rsidRPr="00F34557" w:rsidRDefault="00162496" w:rsidP="00677E87">
            <w:pPr>
              <w:pStyle w:val="Odsekzoznamu"/>
              <w:numPr>
                <w:ilvl w:val="0"/>
                <w:numId w:val="12"/>
              </w:numPr>
              <w:contextualSpacing/>
              <w:jc w:val="both"/>
              <w:rPr>
                <w:rFonts w:ascii="Arial" w:hAnsi="Arial" w:cs="Arial"/>
                <w:sz w:val="20"/>
                <w:szCs w:val="20"/>
              </w:rPr>
            </w:pPr>
            <w:r w:rsidRPr="00F34557">
              <w:rPr>
                <w:rFonts w:ascii="Arial" w:hAnsi="Arial" w:cs="Arial"/>
                <w:sz w:val="20"/>
                <w:szCs w:val="20"/>
              </w:rPr>
              <w:t>Vzťahuje sa zápis alebo osvedčenie na všetky požadované podmienky účasti?</w:t>
            </w:r>
          </w:p>
          <w:p w14:paraId="1F00A4F6" w14:textId="77777777" w:rsidR="00162496" w:rsidRPr="00F34557" w:rsidRDefault="00162496" w:rsidP="00376905">
            <w:pPr>
              <w:jc w:val="both"/>
              <w:rPr>
                <w:rFonts w:ascii="Arial" w:hAnsi="Arial" w:cs="Arial"/>
                <w:b/>
                <w:sz w:val="20"/>
                <w:szCs w:val="20"/>
              </w:rPr>
            </w:pPr>
          </w:p>
        </w:tc>
        <w:tc>
          <w:tcPr>
            <w:tcW w:w="4868" w:type="dxa"/>
          </w:tcPr>
          <w:p w14:paraId="76C544E9" w14:textId="77777777" w:rsidR="00162496" w:rsidRPr="00F34557" w:rsidRDefault="00162496" w:rsidP="00376905">
            <w:pPr>
              <w:rPr>
                <w:rFonts w:ascii="Arial" w:hAnsi="Arial" w:cs="Arial"/>
                <w:sz w:val="20"/>
                <w:szCs w:val="20"/>
              </w:rPr>
            </w:pPr>
          </w:p>
          <w:p w14:paraId="08F18CCB" w14:textId="77777777" w:rsidR="00162496" w:rsidRPr="00F34557" w:rsidRDefault="00162496" w:rsidP="00376905">
            <w:pPr>
              <w:rPr>
                <w:rFonts w:ascii="Arial" w:hAnsi="Arial" w:cs="Arial"/>
                <w:sz w:val="20"/>
                <w:szCs w:val="20"/>
              </w:rPr>
            </w:pPr>
          </w:p>
          <w:p w14:paraId="35B2FBD2" w14:textId="77777777" w:rsidR="00162496" w:rsidRPr="00F34557" w:rsidRDefault="00162496" w:rsidP="00376905">
            <w:pPr>
              <w:rPr>
                <w:rFonts w:ascii="Arial" w:hAnsi="Arial" w:cs="Arial"/>
                <w:sz w:val="20"/>
                <w:szCs w:val="20"/>
              </w:rPr>
            </w:pPr>
          </w:p>
          <w:p w14:paraId="2E738A58" w14:textId="77777777" w:rsidR="00162496" w:rsidRPr="00F34557" w:rsidRDefault="00162496" w:rsidP="00376905">
            <w:pPr>
              <w:rPr>
                <w:rFonts w:ascii="Arial" w:hAnsi="Arial" w:cs="Arial"/>
                <w:sz w:val="20"/>
                <w:szCs w:val="20"/>
              </w:rPr>
            </w:pPr>
          </w:p>
          <w:p w14:paraId="218F30C1" w14:textId="77777777" w:rsidR="00162496" w:rsidRPr="00F34557" w:rsidRDefault="00162496" w:rsidP="00376905">
            <w:pPr>
              <w:rPr>
                <w:rFonts w:ascii="Arial" w:hAnsi="Arial" w:cs="Arial"/>
                <w:sz w:val="20"/>
                <w:szCs w:val="20"/>
              </w:rPr>
            </w:pPr>
          </w:p>
          <w:p w14:paraId="0D4E2D57" w14:textId="77777777" w:rsidR="00162496" w:rsidRPr="00F34557" w:rsidRDefault="00162496" w:rsidP="00376905">
            <w:pPr>
              <w:rPr>
                <w:rFonts w:ascii="Arial" w:hAnsi="Arial" w:cs="Arial"/>
                <w:sz w:val="20"/>
                <w:szCs w:val="20"/>
              </w:rPr>
            </w:pPr>
          </w:p>
          <w:p w14:paraId="0B2E1230" w14:textId="77777777" w:rsidR="00162496" w:rsidRPr="00F34557" w:rsidRDefault="00162496" w:rsidP="00376905">
            <w:pPr>
              <w:pStyle w:val="Odsekzoznamu"/>
              <w:rPr>
                <w:rFonts w:ascii="Arial" w:hAnsi="Arial" w:cs="Arial"/>
                <w:sz w:val="20"/>
                <w:szCs w:val="20"/>
              </w:rPr>
            </w:pPr>
          </w:p>
          <w:p w14:paraId="017C7C08" w14:textId="77777777" w:rsidR="00162496" w:rsidRPr="00F34557" w:rsidRDefault="00162496" w:rsidP="00376905">
            <w:pPr>
              <w:pStyle w:val="Odsekzoznamu"/>
              <w:rPr>
                <w:rFonts w:ascii="Arial" w:hAnsi="Arial" w:cs="Arial"/>
                <w:sz w:val="20"/>
                <w:szCs w:val="20"/>
              </w:rPr>
            </w:pPr>
          </w:p>
          <w:p w14:paraId="1FAEE20D" w14:textId="77777777" w:rsidR="00162496" w:rsidRPr="00F34557" w:rsidRDefault="00162496" w:rsidP="00677E87">
            <w:pPr>
              <w:pStyle w:val="Odsekzoznamu"/>
              <w:numPr>
                <w:ilvl w:val="0"/>
                <w:numId w:val="13"/>
              </w:numPr>
              <w:contextualSpacing/>
              <w:rPr>
                <w:rFonts w:ascii="Arial" w:hAnsi="Arial" w:cs="Arial"/>
                <w:sz w:val="20"/>
                <w:szCs w:val="20"/>
              </w:rPr>
            </w:pPr>
            <w:r w:rsidRPr="00F34557">
              <w:rPr>
                <w:rFonts w:ascii="Arial" w:hAnsi="Arial" w:cs="Arial"/>
                <w:sz w:val="20"/>
                <w:szCs w:val="20"/>
              </w:rPr>
              <w:t>[...........]</w:t>
            </w:r>
          </w:p>
          <w:p w14:paraId="1322C778" w14:textId="77777777" w:rsidR="00162496" w:rsidRPr="00F34557" w:rsidRDefault="00162496" w:rsidP="00376905">
            <w:pPr>
              <w:pStyle w:val="Odsekzoznamu"/>
              <w:rPr>
                <w:rFonts w:ascii="Arial" w:hAnsi="Arial" w:cs="Arial"/>
                <w:sz w:val="20"/>
                <w:szCs w:val="20"/>
              </w:rPr>
            </w:pPr>
          </w:p>
          <w:p w14:paraId="384B1528" w14:textId="77777777" w:rsidR="00162496" w:rsidRPr="00F34557" w:rsidRDefault="00162496" w:rsidP="00677E87">
            <w:pPr>
              <w:pStyle w:val="Odsekzoznamu"/>
              <w:numPr>
                <w:ilvl w:val="0"/>
                <w:numId w:val="13"/>
              </w:numPr>
              <w:contextualSpacing/>
              <w:rPr>
                <w:rFonts w:ascii="Arial" w:hAnsi="Arial" w:cs="Arial"/>
                <w:sz w:val="20"/>
                <w:szCs w:val="20"/>
              </w:rPr>
            </w:pPr>
            <w:r w:rsidRPr="00F34557">
              <w:rPr>
                <w:rFonts w:ascii="Arial" w:hAnsi="Arial" w:cs="Arial"/>
                <w:sz w:val="20"/>
                <w:szCs w:val="20"/>
              </w:rPr>
              <w:t>(webová adresa, vydávajúci orgán alebo subjekt, presný odkaz na dokumentáciu):</w:t>
            </w:r>
          </w:p>
          <w:p w14:paraId="33777776" w14:textId="77777777" w:rsidR="00162496" w:rsidRPr="00F34557" w:rsidRDefault="00162496" w:rsidP="00376905">
            <w:pPr>
              <w:pStyle w:val="Odsekzoznamu"/>
              <w:rPr>
                <w:rFonts w:ascii="Arial" w:hAnsi="Arial" w:cs="Arial"/>
                <w:sz w:val="20"/>
                <w:szCs w:val="20"/>
              </w:rPr>
            </w:pPr>
            <w:r w:rsidRPr="00F34557">
              <w:rPr>
                <w:rFonts w:ascii="Arial" w:hAnsi="Arial" w:cs="Arial"/>
                <w:sz w:val="20"/>
                <w:szCs w:val="20"/>
              </w:rPr>
              <w:t>[...........][...........][...........][...........]</w:t>
            </w:r>
          </w:p>
          <w:p w14:paraId="092EB673" w14:textId="77777777" w:rsidR="00162496" w:rsidRPr="00F34557" w:rsidRDefault="00162496" w:rsidP="00376905">
            <w:pPr>
              <w:pStyle w:val="Odsekzoznamu"/>
              <w:rPr>
                <w:rFonts w:ascii="Arial" w:hAnsi="Arial" w:cs="Arial"/>
                <w:sz w:val="20"/>
                <w:szCs w:val="20"/>
              </w:rPr>
            </w:pPr>
          </w:p>
          <w:p w14:paraId="6019FF51" w14:textId="77777777" w:rsidR="00162496" w:rsidRPr="00F34557" w:rsidRDefault="00162496" w:rsidP="00677E87">
            <w:pPr>
              <w:pStyle w:val="Odsekzoznamu"/>
              <w:numPr>
                <w:ilvl w:val="0"/>
                <w:numId w:val="13"/>
              </w:numPr>
              <w:contextualSpacing/>
              <w:rPr>
                <w:rFonts w:ascii="Arial" w:hAnsi="Arial" w:cs="Arial"/>
                <w:sz w:val="20"/>
                <w:szCs w:val="20"/>
              </w:rPr>
            </w:pPr>
            <w:r w:rsidRPr="00F34557">
              <w:rPr>
                <w:rFonts w:ascii="Arial" w:hAnsi="Arial" w:cs="Arial"/>
                <w:sz w:val="20"/>
                <w:szCs w:val="20"/>
              </w:rPr>
              <w:t>[...........]</w:t>
            </w:r>
          </w:p>
          <w:p w14:paraId="6064A057" w14:textId="77777777" w:rsidR="00162496" w:rsidRPr="00F34557" w:rsidRDefault="00162496" w:rsidP="00376905">
            <w:pPr>
              <w:rPr>
                <w:rFonts w:ascii="Arial" w:hAnsi="Arial" w:cs="Arial"/>
                <w:sz w:val="20"/>
                <w:szCs w:val="20"/>
              </w:rPr>
            </w:pPr>
          </w:p>
          <w:p w14:paraId="0F680240" w14:textId="1F7F2360"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       d)             </w:t>
            </w:r>
            <w:r w:rsidR="00000000">
              <w:rPr>
                <w:rFonts w:ascii="Arial" w:hAnsi="Arial" w:cs="Arial"/>
                <w:sz w:val="20"/>
                <w:szCs w:val="20"/>
              </w:rPr>
              <w:pict w14:anchorId="08D5ABEC">
                <v:shape id="_x0000_i1032" type="#_x0000_t75" style="width:42pt;height:20.25pt">
                  <v:imagedata r:id="rId24" o:title=""/>
                </v:shape>
              </w:pict>
            </w:r>
            <w:r w:rsidRPr="00F34557">
              <w:rPr>
                <w:rFonts w:ascii="Arial" w:hAnsi="Arial" w:cs="Arial"/>
                <w:sz w:val="20"/>
                <w:szCs w:val="20"/>
              </w:rPr>
              <w:t xml:space="preserve">   </w:t>
            </w:r>
            <w:r w:rsidR="00000000">
              <w:rPr>
                <w:rFonts w:ascii="Arial" w:hAnsi="Arial" w:cs="Arial"/>
                <w:sz w:val="20"/>
                <w:szCs w:val="20"/>
              </w:rPr>
              <w:pict w14:anchorId="08313D67">
                <v:shape id="_x0000_i1033" type="#_x0000_t75" style="width:45pt;height:20.25pt">
                  <v:imagedata r:id="rId25" o:title=""/>
                </v:shape>
              </w:pict>
            </w:r>
            <w:r w:rsidRPr="00F34557">
              <w:rPr>
                <w:rFonts w:ascii="Arial" w:hAnsi="Arial" w:cs="Arial"/>
                <w:sz w:val="20"/>
                <w:szCs w:val="20"/>
              </w:rPr>
              <w:t xml:space="preserve">  </w:t>
            </w:r>
          </w:p>
          <w:p w14:paraId="242B0028" w14:textId="77777777" w:rsidR="00162496" w:rsidRPr="00F34557" w:rsidRDefault="00162496" w:rsidP="00376905">
            <w:pPr>
              <w:pStyle w:val="Odsekzoznamu"/>
              <w:rPr>
                <w:rFonts w:ascii="Arial" w:hAnsi="Arial" w:cs="Arial"/>
                <w:sz w:val="20"/>
                <w:szCs w:val="20"/>
              </w:rPr>
            </w:pPr>
          </w:p>
        </w:tc>
      </w:tr>
      <w:tr w:rsidR="00162496" w:rsidRPr="00F34557" w14:paraId="3A158338" w14:textId="77777777" w:rsidTr="00376905">
        <w:trPr>
          <w:trHeight w:val="2812"/>
        </w:trPr>
        <w:tc>
          <w:tcPr>
            <w:tcW w:w="4868" w:type="dxa"/>
          </w:tcPr>
          <w:p w14:paraId="60175995"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Ak nie:</w:t>
            </w:r>
          </w:p>
          <w:p w14:paraId="7AD486DC" w14:textId="77777777" w:rsidR="00162496" w:rsidRPr="00F34557" w:rsidRDefault="00162496" w:rsidP="00376905">
            <w:pPr>
              <w:jc w:val="both"/>
              <w:rPr>
                <w:rFonts w:ascii="Arial" w:hAnsi="Arial" w:cs="Arial"/>
                <w:b/>
                <w:sz w:val="20"/>
                <w:szCs w:val="20"/>
              </w:rPr>
            </w:pPr>
          </w:p>
          <w:p w14:paraId="4646AF0A"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Vyplňte navyše aj chýbajúce informácie v časti IV, oddiely A, B, C alebo D, a to podľa potreby</w:t>
            </w:r>
          </w:p>
          <w:p w14:paraId="20B5FC0F" w14:textId="77777777" w:rsidR="00162496" w:rsidRPr="00F34557" w:rsidRDefault="00162496" w:rsidP="00376905">
            <w:pPr>
              <w:jc w:val="both"/>
              <w:rPr>
                <w:rFonts w:ascii="Arial" w:hAnsi="Arial" w:cs="Arial"/>
                <w:b/>
                <w:sz w:val="20"/>
                <w:szCs w:val="20"/>
              </w:rPr>
            </w:pPr>
          </w:p>
          <w:p w14:paraId="009394BC"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Len ak sa to vyžaduje v príslušnom oznámení alebo súťažných podkladoch:</w:t>
            </w:r>
          </w:p>
          <w:p w14:paraId="38BD9623" w14:textId="77777777" w:rsidR="00162496" w:rsidRPr="00F34557" w:rsidRDefault="00162496" w:rsidP="00376905">
            <w:pPr>
              <w:jc w:val="both"/>
              <w:rPr>
                <w:rFonts w:ascii="Arial" w:hAnsi="Arial" w:cs="Arial"/>
                <w:b/>
                <w:sz w:val="20"/>
                <w:szCs w:val="20"/>
              </w:rPr>
            </w:pPr>
          </w:p>
          <w:p w14:paraId="5C358C23" w14:textId="77777777" w:rsidR="00162496" w:rsidRPr="00F34557" w:rsidRDefault="00162496" w:rsidP="00677E87">
            <w:pPr>
              <w:pStyle w:val="Odsekzoznamu"/>
              <w:numPr>
                <w:ilvl w:val="0"/>
                <w:numId w:val="13"/>
              </w:numPr>
              <w:contextualSpacing/>
              <w:jc w:val="both"/>
              <w:rPr>
                <w:rFonts w:ascii="Arial" w:hAnsi="Arial" w:cs="Arial"/>
                <w:sz w:val="20"/>
                <w:szCs w:val="20"/>
              </w:rPr>
            </w:pPr>
            <w:r w:rsidRPr="00F34557">
              <w:rPr>
                <w:rFonts w:ascii="Arial" w:hAnsi="Arial" w:cs="Arial"/>
                <w:sz w:val="20"/>
                <w:szCs w:val="20"/>
              </w:rPr>
              <w:t xml:space="preserve">Bude môcť hospodársky subjekt poskytnúť </w:t>
            </w:r>
            <w:r w:rsidRPr="00F34557">
              <w:rPr>
                <w:rFonts w:ascii="Arial" w:hAnsi="Arial" w:cs="Arial"/>
                <w:b/>
                <w:sz w:val="20"/>
                <w:szCs w:val="20"/>
              </w:rPr>
              <w:t>osvedčenie</w:t>
            </w:r>
            <w:r w:rsidRPr="00F34557">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4E14B4" w14:textId="77777777" w:rsidR="00162496" w:rsidRPr="00F34557" w:rsidRDefault="00162496" w:rsidP="00376905">
            <w:pPr>
              <w:jc w:val="both"/>
              <w:rPr>
                <w:rFonts w:ascii="Arial" w:hAnsi="Arial" w:cs="Arial"/>
                <w:sz w:val="20"/>
                <w:szCs w:val="20"/>
              </w:rPr>
            </w:pPr>
          </w:p>
          <w:p w14:paraId="077CE5C8"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je príslušná dokumentácia dostupná v elektronickom formáte, uveďte:</w:t>
            </w:r>
          </w:p>
          <w:p w14:paraId="5D87D976" w14:textId="77777777" w:rsidR="00162496" w:rsidRPr="00F34557" w:rsidRDefault="00162496" w:rsidP="00376905">
            <w:pPr>
              <w:jc w:val="both"/>
              <w:rPr>
                <w:rFonts w:ascii="Arial" w:hAnsi="Arial" w:cs="Arial"/>
                <w:b/>
                <w:sz w:val="20"/>
                <w:szCs w:val="20"/>
              </w:rPr>
            </w:pPr>
          </w:p>
        </w:tc>
        <w:tc>
          <w:tcPr>
            <w:tcW w:w="4868" w:type="dxa"/>
          </w:tcPr>
          <w:p w14:paraId="3FAE595C" w14:textId="77777777" w:rsidR="00162496" w:rsidRPr="00F34557" w:rsidRDefault="00162496" w:rsidP="00376905">
            <w:pPr>
              <w:rPr>
                <w:rFonts w:ascii="Arial" w:hAnsi="Arial" w:cs="Arial"/>
                <w:sz w:val="20"/>
                <w:szCs w:val="20"/>
              </w:rPr>
            </w:pPr>
          </w:p>
          <w:p w14:paraId="1EA701EE" w14:textId="77777777" w:rsidR="00162496" w:rsidRPr="00F34557" w:rsidRDefault="00162496" w:rsidP="00376905">
            <w:pPr>
              <w:rPr>
                <w:rFonts w:ascii="Arial" w:hAnsi="Arial" w:cs="Arial"/>
                <w:sz w:val="20"/>
                <w:szCs w:val="20"/>
              </w:rPr>
            </w:pPr>
          </w:p>
          <w:p w14:paraId="0801C355" w14:textId="77777777" w:rsidR="00162496" w:rsidRPr="00F34557" w:rsidRDefault="00162496" w:rsidP="00376905">
            <w:pPr>
              <w:rPr>
                <w:rFonts w:ascii="Arial" w:hAnsi="Arial" w:cs="Arial"/>
                <w:sz w:val="20"/>
                <w:szCs w:val="20"/>
              </w:rPr>
            </w:pPr>
          </w:p>
          <w:p w14:paraId="46AF4C60" w14:textId="77777777" w:rsidR="00162496" w:rsidRPr="00F34557" w:rsidRDefault="00162496" w:rsidP="00376905">
            <w:pPr>
              <w:rPr>
                <w:rFonts w:ascii="Arial" w:hAnsi="Arial" w:cs="Arial"/>
                <w:sz w:val="20"/>
                <w:szCs w:val="20"/>
              </w:rPr>
            </w:pPr>
          </w:p>
          <w:p w14:paraId="4E11D711" w14:textId="77777777" w:rsidR="00162496" w:rsidRPr="00F34557" w:rsidRDefault="00162496" w:rsidP="00376905">
            <w:pPr>
              <w:rPr>
                <w:rFonts w:ascii="Arial" w:hAnsi="Arial" w:cs="Arial"/>
                <w:sz w:val="20"/>
                <w:szCs w:val="20"/>
              </w:rPr>
            </w:pPr>
          </w:p>
          <w:p w14:paraId="1D747900" w14:textId="77777777" w:rsidR="00162496" w:rsidRPr="00F34557" w:rsidRDefault="00162496" w:rsidP="00376905">
            <w:pPr>
              <w:rPr>
                <w:rFonts w:ascii="Arial" w:hAnsi="Arial" w:cs="Arial"/>
                <w:sz w:val="20"/>
                <w:szCs w:val="20"/>
              </w:rPr>
            </w:pPr>
          </w:p>
          <w:p w14:paraId="1852B5F7" w14:textId="77777777" w:rsidR="00162496" w:rsidRPr="00F34557" w:rsidRDefault="00162496" w:rsidP="00376905">
            <w:pPr>
              <w:rPr>
                <w:rFonts w:ascii="Arial" w:hAnsi="Arial" w:cs="Arial"/>
                <w:sz w:val="20"/>
                <w:szCs w:val="20"/>
              </w:rPr>
            </w:pPr>
          </w:p>
          <w:p w14:paraId="381B8AB7" w14:textId="77777777" w:rsidR="00162496" w:rsidRPr="00F34557" w:rsidRDefault="00162496" w:rsidP="00376905">
            <w:pPr>
              <w:rPr>
                <w:rFonts w:ascii="Arial" w:hAnsi="Arial" w:cs="Arial"/>
                <w:sz w:val="20"/>
                <w:szCs w:val="20"/>
              </w:rPr>
            </w:pPr>
          </w:p>
          <w:p w14:paraId="13A55AFC" w14:textId="77777777" w:rsidR="00162496" w:rsidRPr="00F34557" w:rsidRDefault="00162496" w:rsidP="00376905">
            <w:pPr>
              <w:rPr>
                <w:rFonts w:ascii="Arial" w:hAnsi="Arial" w:cs="Arial"/>
                <w:sz w:val="20"/>
                <w:szCs w:val="20"/>
              </w:rPr>
            </w:pPr>
          </w:p>
          <w:p w14:paraId="49A03A7B" w14:textId="257E843C"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 d)       </w:t>
            </w:r>
            <w:r w:rsidR="00000000">
              <w:rPr>
                <w:rFonts w:ascii="Arial" w:hAnsi="Arial" w:cs="Arial"/>
                <w:sz w:val="20"/>
                <w:szCs w:val="20"/>
              </w:rPr>
              <w:pict w14:anchorId="640D4287">
                <v:shape id="_x0000_i1034" type="#_x0000_t75" style="width:42pt;height:20.25pt">
                  <v:imagedata r:id="rId26" o:title=""/>
                </v:shape>
              </w:pict>
            </w:r>
            <w:r w:rsidRPr="00F34557">
              <w:rPr>
                <w:rFonts w:ascii="Arial" w:hAnsi="Arial" w:cs="Arial"/>
                <w:sz w:val="20"/>
                <w:szCs w:val="20"/>
              </w:rPr>
              <w:t xml:space="preserve">   </w:t>
            </w:r>
            <w:r w:rsidR="00000000">
              <w:rPr>
                <w:rFonts w:ascii="Arial" w:hAnsi="Arial" w:cs="Arial"/>
                <w:sz w:val="20"/>
                <w:szCs w:val="20"/>
              </w:rPr>
              <w:pict w14:anchorId="6BBE1207">
                <v:shape id="_x0000_i1035" type="#_x0000_t75" style="width:45pt;height:20.25pt">
                  <v:imagedata r:id="rId25" o:title=""/>
                </v:shape>
              </w:pict>
            </w:r>
            <w:r w:rsidRPr="00F34557">
              <w:rPr>
                <w:rFonts w:ascii="Arial" w:hAnsi="Arial" w:cs="Arial"/>
                <w:sz w:val="20"/>
                <w:szCs w:val="20"/>
              </w:rPr>
              <w:t xml:space="preserve">  </w:t>
            </w:r>
          </w:p>
          <w:p w14:paraId="22F05EB8" w14:textId="77777777" w:rsidR="00162496" w:rsidRPr="00F34557" w:rsidRDefault="00162496" w:rsidP="00376905">
            <w:pPr>
              <w:pStyle w:val="Odsekzoznamu"/>
              <w:rPr>
                <w:rFonts w:ascii="Arial" w:hAnsi="Arial" w:cs="Arial"/>
                <w:sz w:val="20"/>
                <w:szCs w:val="20"/>
              </w:rPr>
            </w:pPr>
          </w:p>
          <w:p w14:paraId="7A6E911B" w14:textId="77777777" w:rsidR="00162496" w:rsidRPr="00F34557" w:rsidRDefault="00162496" w:rsidP="00376905">
            <w:pPr>
              <w:rPr>
                <w:rFonts w:ascii="Arial" w:hAnsi="Arial" w:cs="Arial"/>
                <w:sz w:val="20"/>
                <w:szCs w:val="20"/>
              </w:rPr>
            </w:pPr>
          </w:p>
          <w:p w14:paraId="7EC1B7F5" w14:textId="77777777" w:rsidR="00162496" w:rsidRPr="00F34557" w:rsidRDefault="00162496" w:rsidP="00376905">
            <w:pPr>
              <w:rPr>
                <w:rFonts w:ascii="Arial" w:hAnsi="Arial" w:cs="Arial"/>
                <w:sz w:val="20"/>
                <w:szCs w:val="20"/>
              </w:rPr>
            </w:pPr>
          </w:p>
          <w:p w14:paraId="68BB3BA5" w14:textId="77777777" w:rsidR="00162496" w:rsidRPr="00F34557" w:rsidRDefault="00162496" w:rsidP="00376905">
            <w:pPr>
              <w:rPr>
                <w:rFonts w:ascii="Arial" w:hAnsi="Arial" w:cs="Arial"/>
                <w:sz w:val="20"/>
                <w:szCs w:val="20"/>
              </w:rPr>
            </w:pPr>
          </w:p>
          <w:p w14:paraId="71EC1CB4" w14:textId="77777777" w:rsidR="00162496" w:rsidRPr="00F34557" w:rsidRDefault="00162496" w:rsidP="00376905">
            <w:pPr>
              <w:rPr>
                <w:rFonts w:ascii="Arial" w:hAnsi="Arial" w:cs="Arial"/>
                <w:sz w:val="20"/>
                <w:szCs w:val="20"/>
              </w:rPr>
            </w:pPr>
          </w:p>
          <w:p w14:paraId="0A161796" w14:textId="77777777" w:rsidR="00162496" w:rsidRPr="00F34557" w:rsidRDefault="00162496" w:rsidP="00376905">
            <w:pPr>
              <w:rPr>
                <w:rFonts w:ascii="Arial" w:hAnsi="Arial" w:cs="Arial"/>
                <w:sz w:val="20"/>
                <w:szCs w:val="20"/>
              </w:rPr>
            </w:pPr>
          </w:p>
          <w:p w14:paraId="0C938214" w14:textId="77777777" w:rsidR="00162496" w:rsidRPr="00F34557" w:rsidRDefault="00162496" w:rsidP="00376905">
            <w:pPr>
              <w:rPr>
                <w:rFonts w:ascii="Arial" w:hAnsi="Arial" w:cs="Arial"/>
                <w:sz w:val="20"/>
                <w:szCs w:val="20"/>
              </w:rPr>
            </w:pPr>
          </w:p>
          <w:p w14:paraId="11F1EFAB" w14:textId="77777777" w:rsidR="00162496" w:rsidRPr="00F34557" w:rsidRDefault="00162496" w:rsidP="00376905">
            <w:pPr>
              <w:rPr>
                <w:rFonts w:ascii="Arial" w:hAnsi="Arial" w:cs="Arial"/>
                <w:sz w:val="20"/>
                <w:szCs w:val="20"/>
              </w:rPr>
            </w:pPr>
          </w:p>
          <w:p w14:paraId="098421A8"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2D0BD5CA"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23ACCCD3" w14:textId="77777777" w:rsidTr="00376905">
        <w:trPr>
          <w:trHeight w:val="272"/>
        </w:trPr>
        <w:tc>
          <w:tcPr>
            <w:tcW w:w="4868" w:type="dxa"/>
          </w:tcPr>
          <w:p w14:paraId="6657D734" w14:textId="77777777" w:rsidR="00162496" w:rsidRPr="00F34557" w:rsidRDefault="00162496" w:rsidP="00376905">
            <w:pPr>
              <w:rPr>
                <w:rFonts w:ascii="Arial" w:hAnsi="Arial" w:cs="Arial"/>
                <w:b/>
                <w:i/>
                <w:sz w:val="20"/>
                <w:szCs w:val="20"/>
              </w:rPr>
            </w:pPr>
            <w:r w:rsidRPr="00F34557">
              <w:rPr>
                <w:rFonts w:ascii="Arial" w:hAnsi="Arial" w:cs="Arial"/>
                <w:b/>
                <w:i/>
                <w:sz w:val="20"/>
                <w:szCs w:val="20"/>
              </w:rPr>
              <w:t>Forma účasti:</w:t>
            </w:r>
          </w:p>
        </w:tc>
        <w:tc>
          <w:tcPr>
            <w:tcW w:w="4868" w:type="dxa"/>
          </w:tcPr>
          <w:p w14:paraId="52E7DA41" w14:textId="77777777" w:rsidR="00162496" w:rsidRPr="00F34557" w:rsidRDefault="00162496" w:rsidP="00376905">
            <w:pPr>
              <w:rPr>
                <w:rFonts w:ascii="Arial" w:hAnsi="Arial" w:cs="Arial"/>
                <w:b/>
                <w:i/>
                <w:sz w:val="20"/>
                <w:szCs w:val="20"/>
              </w:rPr>
            </w:pPr>
            <w:r w:rsidRPr="00F34557">
              <w:rPr>
                <w:rFonts w:ascii="Arial" w:hAnsi="Arial" w:cs="Arial"/>
                <w:b/>
                <w:i/>
                <w:sz w:val="20"/>
                <w:szCs w:val="20"/>
              </w:rPr>
              <w:t>Odpoveď:</w:t>
            </w:r>
          </w:p>
        </w:tc>
      </w:tr>
      <w:tr w:rsidR="00162496" w:rsidRPr="00F34557" w14:paraId="38384E02" w14:textId="77777777" w:rsidTr="00376905">
        <w:trPr>
          <w:trHeight w:val="272"/>
        </w:trPr>
        <w:tc>
          <w:tcPr>
            <w:tcW w:w="4868" w:type="dxa"/>
          </w:tcPr>
          <w:p w14:paraId="373A92FE" w14:textId="77777777" w:rsidR="00162496" w:rsidRPr="00F34557" w:rsidRDefault="00162496" w:rsidP="00376905">
            <w:pPr>
              <w:rPr>
                <w:rFonts w:ascii="Arial" w:hAnsi="Arial" w:cs="Arial"/>
                <w:sz w:val="20"/>
                <w:szCs w:val="20"/>
              </w:rPr>
            </w:pPr>
            <w:r w:rsidRPr="00F34557">
              <w:rPr>
                <w:rFonts w:ascii="Arial" w:hAnsi="Arial" w:cs="Arial"/>
                <w:sz w:val="20"/>
                <w:szCs w:val="20"/>
              </w:rPr>
              <w:t>Zúčastňuje sa hospodársky subjekt na postupe obstarávania spoločne s inými subjektmi</w:t>
            </w:r>
            <w:r w:rsidRPr="00F34557">
              <w:rPr>
                <w:rStyle w:val="Odkaznapoznmkupodiarou"/>
                <w:rFonts w:ascii="Arial" w:hAnsi="Arial" w:cs="Arial"/>
                <w:sz w:val="20"/>
                <w:szCs w:val="20"/>
              </w:rPr>
              <w:footnoteReference w:id="18"/>
            </w:r>
            <w:r w:rsidRPr="00F34557">
              <w:rPr>
                <w:rFonts w:ascii="Arial" w:hAnsi="Arial" w:cs="Arial"/>
                <w:sz w:val="20"/>
                <w:szCs w:val="20"/>
              </w:rPr>
              <w:t>?</w:t>
            </w:r>
          </w:p>
        </w:tc>
        <w:tc>
          <w:tcPr>
            <w:tcW w:w="4868" w:type="dxa"/>
          </w:tcPr>
          <w:p w14:paraId="5D25FA08" w14:textId="77777777" w:rsidR="00162496" w:rsidRPr="00F34557" w:rsidRDefault="00162496" w:rsidP="00376905">
            <w:pPr>
              <w:rPr>
                <w:rFonts w:ascii="Arial" w:hAnsi="Arial" w:cs="Arial"/>
                <w:sz w:val="20"/>
                <w:szCs w:val="20"/>
              </w:rPr>
            </w:pPr>
          </w:p>
          <w:p w14:paraId="14F5E3FE" w14:textId="55A29859" w:rsidR="00162496" w:rsidRPr="00F34557" w:rsidRDefault="00000000" w:rsidP="00376905">
            <w:pPr>
              <w:jc w:val="both"/>
              <w:rPr>
                <w:rFonts w:ascii="Arial" w:hAnsi="Arial" w:cs="Arial"/>
                <w:sz w:val="20"/>
                <w:szCs w:val="20"/>
              </w:rPr>
            </w:pPr>
            <w:r>
              <w:rPr>
                <w:rFonts w:ascii="Arial" w:hAnsi="Arial" w:cs="Arial"/>
                <w:sz w:val="20"/>
                <w:szCs w:val="20"/>
              </w:rPr>
              <w:pict w14:anchorId="75C68057">
                <v:shape id="_x0000_i1036" type="#_x0000_t75" style="width:42pt;height:20.25pt">
                  <v:imagedata r:id="rId26" o:title=""/>
                </v:shape>
              </w:pict>
            </w:r>
            <w:r w:rsidR="00162496" w:rsidRPr="00F34557">
              <w:rPr>
                <w:rFonts w:ascii="Arial" w:hAnsi="Arial" w:cs="Arial"/>
                <w:sz w:val="20"/>
                <w:szCs w:val="20"/>
              </w:rPr>
              <w:t xml:space="preserve">   </w:t>
            </w:r>
            <w:r>
              <w:rPr>
                <w:rFonts w:ascii="Arial" w:hAnsi="Arial" w:cs="Arial"/>
                <w:sz w:val="20"/>
                <w:szCs w:val="20"/>
              </w:rPr>
              <w:pict w14:anchorId="5B3675BA">
                <v:shape id="_x0000_i1037" type="#_x0000_t75" style="width:45pt;height:20.25pt">
                  <v:imagedata r:id="rId25" o:title=""/>
                </v:shape>
              </w:pict>
            </w:r>
            <w:r w:rsidR="00162496" w:rsidRPr="00F34557">
              <w:rPr>
                <w:rFonts w:ascii="Arial" w:hAnsi="Arial" w:cs="Arial"/>
                <w:sz w:val="20"/>
                <w:szCs w:val="20"/>
              </w:rPr>
              <w:t xml:space="preserve"> </w:t>
            </w:r>
          </w:p>
        </w:tc>
      </w:tr>
    </w:tbl>
    <w:p w14:paraId="6315682F" w14:textId="77777777" w:rsidR="00162496" w:rsidRPr="00F34557" w:rsidRDefault="00162496" w:rsidP="00162496">
      <w:pPr>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62496" w:rsidRPr="00F34557" w14:paraId="1908E577" w14:textId="77777777" w:rsidTr="00376905">
        <w:trPr>
          <w:trHeight w:val="255"/>
        </w:trPr>
        <w:tc>
          <w:tcPr>
            <w:tcW w:w="9751" w:type="dxa"/>
            <w:gridSpan w:val="3"/>
            <w:shd w:val="clear" w:color="auto" w:fill="EEECE1" w:themeFill="background2"/>
          </w:tcPr>
          <w:p w14:paraId="474ABB86"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lastRenderedPageBreak/>
              <w:t>Ak áno, zaistite, aby príslušné ostatné subjekty poskytli osobitný formulár JED pre obstarávanie.</w:t>
            </w:r>
          </w:p>
        </w:tc>
      </w:tr>
      <w:tr w:rsidR="00162496" w:rsidRPr="00F34557" w14:paraId="27A22BD9" w14:textId="77777777" w:rsidTr="00376905">
        <w:trPr>
          <w:gridAfter w:val="1"/>
          <w:wAfter w:w="11" w:type="dxa"/>
          <w:trHeight w:val="2325"/>
        </w:trPr>
        <w:tc>
          <w:tcPr>
            <w:tcW w:w="4870" w:type="dxa"/>
          </w:tcPr>
          <w:p w14:paraId="0557BB49" w14:textId="77777777" w:rsidR="00162496" w:rsidRPr="00F34557" w:rsidRDefault="00162496" w:rsidP="00376905">
            <w:pPr>
              <w:rPr>
                <w:rFonts w:ascii="Arial" w:hAnsi="Arial" w:cs="Arial"/>
                <w:b/>
                <w:sz w:val="20"/>
                <w:szCs w:val="20"/>
              </w:rPr>
            </w:pPr>
            <w:r w:rsidRPr="00F34557">
              <w:rPr>
                <w:rFonts w:ascii="Arial" w:hAnsi="Arial" w:cs="Arial"/>
                <w:b/>
                <w:sz w:val="20"/>
                <w:szCs w:val="20"/>
              </w:rPr>
              <w:t>Ak áno:</w:t>
            </w:r>
          </w:p>
          <w:p w14:paraId="11B883B7" w14:textId="77777777" w:rsidR="00162496" w:rsidRPr="00F34557" w:rsidRDefault="00162496" w:rsidP="00677E87">
            <w:pPr>
              <w:pStyle w:val="Odsekzoznamu"/>
              <w:numPr>
                <w:ilvl w:val="0"/>
                <w:numId w:val="14"/>
              </w:numPr>
              <w:contextualSpacing/>
              <w:rPr>
                <w:rFonts w:ascii="Arial" w:hAnsi="Arial" w:cs="Arial"/>
                <w:sz w:val="20"/>
                <w:szCs w:val="20"/>
              </w:rPr>
            </w:pPr>
            <w:r w:rsidRPr="00F34557">
              <w:rPr>
                <w:rFonts w:ascii="Arial" w:hAnsi="Arial" w:cs="Arial"/>
                <w:sz w:val="20"/>
                <w:szCs w:val="20"/>
              </w:rPr>
              <w:t>Uveďte úlohu hospodárskeho subjektu v rámci skupiny (vedúci subjekt, subjekt zodpovedný za osobitné úlohy...):</w:t>
            </w:r>
          </w:p>
          <w:p w14:paraId="6EA1ACB0" w14:textId="77777777" w:rsidR="00162496" w:rsidRPr="00F34557" w:rsidRDefault="00162496" w:rsidP="00677E87">
            <w:pPr>
              <w:pStyle w:val="Odsekzoznamu"/>
              <w:numPr>
                <w:ilvl w:val="0"/>
                <w:numId w:val="14"/>
              </w:numPr>
              <w:contextualSpacing/>
              <w:rPr>
                <w:rFonts w:ascii="Arial" w:hAnsi="Arial" w:cs="Arial"/>
                <w:sz w:val="20"/>
                <w:szCs w:val="20"/>
              </w:rPr>
            </w:pPr>
            <w:r w:rsidRPr="00F34557">
              <w:rPr>
                <w:rFonts w:ascii="Arial" w:hAnsi="Arial" w:cs="Arial"/>
                <w:sz w:val="20"/>
                <w:szCs w:val="20"/>
              </w:rPr>
              <w:t>Uveďte iné hospodárske subjekty, ktoré sa zúčastňujú na postupe obstarávania spoločne:</w:t>
            </w:r>
          </w:p>
          <w:p w14:paraId="4B6AD865" w14:textId="77777777" w:rsidR="00162496" w:rsidRPr="00F34557" w:rsidRDefault="00162496" w:rsidP="00677E87">
            <w:pPr>
              <w:pStyle w:val="Odsekzoznamu"/>
              <w:numPr>
                <w:ilvl w:val="0"/>
                <w:numId w:val="14"/>
              </w:numPr>
              <w:contextualSpacing/>
              <w:rPr>
                <w:rFonts w:ascii="Arial" w:hAnsi="Arial" w:cs="Arial"/>
                <w:sz w:val="20"/>
                <w:szCs w:val="20"/>
              </w:rPr>
            </w:pPr>
            <w:r w:rsidRPr="00F34557">
              <w:rPr>
                <w:rFonts w:ascii="Arial" w:hAnsi="Arial" w:cs="Arial"/>
                <w:sz w:val="20"/>
                <w:szCs w:val="20"/>
              </w:rPr>
              <w:t>V prípade potreby názov zúčastnenej skupiny:</w:t>
            </w:r>
          </w:p>
        </w:tc>
        <w:tc>
          <w:tcPr>
            <w:tcW w:w="4870" w:type="dxa"/>
          </w:tcPr>
          <w:p w14:paraId="5CFC694A" w14:textId="77777777" w:rsidR="00162496" w:rsidRPr="00F34557" w:rsidRDefault="00162496" w:rsidP="00376905">
            <w:pPr>
              <w:rPr>
                <w:rFonts w:ascii="Arial" w:hAnsi="Arial" w:cs="Arial"/>
                <w:sz w:val="20"/>
                <w:szCs w:val="20"/>
              </w:rPr>
            </w:pPr>
          </w:p>
          <w:p w14:paraId="5A602A7A" w14:textId="77777777" w:rsidR="00162496" w:rsidRPr="00F34557" w:rsidRDefault="00162496" w:rsidP="00677E87">
            <w:pPr>
              <w:pStyle w:val="Odsekzoznamu"/>
              <w:numPr>
                <w:ilvl w:val="0"/>
                <w:numId w:val="15"/>
              </w:numPr>
              <w:contextualSpacing/>
              <w:rPr>
                <w:rFonts w:ascii="Arial" w:hAnsi="Arial" w:cs="Arial"/>
                <w:sz w:val="20"/>
                <w:szCs w:val="20"/>
              </w:rPr>
            </w:pPr>
            <w:r w:rsidRPr="00F34557">
              <w:rPr>
                <w:rFonts w:ascii="Arial" w:hAnsi="Arial" w:cs="Arial"/>
                <w:sz w:val="20"/>
                <w:szCs w:val="20"/>
              </w:rPr>
              <w:t>[...........]</w:t>
            </w:r>
          </w:p>
          <w:p w14:paraId="364A680E" w14:textId="77777777" w:rsidR="00162496" w:rsidRPr="00F34557" w:rsidRDefault="00162496" w:rsidP="00376905">
            <w:pPr>
              <w:rPr>
                <w:rFonts w:ascii="Arial" w:hAnsi="Arial" w:cs="Arial"/>
                <w:sz w:val="20"/>
                <w:szCs w:val="20"/>
              </w:rPr>
            </w:pPr>
          </w:p>
          <w:p w14:paraId="5F86C3D7" w14:textId="77777777" w:rsidR="00162496" w:rsidRPr="00F34557" w:rsidRDefault="00162496" w:rsidP="00376905">
            <w:pPr>
              <w:rPr>
                <w:rFonts w:ascii="Arial" w:hAnsi="Arial" w:cs="Arial"/>
                <w:sz w:val="20"/>
                <w:szCs w:val="20"/>
              </w:rPr>
            </w:pPr>
          </w:p>
          <w:p w14:paraId="5013F861" w14:textId="77777777" w:rsidR="00162496" w:rsidRPr="00F34557" w:rsidRDefault="00162496" w:rsidP="00677E87">
            <w:pPr>
              <w:pStyle w:val="Odsekzoznamu"/>
              <w:numPr>
                <w:ilvl w:val="0"/>
                <w:numId w:val="15"/>
              </w:numPr>
              <w:contextualSpacing/>
              <w:rPr>
                <w:rFonts w:ascii="Arial" w:hAnsi="Arial" w:cs="Arial"/>
                <w:sz w:val="20"/>
                <w:szCs w:val="20"/>
              </w:rPr>
            </w:pPr>
            <w:r w:rsidRPr="00F34557">
              <w:rPr>
                <w:rFonts w:ascii="Arial" w:hAnsi="Arial" w:cs="Arial"/>
                <w:sz w:val="20"/>
                <w:szCs w:val="20"/>
              </w:rPr>
              <w:t>[...........]</w:t>
            </w:r>
          </w:p>
          <w:p w14:paraId="292C82F2" w14:textId="77777777" w:rsidR="00162496" w:rsidRPr="00F34557" w:rsidRDefault="00162496" w:rsidP="00376905">
            <w:pPr>
              <w:rPr>
                <w:rFonts w:ascii="Arial" w:hAnsi="Arial" w:cs="Arial"/>
                <w:sz w:val="20"/>
                <w:szCs w:val="20"/>
              </w:rPr>
            </w:pPr>
          </w:p>
          <w:p w14:paraId="2BA8525C" w14:textId="77777777" w:rsidR="00162496" w:rsidRPr="00F34557" w:rsidRDefault="00162496" w:rsidP="00376905">
            <w:pPr>
              <w:rPr>
                <w:rFonts w:ascii="Arial" w:hAnsi="Arial" w:cs="Arial"/>
                <w:sz w:val="20"/>
                <w:szCs w:val="20"/>
              </w:rPr>
            </w:pPr>
          </w:p>
          <w:p w14:paraId="736C6218" w14:textId="77777777" w:rsidR="00162496" w:rsidRPr="00F34557" w:rsidRDefault="00162496" w:rsidP="00677E87">
            <w:pPr>
              <w:pStyle w:val="Odsekzoznamu"/>
              <w:numPr>
                <w:ilvl w:val="0"/>
                <w:numId w:val="15"/>
              </w:numPr>
              <w:contextualSpacing/>
              <w:rPr>
                <w:rFonts w:ascii="Arial" w:hAnsi="Arial" w:cs="Arial"/>
                <w:sz w:val="20"/>
                <w:szCs w:val="20"/>
              </w:rPr>
            </w:pPr>
            <w:r w:rsidRPr="00F34557">
              <w:rPr>
                <w:rFonts w:ascii="Arial" w:hAnsi="Arial" w:cs="Arial"/>
                <w:sz w:val="20"/>
                <w:szCs w:val="20"/>
              </w:rPr>
              <w:t>[...........]</w:t>
            </w:r>
          </w:p>
          <w:p w14:paraId="1FFC2849" w14:textId="77777777" w:rsidR="00162496" w:rsidRPr="00F34557" w:rsidRDefault="00162496" w:rsidP="00376905">
            <w:pPr>
              <w:rPr>
                <w:rFonts w:ascii="Arial" w:hAnsi="Arial" w:cs="Arial"/>
                <w:sz w:val="20"/>
                <w:szCs w:val="20"/>
              </w:rPr>
            </w:pPr>
          </w:p>
        </w:tc>
      </w:tr>
      <w:tr w:rsidR="00162496" w:rsidRPr="00F34557" w14:paraId="7F4BAF2C" w14:textId="77777777" w:rsidTr="00376905">
        <w:trPr>
          <w:gridAfter w:val="1"/>
          <w:wAfter w:w="11" w:type="dxa"/>
          <w:trHeight w:val="272"/>
        </w:trPr>
        <w:tc>
          <w:tcPr>
            <w:tcW w:w="4870" w:type="dxa"/>
          </w:tcPr>
          <w:p w14:paraId="1378E792" w14:textId="77777777" w:rsidR="00162496" w:rsidRPr="00F34557" w:rsidRDefault="00162496" w:rsidP="00376905">
            <w:pPr>
              <w:rPr>
                <w:rFonts w:ascii="Arial" w:hAnsi="Arial" w:cs="Arial"/>
                <w:b/>
                <w:sz w:val="20"/>
                <w:szCs w:val="20"/>
              </w:rPr>
            </w:pPr>
            <w:r w:rsidRPr="00F34557">
              <w:rPr>
                <w:rFonts w:ascii="Arial" w:hAnsi="Arial" w:cs="Arial"/>
                <w:b/>
                <w:sz w:val="20"/>
                <w:szCs w:val="20"/>
              </w:rPr>
              <w:t>Časti</w:t>
            </w:r>
          </w:p>
        </w:tc>
        <w:tc>
          <w:tcPr>
            <w:tcW w:w="4870" w:type="dxa"/>
          </w:tcPr>
          <w:p w14:paraId="2058874F"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67BCE3B5" w14:textId="77777777" w:rsidTr="00376905">
        <w:trPr>
          <w:gridAfter w:val="1"/>
          <w:wAfter w:w="11" w:type="dxa"/>
          <w:trHeight w:val="272"/>
        </w:trPr>
        <w:tc>
          <w:tcPr>
            <w:tcW w:w="4870" w:type="dxa"/>
          </w:tcPr>
          <w:p w14:paraId="158C2425" w14:textId="77777777" w:rsidR="00162496" w:rsidRPr="00F34557" w:rsidRDefault="00162496" w:rsidP="00376905">
            <w:pPr>
              <w:rPr>
                <w:rFonts w:ascii="Arial" w:hAnsi="Arial" w:cs="Arial"/>
                <w:sz w:val="20"/>
                <w:szCs w:val="20"/>
              </w:rPr>
            </w:pPr>
            <w:r w:rsidRPr="00F34557">
              <w:rPr>
                <w:rFonts w:ascii="Arial" w:hAnsi="Arial" w:cs="Arial"/>
                <w:sz w:val="20"/>
                <w:szCs w:val="20"/>
              </w:rPr>
              <w:t>Ak je to uplatniteľné, oznámenie častí, o ktoré sa hospodársky subjekt chce uchádzať:</w:t>
            </w:r>
          </w:p>
        </w:tc>
        <w:tc>
          <w:tcPr>
            <w:tcW w:w="4870" w:type="dxa"/>
          </w:tcPr>
          <w:p w14:paraId="3C536E57" w14:textId="77777777" w:rsidR="00162496" w:rsidRPr="00F34557" w:rsidRDefault="00162496" w:rsidP="00376905">
            <w:pPr>
              <w:rPr>
                <w:rFonts w:ascii="Arial" w:hAnsi="Arial" w:cs="Arial"/>
                <w:sz w:val="20"/>
                <w:szCs w:val="20"/>
              </w:rPr>
            </w:pPr>
            <w:r w:rsidRPr="00F34557">
              <w:rPr>
                <w:rFonts w:ascii="Arial" w:hAnsi="Arial" w:cs="Arial"/>
                <w:sz w:val="20"/>
                <w:szCs w:val="20"/>
              </w:rPr>
              <w:t>[  ]</w:t>
            </w:r>
          </w:p>
        </w:tc>
      </w:tr>
    </w:tbl>
    <w:p w14:paraId="54788A5E" w14:textId="77777777" w:rsidR="00162496" w:rsidRPr="00F34557" w:rsidRDefault="00162496" w:rsidP="00162496">
      <w:pPr>
        <w:ind w:firstLine="709"/>
        <w:jc w:val="center"/>
        <w:rPr>
          <w:rFonts w:ascii="Arial" w:hAnsi="Arial" w:cs="Arial"/>
          <w:sz w:val="20"/>
          <w:szCs w:val="20"/>
        </w:rPr>
      </w:pPr>
      <w:r w:rsidRPr="00F34557">
        <w:rPr>
          <w:rFonts w:ascii="Arial" w:hAnsi="Arial" w:cs="Arial"/>
          <w:sz w:val="20"/>
          <w:szCs w:val="20"/>
        </w:rPr>
        <w:t>B : INFORMÁCIE O ZÁSTUPCOCH HOSPODÁRSKEHO SUBJEKTU</w:t>
      </w:r>
    </w:p>
    <w:tbl>
      <w:tblPr>
        <w:tblStyle w:val="Mriekatabuky"/>
        <w:tblW w:w="9751" w:type="dxa"/>
        <w:tblLook w:val="04A0" w:firstRow="1" w:lastRow="0" w:firstColumn="1" w:lastColumn="0" w:noHBand="0" w:noVBand="1"/>
      </w:tblPr>
      <w:tblGrid>
        <w:gridCol w:w="9751"/>
      </w:tblGrid>
      <w:tr w:rsidR="00162496" w:rsidRPr="00F34557" w14:paraId="3B8B769B" w14:textId="77777777" w:rsidTr="00376905">
        <w:tc>
          <w:tcPr>
            <w:tcW w:w="9751" w:type="dxa"/>
          </w:tcPr>
          <w:p w14:paraId="2F611C67" w14:textId="77777777" w:rsidR="00162496" w:rsidRPr="00F34557" w:rsidRDefault="00162496" w:rsidP="00376905">
            <w:pPr>
              <w:rPr>
                <w:rFonts w:ascii="Arial" w:hAnsi="Arial" w:cs="Arial"/>
                <w:sz w:val="20"/>
                <w:szCs w:val="20"/>
              </w:rPr>
            </w:pPr>
            <w:r w:rsidRPr="00F34557">
              <w:rPr>
                <w:rFonts w:ascii="Arial" w:hAnsi="Arial" w:cs="Arial"/>
                <w:sz w:val="20"/>
                <w:szCs w:val="20"/>
              </w:rPr>
              <w:t>V príslušnom prípade uveďte meno a adresu osoby oprávnenej zastupovať hospodársky subjekt na účely tohto postupu obstarávania:</w:t>
            </w:r>
          </w:p>
        </w:tc>
      </w:tr>
    </w:tbl>
    <w:p w14:paraId="7051F451"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49EE9C18" w14:textId="77777777" w:rsidTr="00376905">
        <w:trPr>
          <w:trHeight w:val="275"/>
        </w:trPr>
        <w:tc>
          <w:tcPr>
            <w:tcW w:w="4870" w:type="dxa"/>
          </w:tcPr>
          <w:p w14:paraId="1316C9BB" w14:textId="77777777" w:rsidR="00162496" w:rsidRPr="00F34557" w:rsidRDefault="00162496" w:rsidP="00376905">
            <w:pPr>
              <w:rPr>
                <w:rFonts w:ascii="Arial" w:hAnsi="Arial" w:cs="Arial"/>
                <w:b/>
                <w:i/>
                <w:sz w:val="20"/>
                <w:szCs w:val="20"/>
              </w:rPr>
            </w:pPr>
            <w:r w:rsidRPr="00F34557">
              <w:rPr>
                <w:rFonts w:ascii="Arial" w:hAnsi="Arial" w:cs="Arial"/>
                <w:b/>
                <w:i/>
                <w:sz w:val="20"/>
                <w:szCs w:val="20"/>
              </w:rPr>
              <w:t>Zastúpenie, ak existuje:</w:t>
            </w:r>
          </w:p>
        </w:tc>
        <w:tc>
          <w:tcPr>
            <w:tcW w:w="4870" w:type="dxa"/>
          </w:tcPr>
          <w:p w14:paraId="6C45B99D" w14:textId="77777777" w:rsidR="00162496" w:rsidRPr="00F34557" w:rsidRDefault="00162496" w:rsidP="00376905">
            <w:pPr>
              <w:rPr>
                <w:rFonts w:ascii="Arial" w:hAnsi="Arial" w:cs="Arial"/>
                <w:b/>
                <w:i/>
                <w:sz w:val="20"/>
                <w:szCs w:val="20"/>
              </w:rPr>
            </w:pPr>
            <w:r w:rsidRPr="00F34557">
              <w:rPr>
                <w:rFonts w:ascii="Arial" w:hAnsi="Arial" w:cs="Arial"/>
                <w:b/>
                <w:i/>
                <w:sz w:val="20"/>
                <w:szCs w:val="20"/>
              </w:rPr>
              <w:t>Odpoveď:</w:t>
            </w:r>
          </w:p>
        </w:tc>
      </w:tr>
      <w:tr w:rsidR="00162496" w:rsidRPr="00F34557" w14:paraId="0212E7A6" w14:textId="77777777" w:rsidTr="00376905">
        <w:trPr>
          <w:trHeight w:val="766"/>
        </w:trPr>
        <w:tc>
          <w:tcPr>
            <w:tcW w:w="4870" w:type="dxa"/>
          </w:tcPr>
          <w:p w14:paraId="61E71976" w14:textId="77777777" w:rsidR="00162496" w:rsidRPr="00F34557" w:rsidRDefault="00162496" w:rsidP="00376905">
            <w:pPr>
              <w:rPr>
                <w:rFonts w:ascii="Arial" w:hAnsi="Arial" w:cs="Arial"/>
                <w:sz w:val="20"/>
                <w:szCs w:val="20"/>
              </w:rPr>
            </w:pPr>
            <w:r w:rsidRPr="00F34557">
              <w:rPr>
                <w:rFonts w:ascii="Arial" w:hAnsi="Arial" w:cs="Arial"/>
                <w:sz w:val="20"/>
                <w:szCs w:val="20"/>
              </w:rPr>
              <w:t>Celé meno;</w:t>
            </w:r>
          </w:p>
          <w:p w14:paraId="79C8AE69" w14:textId="77777777" w:rsidR="00162496" w:rsidRPr="00F34557" w:rsidRDefault="00162496" w:rsidP="00376905">
            <w:pPr>
              <w:rPr>
                <w:rFonts w:ascii="Arial" w:hAnsi="Arial" w:cs="Arial"/>
                <w:sz w:val="20"/>
                <w:szCs w:val="20"/>
              </w:rPr>
            </w:pPr>
            <w:r w:rsidRPr="00F34557">
              <w:rPr>
                <w:rFonts w:ascii="Arial" w:hAnsi="Arial" w:cs="Arial"/>
                <w:sz w:val="20"/>
                <w:szCs w:val="20"/>
              </w:rPr>
              <w:t>Doplnené dátumom a miestom narodenia, ak sa vyžadujú:</w:t>
            </w:r>
          </w:p>
        </w:tc>
        <w:tc>
          <w:tcPr>
            <w:tcW w:w="4870" w:type="dxa"/>
          </w:tcPr>
          <w:p w14:paraId="22D7FD97"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53283EAE"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49F97539" w14:textId="77777777" w:rsidR="00162496" w:rsidRPr="00F34557" w:rsidRDefault="00162496" w:rsidP="00376905">
            <w:pPr>
              <w:rPr>
                <w:rFonts w:ascii="Arial" w:hAnsi="Arial" w:cs="Arial"/>
                <w:sz w:val="20"/>
                <w:szCs w:val="20"/>
              </w:rPr>
            </w:pPr>
          </w:p>
        </w:tc>
      </w:tr>
      <w:tr w:rsidR="00162496" w:rsidRPr="00F34557" w14:paraId="429DF404" w14:textId="77777777" w:rsidTr="00376905">
        <w:trPr>
          <w:trHeight w:val="275"/>
        </w:trPr>
        <w:tc>
          <w:tcPr>
            <w:tcW w:w="4870" w:type="dxa"/>
          </w:tcPr>
          <w:p w14:paraId="2A4D79E9" w14:textId="77777777" w:rsidR="00162496" w:rsidRPr="00F34557" w:rsidRDefault="00162496" w:rsidP="00376905">
            <w:pPr>
              <w:rPr>
                <w:rFonts w:ascii="Arial" w:hAnsi="Arial" w:cs="Arial"/>
                <w:sz w:val="20"/>
                <w:szCs w:val="20"/>
              </w:rPr>
            </w:pPr>
            <w:r w:rsidRPr="00F34557">
              <w:rPr>
                <w:rFonts w:ascii="Arial" w:hAnsi="Arial" w:cs="Arial"/>
                <w:sz w:val="20"/>
                <w:szCs w:val="20"/>
              </w:rPr>
              <w:t>Pozícia/zastupujúci:</w:t>
            </w:r>
          </w:p>
        </w:tc>
        <w:tc>
          <w:tcPr>
            <w:tcW w:w="4870" w:type="dxa"/>
          </w:tcPr>
          <w:p w14:paraId="794AB8BC"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4F8CF61" w14:textId="77777777" w:rsidTr="00376905">
        <w:trPr>
          <w:trHeight w:val="275"/>
        </w:trPr>
        <w:tc>
          <w:tcPr>
            <w:tcW w:w="4870" w:type="dxa"/>
          </w:tcPr>
          <w:p w14:paraId="40A710B3" w14:textId="77777777" w:rsidR="00162496" w:rsidRPr="00F34557" w:rsidRDefault="00162496" w:rsidP="00376905">
            <w:pPr>
              <w:rPr>
                <w:rFonts w:ascii="Arial" w:hAnsi="Arial" w:cs="Arial"/>
                <w:sz w:val="20"/>
                <w:szCs w:val="20"/>
              </w:rPr>
            </w:pPr>
            <w:r w:rsidRPr="00F34557">
              <w:rPr>
                <w:rFonts w:ascii="Arial" w:hAnsi="Arial" w:cs="Arial"/>
                <w:sz w:val="20"/>
                <w:szCs w:val="20"/>
              </w:rPr>
              <w:t>Poštová adresa:</w:t>
            </w:r>
          </w:p>
        </w:tc>
        <w:tc>
          <w:tcPr>
            <w:tcW w:w="4870" w:type="dxa"/>
          </w:tcPr>
          <w:p w14:paraId="6438754C"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9FA99AB" w14:textId="77777777" w:rsidTr="00376905">
        <w:trPr>
          <w:trHeight w:val="291"/>
        </w:trPr>
        <w:tc>
          <w:tcPr>
            <w:tcW w:w="4870" w:type="dxa"/>
          </w:tcPr>
          <w:p w14:paraId="3838B639" w14:textId="77777777" w:rsidR="00162496" w:rsidRPr="00F34557" w:rsidRDefault="00162496" w:rsidP="00376905">
            <w:pPr>
              <w:rPr>
                <w:rFonts w:ascii="Arial" w:hAnsi="Arial" w:cs="Arial"/>
                <w:sz w:val="20"/>
                <w:szCs w:val="20"/>
              </w:rPr>
            </w:pPr>
            <w:r w:rsidRPr="00F34557">
              <w:rPr>
                <w:rFonts w:ascii="Arial" w:hAnsi="Arial" w:cs="Arial"/>
                <w:sz w:val="20"/>
                <w:szCs w:val="20"/>
              </w:rPr>
              <w:t>Telefón:</w:t>
            </w:r>
          </w:p>
        </w:tc>
        <w:tc>
          <w:tcPr>
            <w:tcW w:w="4870" w:type="dxa"/>
          </w:tcPr>
          <w:p w14:paraId="72B37774"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3D78882A" w14:textId="77777777" w:rsidTr="00376905">
        <w:trPr>
          <w:trHeight w:val="275"/>
        </w:trPr>
        <w:tc>
          <w:tcPr>
            <w:tcW w:w="4870" w:type="dxa"/>
          </w:tcPr>
          <w:p w14:paraId="4DE63120" w14:textId="77777777" w:rsidR="00162496" w:rsidRPr="00F34557" w:rsidRDefault="00162496" w:rsidP="00376905">
            <w:pPr>
              <w:rPr>
                <w:rFonts w:ascii="Arial" w:hAnsi="Arial" w:cs="Arial"/>
                <w:sz w:val="20"/>
                <w:szCs w:val="20"/>
              </w:rPr>
            </w:pPr>
            <w:r w:rsidRPr="00F34557">
              <w:rPr>
                <w:rFonts w:ascii="Arial" w:hAnsi="Arial" w:cs="Arial"/>
                <w:sz w:val="20"/>
                <w:szCs w:val="20"/>
              </w:rPr>
              <w:t>E-mail:</w:t>
            </w:r>
          </w:p>
        </w:tc>
        <w:tc>
          <w:tcPr>
            <w:tcW w:w="4870" w:type="dxa"/>
          </w:tcPr>
          <w:p w14:paraId="12F78A12"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3E36A4B4" w14:textId="77777777" w:rsidTr="00376905">
        <w:trPr>
          <w:trHeight w:val="505"/>
        </w:trPr>
        <w:tc>
          <w:tcPr>
            <w:tcW w:w="4870" w:type="dxa"/>
          </w:tcPr>
          <w:p w14:paraId="540C92DE" w14:textId="77777777" w:rsidR="00162496" w:rsidRPr="00F34557" w:rsidRDefault="00162496" w:rsidP="00376905">
            <w:pPr>
              <w:rPr>
                <w:rFonts w:ascii="Arial" w:hAnsi="Arial" w:cs="Arial"/>
                <w:sz w:val="20"/>
                <w:szCs w:val="20"/>
              </w:rPr>
            </w:pPr>
            <w:r w:rsidRPr="00F34557">
              <w:rPr>
                <w:rFonts w:ascii="Arial" w:hAnsi="Arial" w:cs="Arial"/>
                <w:sz w:val="20"/>
                <w:szCs w:val="20"/>
              </w:rPr>
              <w:t>Ak je to potrebné, uveďte potrebné informácie o zastúpení (jeho formu, rozsah, účel...):</w:t>
            </w:r>
          </w:p>
        </w:tc>
        <w:tc>
          <w:tcPr>
            <w:tcW w:w="4870" w:type="dxa"/>
          </w:tcPr>
          <w:p w14:paraId="016B1FCD"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5AFA416" w14:textId="77777777" w:rsidR="00162496" w:rsidRPr="00F34557" w:rsidRDefault="00162496" w:rsidP="00376905">
            <w:pPr>
              <w:rPr>
                <w:rFonts w:ascii="Arial" w:hAnsi="Arial" w:cs="Arial"/>
                <w:sz w:val="20"/>
                <w:szCs w:val="20"/>
              </w:rPr>
            </w:pPr>
          </w:p>
        </w:tc>
      </w:tr>
    </w:tbl>
    <w:p w14:paraId="51596204"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162496" w:rsidRPr="00F34557" w14:paraId="343CCDBD" w14:textId="77777777" w:rsidTr="00376905">
        <w:trPr>
          <w:trHeight w:val="255"/>
        </w:trPr>
        <w:tc>
          <w:tcPr>
            <w:tcW w:w="4870" w:type="dxa"/>
          </w:tcPr>
          <w:p w14:paraId="6D121F1F" w14:textId="77777777" w:rsidR="00162496" w:rsidRPr="00F34557" w:rsidRDefault="00162496" w:rsidP="00376905">
            <w:pPr>
              <w:rPr>
                <w:rFonts w:ascii="Arial" w:hAnsi="Arial" w:cs="Arial"/>
                <w:b/>
                <w:sz w:val="20"/>
                <w:szCs w:val="20"/>
              </w:rPr>
            </w:pPr>
            <w:r w:rsidRPr="00F34557">
              <w:rPr>
                <w:rFonts w:ascii="Arial" w:hAnsi="Arial" w:cs="Arial"/>
                <w:b/>
                <w:sz w:val="20"/>
                <w:szCs w:val="20"/>
              </w:rPr>
              <w:t>Dôvera:</w:t>
            </w:r>
          </w:p>
        </w:tc>
        <w:tc>
          <w:tcPr>
            <w:tcW w:w="4870" w:type="dxa"/>
          </w:tcPr>
          <w:p w14:paraId="6B40E923"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563BE47F" w14:textId="77777777" w:rsidTr="00376905">
        <w:trPr>
          <w:trHeight w:val="1036"/>
        </w:trPr>
        <w:tc>
          <w:tcPr>
            <w:tcW w:w="4870" w:type="dxa"/>
          </w:tcPr>
          <w:p w14:paraId="1BADA66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6FD56F9E" w14:textId="77777777" w:rsidR="00162496" w:rsidRPr="00F34557" w:rsidRDefault="00162496" w:rsidP="00376905">
            <w:pPr>
              <w:jc w:val="both"/>
              <w:rPr>
                <w:rFonts w:ascii="Arial" w:hAnsi="Arial" w:cs="Arial"/>
                <w:sz w:val="20"/>
                <w:szCs w:val="20"/>
              </w:rPr>
            </w:pPr>
          </w:p>
          <w:p w14:paraId="6A27F50F" w14:textId="4A3CB5F7" w:rsidR="00162496" w:rsidRPr="00F34557" w:rsidRDefault="00000000" w:rsidP="00376905">
            <w:pPr>
              <w:jc w:val="both"/>
              <w:rPr>
                <w:rFonts w:ascii="Arial" w:hAnsi="Arial" w:cs="Arial"/>
                <w:sz w:val="20"/>
                <w:szCs w:val="20"/>
              </w:rPr>
            </w:pPr>
            <w:r>
              <w:rPr>
                <w:rFonts w:ascii="Arial" w:hAnsi="Arial" w:cs="Arial"/>
                <w:sz w:val="20"/>
                <w:szCs w:val="20"/>
              </w:rPr>
              <w:pict w14:anchorId="534F3E9B">
                <v:shape id="_x0000_i1038" type="#_x0000_t75" style="width:42pt;height:20.25pt">
                  <v:imagedata r:id="rId24" o:title=""/>
                </v:shape>
              </w:pict>
            </w:r>
            <w:r w:rsidR="00162496" w:rsidRPr="00F34557">
              <w:rPr>
                <w:rFonts w:ascii="Arial" w:hAnsi="Arial" w:cs="Arial"/>
                <w:sz w:val="20"/>
                <w:szCs w:val="20"/>
              </w:rPr>
              <w:t xml:space="preserve">   </w:t>
            </w:r>
            <w:r>
              <w:rPr>
                <w:rFonts w:ascii="Arial" w:hAnsi="Arial" w:cs="Arial"/>
                <w:sz w:val="20"/>
                <w:szCs w:val="20"/>
              </w:rPr>
              <w:pict w14:anchorId="22219894">
                <v:shape id="_x0000_i1039" type="#_x0000_t75" style="width:45pt;height:20.25pt">
                  <v:imagedata r:id="rId25" o:title=""/>
                </v:shape>
              </w:pict>
            </w:r>
            <w:r w:rsidR="00162496" w:rsidRPr="00F34557">
              <w:rPr>
                <w:rFonts w:ascii="Arial" w:hAnsi="Arial" w:cs="Arial"/>
                <w:sz w:val="20"/>
                <w:szCs w:val="20"/>
              </w:rPr>
              <w:t xml:space="preserve">  </w:t>
            </w:r>
          </w:p>
          <w:p w14:paraId="19F1399C" w14:textId="77777777" w:rsidR="00162496" w:rsidRPr="00F34557" w:rsidRDefault="00162496" w:rsidP="00376905">
            <w:pPr>
              <w:jc w:val="both"/>
              <w:rPr>
                <w:rFonts w:ascii="Arial" w:hAnsi="Arial" w:cs="Arial"/>
                <w:sz w:val="20"/>
                <w:szCs w:val="20"/>
              </w:rPr>
            </w:pPr>
          </w:p>
        </w:tc>
      </w:tr>
    </w:tbl>
    <w:p w14:paraId="52B9B946" w14:textId="77777777" w:rsidR="00162496" w:rsidRPr="00F34557" w:rsidRDefault="00162496" w:rsidP="00162496">
      <w:pPr>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62496" w:rsidRPr="00F34557" w14:paraId="706C90CB" w14:textId="77777777" w:rsidTr="00376905">
        <w:tc>
          <w:tcPr>
            <w:tcW w:w="9751" w:type="dxa"/>
            <w:shd w:val="clear" w:color="auto" w:fill="EEECE1" w:themeFill="background2"/>
          </w:tcPr>
          <w:p w14:paraId="3A0583CD"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predložte samostatný formulár jednotného európskeho dokumentu pre obstarávanie, v ktorom budú uvedené informácie požadované v </w:t>
            </w:r>
            <w:r w:rsidRPr="00F34557">
              <w:rPr>
                <w:rFonts w:ascii="Arial" w:hAnsi="Arial" w:cs="Arial"/>
                <w:b/>
                <w:sz w:val="20"/>
                <w:szCs w:val="20"/>
              </w:rPr>
              <w:t>oddiele A </w:t>
            </w:r>
            <w:proofErr w:type="spellStart"/>
            <w:r w:rsidRPr="00F34557">
              <w:rPr>
                <w:rFonts w:ascii="Arial" w:hAnsi="Arial" w:cs="Arial"/>
                <w:b/>
                <w:sz w:val="20"/>
                <w:szCs w:val="20"/>
              </w:rPr>
              <w:t>a</w:t>
            </w:r>
            <w:proofErr w:type="spellEnd"/>
            <w:r w:rsidRPr="00F34557">
              <w:rPr>
                <w:rFonts w:ascii="Arial" w:hAnsi="Arial" w:cs="Arial"/>
                <w:b/>
                <w:sz w:val="20"/>
                <w:szCs w:val="20"/>
              </w:rPr>
              <w:t> B tejto časti a časti III pre každý z </w:t>
            </w:r>
            <w:r w:rsidRPr="00F34557">
              <w:rPr>
                <w:rFonts w:ascii="Arial" w:hAnsi="Arial" w:cs="Arial"/>
                <w:sz w:val="20"/>
                <w:szCs w:val="20"/>
              </w:rPr>
              <w:t>príslušných subjektov, riadne vyplnený a s podpisom príslušných subjektov.</w:t>
            </w:r>
          </w:p>
          <w:p w14:paraId="009E335B" w14:textId="77777777" w:rsidR="00162496" w:rsidRPr="00F34557" w:rsidRDefault="00162496" w:rsidP="00376905">
            <w:pPr>
              <w:jc w:val="both"/>
              <w:rPr>
                <w:rFonts w:ascii="Arial" w:hAnsi="Arial" w:cs="Arial"/>
                <w:sz w:val="20"/>
                <w:szCs w:val="20"/>
              </w:rPr>
            </w:pPr>
          </w:p>
          <w:p w14:paraId="5024E26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320E7A0A"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Pokiaľ je to relevantné pre špecifickú kapacitu alebo kapacity, ktoré hospodársky subjekt využíva, uveďte informácie v časti IV a V pre každý z príslušných subjektov</w:t>
            </w:r>
            <w:r w:rsidRPr="00F34557">
              <w:rPr>
                <w:rStyle w:val="Odkaznapoznmkupodiarou"/>
                <w:rFonts w:ascii="Arial" w:hAnsi="Arial" w:cs="Arial"/>
                <w:sz w:val="20"/>
                <w:szCs w:val="20"/>
              </w:rPr>
              <w:footnoteReference w:id="19"/>
            </w:r>
            <w:r w:rsidRPr="00F34557">
              <w:rPr>
                <w:rFonts w:ascii="Arial" w:hAnsi="Arial" w:cs="Arial"/>
                <w:sz w:val="20"/>
                <w:szCs w:val="20"/>
              </w:rPr>
              <w:t>.</w:t>
            </w:r>
          </w:p>
        </w:tc>
      </w:tr>
    </w:tbl>
    <w:p w14:paraId="0FFBC0AC" w14:textId="77777777" w:rsidR="00162496" w:rsidRPr="00F34557" w:rsidRDefault="00162496" w:rsidP="00162496">
      <w:pPr>
        <w:ind w:firstLine="709"/>
        <w:jc w:val="center"/>
        <w:rPr>
          <w:rFonts w:ascii="Arial" w:hAnsi="Arial" w:cs="Arial"/>
          <w:sz w:val="20"/>
          <w:szCs w:val="20"/>
        </w:rPr>
      </w:pPr>
    </w:p>
    <w:p w14:paraId="481B42F4" w14:textId="77777777" w:rsidR="00162496" w:rsidRPr="00F34557" w:rsidRDefault="00162496" w:rsidP="00162496">
      <w:pPr>
        <w:ind w:firstLine="709"/>
        <w:jc w:val="center"/>
        <w:rPr>
          <w:rFonts w:ascii="Arial" w:hAnsi="Arial" w:cs="Arial"/>
          <w:sz w:val="20"/>
          <w:szCs w:val="20"/>
        </w:rPr>
      </w:pPr>
      <w:r w:rsidRPr="00F34557">
        <w:rPr>
          <w:rFonts w:ascii="Arial" w:hAnsi="Arial" w:cs="Arial"/>
          <w:sz w:val="20"/>
          <w:szCs w:val="20"/>
        </w:rPr>
        <w:t>D : INFORMÁCIE TÝKAJÚCE SA SUBDODÁVATEĽOV, KTORÝCH KAPACITY HOSPODÁRSKY SUBJEKT NEVYUŽÍVA</w:t>
      </w:r>
    </w:p>
    <w:tbl>
      <w:tblPr>
        <w:tblStyle w:val="Mriekatabuky"/>
        <w:tblW w:w="9751" w:type="dxa"/>
        <w:tblLook w:val="04A0" w:firstRow="1" w:lastRow="0" w:firstColumn="1" w:lastColumn="0" w:noHBand="0" w:noVBand="1"/>
      </w:tblPr>
      <w:tblGrid>
        <w:gridCol w:w="9751"/>
      </w:tblGrid>
      <w:tr w:rsidR="00162496" w:rsidRPr="00F34557" w14:paraId="4A8B4FE7" w14:textId="77777777" w:rsidTr="00376905">
        <w:tc>
          <w:tcPr>
            <w:tcW w:w="9751" w:type="dxa"/>
            <w:shd w:val="clear" w:color="auto" w:fill="EEECE1" w:themeFill="background2"/>
          </w:tcPr>
          <w:p w14:paraId="58E45485"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(Tento oddiel sa vyplní len vtedy, ak tieto informácie vyslovene vyžaduje verejný obstarávateľ alebo obstarávateľ).</w:t>
            </w:r>
          </w:p>
        </w:tc>
      </w:tr>
    </w:tbl>
    <w:p w14:paraId="5D8525BC"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2C1BA3CE" w14:textId="77777777" w:rsidTr="00376905">
        <w:tc>
          <w:tcPr>
            <w:tcW w:w="4870" w:type="dxa"/>
          </w:tcPr>
          <w:p w14:paraId="58058ED0" w14:textId="77777777" w:rsidR="00162496" w:rsidRPr="00F34557" w:rsidRDefault="00162496" w:rsidP="00376905">
            <w:pPr>
              <w:rPr>
                <w:rFonts w:ascii="Arial" w:hAnsi="Arial" w:cs="Arial"/>
                <w:b/>
                <w:sz w:val="20"/>
                <w:szCs w:val="20"/>
              </w:rPr>
            </w:pPr>
            <w:r w:rsidRPr="00F34557">
              <w:rPr>
                <w:rFonts w:ascii="Arial" w:hAnsi="Arial" w:cs="Arial"/>
                <w:b/>
                <w:sz w:val="20"/>
                <w:szCs w:val="20"/>
              </w:rPr>
              <w:t>Subdodávatelia:</w:t>
            </w:r>
          </w:p>
        </w:tc>
        <w:tc>
          <w:tcPr>
            <w:tcW w:w="4870" w:type="dxa"/>
          </w:tcPr>
          <w:p w14:paraId="6844A284"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6E97AEFE" w14:textId="77777777" w:rsidTr="00376905">
        <w:tc>
          <w:tcPr>
            <w:tcW w:w="4870" w:type="dxa"/>
          </w:tcPr>
          <w:p w14:paraId="3B67E75C" w14:textId="77777777" w:rsidR="00162496" w:rsidRPr="00F34557" w:rsidRDefault="00162496" w:rsidP="00376905">
            <w:pPr>
              <w:rPr>
                <w:rFonts w:ascii="Arial" w:hAnsi="Arial" w:cs="Arial"/>
                <w:sz w:val="20"/>
                <w:szCs w:val="20"/>
              </w:rPr>
            </w:pPr>
            <w:r w:rsidRPr="00F34557">
              <w:rPr>
                <w:rFonts w:ascii="Arial" w:hAnsi="Arial" w:cs="Arial"/>
                <w:sz w:val="20"/>
                <w:szCs w:val="20"/>
              </w:rPr>
              <w:t>Má hospodársky subjekt v úmysle zadať niektorú časť zákazky tretím stranám?</w:t>
            </w:r>
          </w:p>
        </w:tc>
        <w:tc>
          <w:tcPr>
            <w:tcW w:w="4870" w:type="dxa"/>
          </w:tcPr>
          <w:p w14:paraId="1C237FE1" w14:textId="77777777" w:rsidR="00162496" w:rsidRPr="00F34557" w:rsidRDefault="00162496" w:rsidP="00376905">
            <w:pPr>
              <w:rPr>
                <w:rFonts w:ascii="Arial" w:hAnsi="Arial" w:cs="Arial"/>
                <w:color w:val="404040" w:themeColor="text1" w:themeTint="BF"/>
                <w:sz w:val="20"/>
                <w:szCs w:val="20"/>
              </w:rPr>
            </w:pPr>
          </w:p>
          <w:p w14:paraId="18ED8AD8" w14:textId="40847D55" w:rsidR="00162496" w:rsidRPr="00F34557" w:rsidRDefault="00000000" w:rsidP="00376905">
            <w:pPr>
              <w:jc w:val="both"/>
              <w:rPr>
                <w:rFonts w:ascii="Arial" w:hAnsi="Arial" w:cs="Arial"/>
                <w:sz w:val="20"/>
                <w:szCs w:val="20"/>
              </w:rPr>
            </w:pPr>
            <w:r>
              <w:rPr>
                <w:rFonts w:ascii="Arial" w:hAnsi="Arial" w:cs="Arial"/>
                <w:sz w:val="20"/>
                <w:szCs w:val="20"/>
              </w:rPr>
              <w:pict w14:anchorId="7DE71830">
                <v:shape id="_x0000_i1040" type="#_x0000_t75" style="width:42pt;height:20.25pt">
                  <v:imagedata r:id="rId29" o:title=""/>
                </v:shape>
              </w:pict>
            </w:r>
            <w:r w:rsidR="00162496" w:rsidRPr="00F34557">
              <w:rPr>
                <w:rFonts w:ascii="Arial" w:hAnsi="Arial" w:cs="Arial"/>
                <w:sz w:val="20"/>
                <w:szCs w:val="20"/>
              </w:rPr>
              <w:t xml:space="preserve">   </w:t>
            </w:r>
            <w:r>
              <w:rPr>
                <w:rFonts w:ascii="Arial" w:hAnsi="Arial" w:cs="Arial"/>
                <w:sz w:val="20"/>
                <w:szCs w:val="20"/>
              </w:rPr>
              <w:pict w14:anchorId="2597F302">
                <v:shape id="_x0000_i1041" type="#_x0000_t75" style="width:45pt;height:20.25pt">
                  <v:imagedata r:id="rId25" o:title=""/>
                </v:shape>
              </w:pict>
            </w:r>
            <w:r w:rsidR="00162496" w:rsidRPr="00F34557">
              <w:rPr>
                <w:rFonts w:ascii="Arial" w:hAnsi="Arial" w:cs="Arial"/>
                <w:sz w:val="20"/>
                <w:szCs w:val="20"/>
              </w:rPr>
              <w:t xml:space="preserve">  </w:t>
            </w:r>
          </w:p>
          <w:p w14:paraId="6BF44B78" w14:textId="77777777" w:rsidR="00162496" w:rsidRPr="00F34557" w:rsidRDefault="00162496" w:rsidP="00376905">
            <w:pPr>
              <w:rPr>
                <w:rFonts w:ascii="Arial" w:hAnsi="Arial" w:cs="Arial"/>
                <w:color w:val="404040" w:themeColor="text1" w:themeTint="BF"/>
                <w:sz w:val="20"/>
                <w:szCs w:val="20"/>
              </w:rPr>
            </w:pPr>
          </w:p>
          <w:p w14:paraId="160033FB" w14:textId="77777777" w:rsidR="00162496" w:rsidRPr="00F34557" w:rsidRDefault="00162496" w:rsidP="00376905">
            <w:pPr>
              <w:rPr>
                <w:rFonts w:ascii="Arial" w:hAnsi="Arial" w:cs="Arial"/>
                <w:b/>
                <w:color w:val="404040" w:themeColor="text1" w:themeTint="BF"/>
                <w:sz w:val="20"/>
                <w:szCs w:val="20"/>
              </w:rPr>
            </w:pPr>
            <w:r w:rsidRPr="00F34557">
              <w:rPr>
                <w:rFonts w:ascii="Arial" w:hAnsi="Arial" w:cs="Arial"/>
                <w:color w:val="404040" w:themeColor="text1" w:themeTint="BF"/>
                <w:sz w:val="20"/>
                <w:szCs w:val="20"/>
              </w:rPr>
              <w:lastRenderedPageBreak/>
              <w:t xml:space="preserve">Ak </w:t>
            </w:r>
            <w:r w:rsidRPr="00F34557">
              <w:rPr>
                <w:rFonts w:ascii="Arial" w:hAnsi="Arial" w:cs="Arial"/>
                <w:b/>
                <w:color w:val="404040" w:themeColor="text1" w:themeTint="BF"/>
                <w:sz w:val="20"/>
                <w:szCs w:val="20"/>
              </w:rPr>
              <w:t xml:space="preserve">áno a pokiaľ sú známe, </w:t>
            </w:r>
            <w:r w:rsidRPr="00F34557">
              <w:rPr>
                <w:rFonts w:ascii="Arial" w:hAnsi="Arial" w:cs="Arial"/>
                <w:color w:val="404040" w:themeColor="text1" w:themeTint="BF"/>
                <w:sz w:val="20"/>
                <w:szCs w:val="20"/>
              </w:rPr>
              <w:t>uveďte zoznam navrhovaných subdodávateľov:</w:t>
            </w:r>
          </w:p>
          <w:p w14:paraId="20D6E18D" w14:textId="77777777" w:rsidR="00162496" w:rsidRPr="00F34557" w:rsidRDefault="00162496" w:rsidP="00376905">
            <w:pPr>
              <w:rPr>
                <w:rFonts w:ascii="Arial" w:hAnsi="Arial" w:cs="Arial"/>
                <w:b/>
                <w:sz w:val="20"/>
                <w:szCs w:val="20"/>
              </w:rPr>
            </w:pPr>
            <w:r w:rsidRPr="00F34557">
              <w:rPr>
                <w:rFonts w:ascii="Arial" w:hAnsi="Arial" w:cs="Arial"/>
                <w:sz w:val="20"/>
                <w:szCs w:val="20"/>
              </w:rPr>
              <w:t>[...........]</w:t>
            </w:r>
          </w:p>
        </w:tc>
      </w:tr>
    </w:tbl>
    <w:p w14:paraId="4C213F22" w14:textId="77777777" w:rsidR="00162496" w:rsidRPr="00F34557" w:rsidRDefault="00162496" w:rsidP="00162496">
      <w:pP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62496" w:rsidRPr="00F34557" w14:paraId="6D114B3F" w14:textId="77777777" w:rsidTr="00376905">
        <w:tc>
          <w:tcPr>
            <w:tcW w:w="9751" w:type="dxa"/>
            <w:shd w:val="clear" w:color="auto" w:fill="EEECE1" w:themeFill="background2"/>
          </w:tcPr>
          <w:p w14:paraId="327FD4BE"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Ak verejný obstarávateľ alebo obstarávateľ vyslovene požaduje tieto informácie okrem informácií v tomto oddiele, uveďte informácie požadované v oddieloch A </w:t>
            </w:r>
            <w:proofErr w:type="spellStart"/>
            <w:r w:rsidRPr="00F34557">
              <w:rPr>
                <w:rFonts w:ascii="Arial" w:hAnsi="Arial" w:cs="Arial"/>
                <w:b/>
                <w:sz w:val="20"/>
                <w:szCs w:val="20"/>
              </w:rPr>
              <w:t>a</w:t>
            </w:r>
            <w:proofErr w:type="spellEnd"/>
            <w:r w:rsidRPr="00F34557">
              <w:rPr>
                <w:rFonts w:ascii="Arial" w:hAnsi="Arial" w:cs="Arial"/>
                <w:b/>
                <w:sz w:val="20"/>
                <w:szCs w:val="20"/>
              </w:rPr>
              <w:t> B tejto časti a časti III pre každého (pre každú z kategórií) z príslušných subdodávateľov.</w:t>
            </w:r>
          </w:p>
        </w:tc>
      </w:tr>
    </w:tbl>
    <w:p w14:paraId="4B80A201" w14:textId="77777777" w:rsidR="00162496" w:rsidRPr="00F34557" w:rsidRDefault="00162496" w:rsidP="00162496">
      <w:pPr>
        <w:rPr>
          <w:rFonts w:ascii="Arial" w:hAnsi="Arial" w:cs="Arial"/>
          <w:sz w:val="20"/>
          <w:szCs w:val="20"/>
        </w:rPr>
      </w:pPr>
    </w:p>
    <w:p w14:paraId="20D3CC6B" w14:textId="77777777" w:rsidR="00162496" w:rsidRPr="00F34557" w:rsidRDefault="00162496" w:rsidP="00162496">
      <w:pPr>
        <w:jc w:val="center"/>
        <w:rPr>
          <w:rFonts w:ascii="Arial" w:hAnsi="Arial" w:cs="Arial"/>
          <w:b/>
          <w:sz w:val="20"/>
          <w:szCs w:val="20"/>
        </w:rPr>
      </w:pPr>
      <w:r w:rsidRPr="00F34557">
        <w:rPr>
          <w:rFonts w:ascii="Arial" w:hAnsi="Arial" w:cs="Arial"/>
          <w:b/>
          <w:sz w:val="20"/>
          <w:szCs w:val="20"/>
        </w:rPr>
        <w:t>Časť III: Dôvody na vylúčenie</w:t>
      </w:r>
    </w:p>
    <w:p w14:paraId="7855E65B"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A: DÔVODY TÝKAJÚCE SA ODSÚDENIA ZA TRESTNÝ ČIN</w:t>
      </w:r>
    </w:p>
    <w:tbl>
      <w:tblPr>
        <w:tblStyle w:val="Mriekatabuky"/>
        <w:tblW w:w="9751" w:type="dxa"/>
        <w:tblLook w:val="04A0" w:firstRow="1" w:lastRow="0" w:firstColumn="1" w:lastColumn="0" w:noHBand="0" w:noVBand="1"/>
      </w:tblPr>
      <w:tblGrid>
        <w:gridCol w:w="4870"/>
        <w:gridCol w:w="4870"/>
        <w:gridCol w:w="11"/>
      </w:tblGrid>
      <w:tr w:rsidR="00162496" w:rsidRPr="00F34557" w14:paraId="4F7488BF" w14:textId="77777777" w:rsidTr="00376905">
        <w:tc>
          <w:tcPr>
            <w:tcW w:w="9751" w:type="dxa"/>
            <w:gridSpan w:val="3"/>
            <w:shd w:val="clear" w:color="auto" w:fill="EEECE1" w:themeFill="background2"/>
          </w:tcPr>
          <w:p w14:paraId="127327D3" w14:textId="77777777" w:rsidR="00162496" w:rsidRPr="00F34557" w:rsidRDefault="00162496" w:rsidP="00376905">
            <w:pPr>
              <w:rPr>
                <w:rFonts w:ascii="Arial" w:hAnsi="Arial" w:cs="Arial"/>
                <w:sz w:val="20"/>
                <w:szCs w:val="20"/>
              </w:rPr>
            </w:pPr>
            <w:r w:rsidRPr="00F34557">
              <w:rPr>
                <w:rFonts w:ascii="Arial" w:hAnsi="Arial" w:cs="Arial"/>
                <w:sz w:val="20"/>
                <w:szCs w:val="20"/>
              </w:rPr>
              <w:t>V článku 57 ods. 1 smernice 2014/24/EÚ sa stanovujú tieto dôvody vylúčenia:</w:t>
            </w:r>
          </w:p>
          <w:p w14:paraId="66CB7961" w14:textId="77777777" w:rsidR="00162496" w:rsidRPr="00F34557" w:rsidRDefault="00162496" w:rsidP="00677E87">
            <w:pPr>
              <w:pStyle w:val="Odsekzoznamu"/>
              <w:numPr>
                <w:ilvl w:val="0"/>
                <w:numId w:val="16"/>
              </w:numPr>
              <w:contextualSpacing/>
              <w:rPr>
                <w:rFonts w:ascii="Arial" w:hAnsi="Arial" w:cs="Arial"/>
                <w:sz w:val="20"/>
                <w:szCs w:val="20"/>
              </w:rPr>
            </w:pPr>
            <w:r w:rsidRPr="00F34557">
              <w:rPr>
                <w:rFonts w:ascii="Arial" w:hAnsi="Arial" w:cs="Arial"/>
                <w:sz w:val="20"/>
                <w:szCs w:val="20"/>
              </w:rPr>
              <w:t>Účasť v zločineckej organizácii</w:t>
            </w:r>
            <w:r w:rsidRPr="00F34557">
              <w:rPr>
                <w:rStyle w:val="Odkaznapoznmkupodiarou"/>
                <w:rFonts w:ascii="Arial" w:hAnsi="Arial" w:cs="Arial"/>
                <w:sz w:val="20"/>
                <w:szCs w:val="20"/>
              </w:rPr>
              <w:footnoteReference w:id="20"/>
            </w:r>
            <w:r w:rsidRPr="00F34557">
              <w:rPr>
                <w:rFonts w:ascii="Arial" w:hAnsi="Arial" w:cs="Arial"/>
                <w:sz w:val="20"/>
                <w:szCs w:val="20"/>
              </w:rPr>
              <w:t>;</w:t>
            </w:r>
          </w:p>
          <w:p w14:paraId="26FC7321" w14:textId="77777777" w:rsidR="00162496" w:rsidRPr="00F34557" w:rsidRDefault="00162496" w:rsidP="00677E87">
            <w:pPr>
              <w:pStyle w:val="Odsekzoznamu"/>
              <w:numPr>
                <w:ilvl w:val="0"/>
                <w:numId w:val="16"/>
              </w:numPr>
              <w:contextualSpacing/>
              <w:rPr>
                <w:rFonts w:ascii="Arial" w:hAnsi="Arial" w:cs="Arial"/>
                <w:sz w:val="20"/>
                <w:szCs w:val="20"/>
              </w:rPr>
            </w:pPr>
            <w:r w:rsidRPr="00F34557">
              <w:rPr>
                <w:rFonts w:ascii="Arial" w:hAnsi="Arial" w:cs="Arial"/>
                <w:sz w:val="20"/>
                <w:szCs w:val="20"/>
              </w:rPr>
              <w:t>Korupcia</w:t>
            </w:r>
            <w:r w:rsidRPr="00F34557">
              <w:rPr>
                <w:rStyle w:val="Odkaznapoznmkupodiarou"/>
                <w:rFonts w:ascii="Arial" w:hAnsi="Arial" w:cs="Arial"/>
                <w:sz w:val="20"/>
                <w:szCs w:val="20"/>
              </w:rPr>
              <w:footnoteReference w:id="21"/>
            </w:r>
            <w:r w:rsidRPr="00F34557">
              <w:rPr>
                <w:rFonts w:ascii="Arial" w:hAnsi="Arial" w:cs="Arial"/>
                <w:sz w:val="20"/>
                <w:szCs w:val="20"/>
              </w:rPr>
              <w:t>;</w:t>
            </w:r>
          </w:p>
          <w:p w14:paraId="3DD97A40" w14:textId="77777777" w:rsidR="00162496" w:rsidRPr="00F34557" w:rsidRDefault="00162496" w:rsidP="00677E87">
            <w:pPr>
              <w:pStyle w:val="Odsekzoznamu"/>
              <w:numPr>
                <w:ilvl w:val="0"/>
                <w:numId w:val="16"/>
              </w:numPr>
              <w:contextualSpacing/>
              <w:rPr>
                <w:rFonts w:ascii="Arial" w:hAnsi="Arial" w:cs="Arial"/>
                <w:sz w:val="20"/>
                <w:szCs w:val="20"/>
              </w:rPr>
            </w:pPr>
            <w:r w:rsidRPr="00F34557">
              <w:rPr>
                <w:rFonts w:ascii="Arial" w:hAnsi="Arial" w:cs="Arial"/>
                <w:sz w:val="20"/>
                <w:szCs w:val="20"/>
              </w:rPr>
              <w:t>Podvod</w:t>
            </w:r>
            <w:r w:rsidRPr="00F34557">
              <w:rPr>
                <w:rStyle w:val="Odkaznapoznmkupodiarou"/>
                <w:rFonts w:ascii="Arial" w:hAnsi="Arial" w:cs="Arial"/>
                <w:sz w:val="20"/>
                <w:szCs w:val="20"/>
              </w:rPr>
              <w:footnoteReference w:id="22"/>
            </w:r>
            <w:r w:rsidRPr="00F34557">
              <w:rPr>
                <w:rFonts w:ascii="Arial" w:hAnsi="Arial" w:cs="Arial"/>
                <w:sz w:val="20"/>
                <w:szCs w:val="20"/>
              </w:rPr>
              <w:t>;</w:t>
            </w:r>
          </w:p>
          <w:p w14:paraId="5B33CB1B" w14:textId="77777777" w:rsidR="00162496" w:rsidRPr="00F34557" w:rsidRDefault="00162496" w:rsidP="00677E87">
            <w:pPr>
              <w:pStyle w:val="Odsekzoznamu"/>
              <w:numPr>
                <w:ilvl w:val="0"/>
                <w:numId w:val="16"/>
              </w:numPr>
              <w:contextualSpacing/>
              <w:rPr>
                <w:rFonts w:ascii="Arial" w:hAnsi="Arial" w:cs="Arial"/>
                <w:sz w:val="20"/>
                <w:szCs w:val="20"/>
              </w:rPr>
            </w:pPr>
            <w:r w:rsidRPr="00F34557">
              <w:rPr>
                <w:rFonts w:ascii="Arial" w:hAnsi="Arial" w:cs="Arial"/>
                <w:sz w:val="20"/>
                <w:szCs w:val="20"/>
              </w:rPr>
              <w:t>Teroristické trestné činy alebo trestné činy spojené s teroristickými činnosťami</w:t>
            </w:r>
            <w:r w:rsidRPr="00F34557">
              <w:rPr>
                <w:rStyle w:val="Odkaznapoznmkupodiarou"/>
                <w:rFonts w:ascii="Arial" w:hAnsi="Arial" w:cs="Arial"/>
                <w:sz w:val="20"/>
                <w:szCs w:val="20"/>
              </w:rPr>
              <w:footnoteReference w:id="23"/>
            </w:r>
            <w:r w:rsidRPr="00F34557">
              <w:rPr>
                <w:rFonts w:ascii="Arial" w:hAnsi="Arial" w:cs="Arial"/>
                <w:sz w:val="20"/>
                <w:szCs w:val="20"/>
              </w:rPr>
              <w:t>;</w:t>
            </w:r>
          </w:p>
          <w:p w14:paraId="6D03AD30" w14:textId="77777777" w:rsidR="00162496" w:rsidRPr="00F34557" w:rsidRDefault="00162496" w:rsidP="00677E87">
            <w:pPr>
              <w:pStyle w:val="Odsekzoznamu"/>
              <w:numPr>
                <w:ilvl w:val="0"/>
                <w:numId w:val="16"/>
              </w:numPr>
              <w:contextualSpacing/>
              <w:rPr>
                <w:rFonts w:ascii="Arial" w:hAnsi="Arial" w:cs="Arial"/>
                <w:sz w:val="20"/>
                <w:szCs w:val="20"/>
              </w:rPr>
            </w:pPr>
            <w:r w:rsidRPr="00F34557">
              <w:rPr>
                <w:rFonts w:ascii="Arial" w:hAnsi="Arial" w:cs="Arial"/>
                <w:sz w:val="20"/>
                <w:szCs w:val="20"/>
              </w:rPr>
              <w:t>Pranie špinavých peňazí a financovanie terorizmu</w:t>
            </w:r>
            <w:r w:rsidRPr="00F34557">
              <w:rPr>
                <w:rStyle w:val="Odkaznapoznmkupodiarou"/>
                <w:rFonts w:ascii="Arial" w:hAnsi="Arial" w:cs="Arial"/>
                <w:sz w:val="20"/>
                <w:szCs w:val="20"/>
              </w:rPr>
              <w:footnoteReference w:id="24"/>
            </w:r>
            <w:r w:rsidRPr="00F34557">
              <w:rPr>
                <w:rFonts w:ascii="Arial" w:hAnsi="Arial" w:cs="Arial"/>
                <w:sz w:val="20"/>
                <w:szCs w:val="20"/>
              </w:rPr>
              <w:t>;</w:t>
            </w:r>
          </w:p>
          <w:p w14:paraId="4117F73C" w14:textId="77777777" w:rsidR="00162496" w:rsidRPr="00F34557" w:rsidRDefault="00162496" w:rsidP="00677E87">
            <w:pPr>
              <w:pStyle w:val="Odsekzoznamu"/>
              <w:numPr>
                <w:ilvl w:val="0"/>
                <w:numId w:val="16"/>
              </w:numPr>
              <w:contextualSpacing/>
              <w:rPr>
                <w:rFonts w:ascii="Arial" w:hAnsi="Arial" w:cs="Arial"/>
                <w:sz w:val="20"/>
                <w:szCs w:val="20"/>
              </w:rPr>
            </w:pPr>
            <w:r w:rsidRPr="00F34557">
              <w:rPr>
                <w:rFonts w:ascii="Arial" w:hAnsi="Arial" w:cs="Arial"/>
                <w:sz w:val="20"/>
                <w:szCs w:val="20"/>
              </w:rPr>
              <w:t>Detská práca a iné formy obchodovania s ľuďmi</w:t>
            </w:r>
            <w:r w:rsidRPr="00F34557">
              <w:rPr>
                <w:rStyle w:val="Odkaznapoznmkupodiarou"/>
                <w:rFonts w:ascii="Arial" w:hAnsi="Arial" w:cs="Arial"/>
                <w:sz w:val="20"/>
                <w:szCs w:val="20"/>
              </w:rPr>
              <w:footnoteReference w:id="25"/>
            </w:r>
            <w:r w:rsidRPr="00F34557">
              <w:rPr>
                <w:rFonts w:ascii="Arial" w:hAnsi="Arial" w:cs="Arial"/>
                <w:sz w:val="20"/>
                <w:szCs w:val="20"/>
              </w:rPr>
              <w:t>;</w:t>
            </w:r>
          </w:p>
        </w:tc>
      </w:tr>
      <w:tr w:rsidR="00162496" w:rsidRPr="00F34557" w14:paraId="43031605" w14:textId="77777777" w:rsidTr="00376905">
        <w:trPr>
          <w:gridAfter w:val="1"/>
          <w:wAfter w:w="11" w:type="dxa"/>
          <w:trHeight w:val="1100"/>
        </w:trPr>
        <w:tc>
          <w:tcPr>
            <w:tcW w:w="4870" w:type="dxa"/>
          </w:tcPr>
          <w:p w14:paraId="44AED9F5"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02EC6C4A"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Odpoveď:</w:t>
            </w:r>
          </w:p>
        </w:tc>
      </w:tr>
      <w:tr w:rsidR="00162496" w:rsidRPr="00F34557" w14:paraId="78056F72" w14:textId="77777777" w:rsidTr="00376905">
        <w:trPr>
          <w:gridAfter w:val="1"/>
          <w:wAfter w:w="11" w:type="dxa"/>
          <w:trHeight w:val="2546"/>
        </w:trPr>
        <w:tc>
          <w:tcPr>
            <w:tcW w:w="4870" w:type="dxa"/>
          </w:tcPr>
          <w:p w14:paraId="68708E11"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Bol </w:t>
            </w:r>
            <w:r w:rsidRPr="00F34557">
              <w:rPr>
                <w:rFonts w:ascii="Arial" w:hAnsi="Arial" w:cs="Arial"/>
                <w:b/>
                <w:sz w:val="20"/>
                <w:szCs w:val="20"/>
              </w:rPr>
              <w:t xml:space="preserve">samotný hospodársky subjekt </w:t>
            </w:r>
            <w:r w:rsidRPr="00F34557">
              <w:rPr>
                <w:rFonts w:ascii="Arial" w:hAnsi="Arial" w:cs="Arial"/>
                <w:sz w:val="20"/>
                <w:szCs w:val="20"/>
              </w:rPr>
              <w:t xml:space="preserve">alebo </w:t>
            </w:r>
            <w:r w:rsidRPr="00F34557">
              <w:rPr>
                <w:rFonts w:ascii="Arial" w:hAnsi="Arial" w:cs="Arial"/>
                <w:b/>
                <w:sz w:val="20"/>
                <w:szCs w:val="20"/>
              </w:rPr>
              <w:t xml:space="preserve">osoba, </w:t>
            </w:r>
            <w:r w:rsidRPr="00F34557">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F34557">
              <w:rPr>
                <w:rFonts w:ascii="Arial" w:hAnsi="Arial" w:cs="Arial"/>
                <w:b/>
                <w:sz w:val="20"/>
                <w:szCs w:val="20"/>
              </w:rPr>
              <w:t xml:space="preserve">konečným rozsudkom odsúdený </w:t>
            </w:r>
            <w:r w:rsidRPr="00F34557">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41070143" w14:textId="77777777" w:rsidR="00162496" w:rsidRPr="00F34557" w:rsidRDefault="00162496" w:rsidP="00376905">
            <w:pPr>
              <w:jc w:val="both"/>
              <w:rPr>
                <w:rFonts w:ascii="Arial" w:hAnsi="Arial" w:cs="Arial"/>
                <w:sz w:val="20"/>
                <w:szCs w:val="20"/>
              </w:rPr>
            </w:pPr>
          </w:p>
          <w:p w14:paraId="44C82E12" w14:textId="38A5F23D" w:rsidR="00162496" w:rsidRPr="00F34557" w:rsidRDefault="00000000" w:rsidP="00376905">
            <w:pPr>
              <w:jc w:val="both"/>
              <w:rPr>
                <w:rFonts w:ascii="Arial" w:hAnsi="Arial" w:cs="Arial"/>
                <w:sz w:val="20"/>
                <w:szCs w:val="20"/>
              </w:rPr>
            </w:pPr>
            <w:r>
              <w:rPr>
                <w:rFonts w:ascii="Arial" w:hAnsi="Arial" w:cs="Arial"/>
                <w:sz w:val="20"/>
                <w:szCs w:val="20"/>
              </w:rPr>
              <w:pict w14:anchorId="51525A15">
                <v:shape id="_x0000_i1042" type="#_x0000_t75" style="width:42pt;height:20.25pt">
                  <v:imagedata r:id="rId30" o:title=""/>
                </v:shape>
              </w:pict>
            </w:r>
            <w:r w:rsidR="00162496" w:rsidRPr="00F34557">
              <w:rPr>
                <w:rFonts w:ascii="Arial" w:hAnsi="Arial" w:cs="Arial"/>
                <w:sz w:val="20"/>
                <w:szCs w:val="20"/>
              </w:rPr>
              <w:t xml:space="preserve">   </w:t>
            </w:r>
            <w:r>
              <w:rPr>
                <w:rFonts w:ascii="Arial" w:hAnsi="Arial" w:cs="Arial"/>
                <w:sz w:val="20"/>
                <w:szCs w:val="20"/>
              </w:rPr>
              <w:pict w14:anchorId="5F56C6F9">
                <v:shape id="_x0000_i1043" type="#_x0000_t75" style="width:45pt;height:20.25pt">
                  <v:imagedata r:id="rId25" o:title=""/>
                </v:shape>
              </w:pict>
            </w:r>
            <w:r w:rsidR="00162496" w:rsidRPr="00F34557">
              <w:rPr>
                <w:rFonts w:ascii="Arial" w:hAnsi="Arial" w:cs="Arial"/>
                <w:sz w:val="20"/>
                <w:szCs w:val="20"/>
              </w:rPr>
              <w:t xml:space="preserve">  </w:t>
            </w:r>
          </w:p>
          <w:p w14:paraId="4E9C545C" w14:textId="77777777" w:rsidR="00162496" w:rsidRPr="00F34557" w:rsidRDefault="00162496" w:rsidP="00376905">
            <w:pPr>
              <w:jc w:val="both"/>
              <w:rPr>
                <w:rFonts w:ascii="Arial" w:hAnsi="Arial" w:cs="Arial"/>
                <w:sz w:val="20"/>
                <w:szCs w:val="20"/>
              </w:rPr>
            </w:pPr>
          </w:p>
          <w:p w14:paraId="5E5D35DF"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je príslušná dokumentácia dostupná v elektronickom formáte, uveďte: (webovú adresu, vydávajúci orgán alebo subjekt, presný odkaz na dokumentáciu):</w:t>
            </w:r>
          </w:p>
          <w:p w14:paraId="38E88DCB" w14:textId="77777777" w:rsidR="00162496" w:rsidRPr="00F34557" w:rsidRDefault="00162496" w:rsidP="00376905">
            <w:pPr>
              <w:jc w:val="both"/>
              <w:rPr>
                <w:rFonts w:ascii="Arial" w:hAnsi="Arial" w:cs="Arial"/>
                <w:sz w:val="20"/>
                <w:szCs w:val="20"/>
              </w:rPr>
            </w:pPr>
          </w:p>
          <w:p w14:paraId="4C948028"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r w:rsidRPr="00F34557">
              <w:rPr>
                <w:rStyle w:val="Odkaznapoznmkupodiarou"/>
                <w:rFonts w:ascii="Arial" w:hAnsi="Arial" w:cs="Arial"/>
                <w:sz w:val="20"/>
                <w:szCs w:val="20"/>
              </w:rPr>
              <w:footnoteReference w:id="26"/>
            </w:r>
          </w:p>
        </w:tc>
      </w:tr>
      <w:tr w:rsidR="00162496" w:rsidRPr="00F34557" w14:paraId="03CBA56D" w14:textId="77777777" w:rsidTr="00376905">
        <w:trPr>
          <w:gridAfter w:val="1"/>
          <w:wAfter w:w="11" w:type="dxa"/>
          <w:trHeight w:val="2546"/>
        </w:trPr>
        <w:tc>
          <w:tcPr>
            <w:tcW w:w="4870" w:type="dxa"/>
          </w:tcPr>
          <w:p w14:paraId="03915E5B"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lastRenderedPageBreak/>
              <w:t xml:space="preserve">Ak áno, </w:t>
            </w:r>
            <w:r w:rsidRPr="00F34557">
              <w:rPr>
                <w:rFonts w:ascii="Arial" w:hAnsi="Arial" w:cs="Arial"/>
                <w:sz w:val="20"/>
                <w:szCs w:val="20"/>
              </w:rPr>
              <w:t>uveďte</w:t>
            </w:r>
            <w:r w:rsidRPr="00F34557">
              <w:rPr>
                <w:rStyle w:val="Odkaznapoznmkupodiarou"/>
                <w:rFonts w:ascii="Arial" w:hAnsi="Arial" w:cs="Arial"/>
                <w:sz w:val="20"/>
                <w:szCs w:val="20"/>
              </w:rPr>
              <w:footnoteReference w:id="27"/>
            </w:r>
            <w:r w:rsidRPr="00F34557">
              <w:rPr>
                <w:rFonts w:ascii="Arial" w:hAnsi="Arial" w:cs="Arial"/>
                <w:sz w:val="20"/>
                <w:szCs w:val="20"/>
              </w:rPr>
              <w:t>:</w:t>
            </w:r>
          </w:p>
          <w:p w14:paraId="7ADD78EF" w14:textId="77777777" w:rsidR="00162496" w:rsidRPr="00F34557" w:rsidRDefault="00162496" w:rsidP="00677E87">
            <w:pPr>
              <w:pStyle w:val="Odsekzoznamu"/>
              <w:numPr>
                <w:ilvl w:val="0"/>
                <w:numId w:val="17"/>
              </w:numPr>
              <w:contextualSpacing/>
              <w:jc w:val="both"/>
              <w:rPr>
                <w:rFonts w:ascii="Arial" w:hAnsi="Arial" w:cs="Arial"/>
                <w:sz w:val="20"/>
                <w:szCs w:val="20"/>
              </w:rPr>
            </w:pPr>
            <w:r w:rsidRPr="00F34557">
              <w:rPr>
                <w:rFonts w:ascii="Arial" w:hAnsi="Arial" w:cs="Arial"/>
                <w:sz w:val="20"/>
                <w:szCs w:val="20"/>
              </w:rPr>
              <w:t>dátum odsúdenia, uveďte, o ktoré body 1 až 6 ide a dôvod odsúdenia,</w:t>
            </w:r>
          </w:p>
          <w:p w14:paraId="1D756BA7" w14:textId="77777777" w:rsidR="00162496" w:rsidRPr="00F34557" w:rsidRDefault="00162496" w:rsidP="00677E87">
            <w:pPr>
              <w:pStyle w:val="Odsekzoznamu"/>
              <w:numPr>
                <w:ilvl w:val="0"/>
                <w:numId w:val="17"/>
              </w:numPr>
              <w:contextualSpacing/>
              <w:jc w:val="both"/>
              <w:rPr>
                <w:rFonts w:ascii="Arial" w:hAnsi="Arial" w:cs="Arial"/>
                <w:sz w:val="20"/>
                <w:szCs w:val="20"/>
              </w:rPr>
            </w:pPr>
            <w:r w:rsidRPr="00F34557">
              <w:rPr>
                <w:rFonts w:ascii="Arial" w:hAnsi="Arial" w:cs="Arial"/>
                <w:sz w:val="20"/>
                <w:szCs w:val="20"/>
              </w:rPr>
              <w:t>totožnosť osoby, ktorá bola usvedčená;</w:t>
            </w:r>
          </w:p>
          <w:p w14:paraId="3CAF9ED7" w14:textId="77777777" w:rsidR="00162496" w:rsidRPr="00F34557" w:rsidRDefault="00162496" w:rsidP="00677E87">
            <w:pPr>
              <w:pStyle w:val="Odsekzoznamu"/>
              <w:numPr>
                <w:ilvl w:val="0"/>
                <w:numId w:val="17"/>
              </w:numPr>
              <w:contextualSpacing/>
              <w:jc w:val="both"/>
              <w:rPr>
                <w:rFonts w:ascii="Arial" w:hAnsi="Arial" w:cs="Arial"/>
                <w:sz w:val="20"/>
                <w:szCs w:val="20"/>
              </w:rPr>
            </w:pPr>
            <w:r w:rsidRPr="00F34557">
              <w:rPr>
                <w:rFonts w:ascii="Arial" w:hAnsi="Arial" w:cs="Arial"/>
                <w:b/>
                <w:sz w:val="20"/>
                <w:szCs w:val="20"/>
              </w:rPr>
              <w:t>pokiaľ sa stanovuje priamo v rozsudku:</w:t>
            </w:r>
          </w:p>
        </w:tc>
        <w:tc>
          <w:tcPr>
            <w:tcW w:w="4870" w:type="dxa"/>
          </w:tcPr>
          <w:p w14:paraId="386D6849" w14:textId="77777777" w:rsidR="00162496" w:rsidRPr="00F34557" w:rsidRDefault="00162496" w:rsidP="00376905">
            <w:pPr>
              <w:jc w:val="both"/>
              <w:rPr>
                <w:rFonts w:ascii="Arial" w:hAnsi="Arial" w:cs="Arial"/>
                <w:sz w:val="20"/>
                <w:szCs w:val="20"/>
              </w:rPr>
            </w:pPr>
          </w:p>
          <w:p w14:paraId="58468B9D" w14:textId="77777777" w:rsidR="00162496" w:rsidRPr="00F34557" w:rsidRDefault="00162496" w:rsidP="00677E87">
            <w:pPr>
              <w:pStyle w:val="Odsekzoznamu"/>
              <w:numPr>
                <w:ilvl w:val="0"/>
                <w:numId w:val="18"/>
              </w:numPr>
              <w:contextualSpacing/>
              <w:jc w:val="both"/>
              <w:rPr>
                <w:rFonts w:ascii="Arial" w:hAnsi="Arial" w:cs="Arial"/>
                <w:sz w:val="20"/>
                <w:szCs w:val="20"/>
              </w:rPr>
            </w:pPr>
            <w:r w:rsidRPr="00F34557">
              <w:rPr>
                <w:rFonts w:ascii="Arial" w:hAnsi="Arial" w:cs="Arial"/>
                <w:sz w:val="20"/>
                <w:szCs w:val="20"/>
              </w:rPr>
              <w:t>dátum:[  ], bod/body: [  ], dôvody: [  ]</w:t>
            </w:r>
          </w:p>
          <w:p w14:paraId="2566F0BC" w14:textId="77777777" w:rsidR="00162496" w:rsidRPr="00F34557" w:rsidRDefault="00162496" w:rsidP="00376905">
            <w:pPr>
              <w:jc w:val="both"/>
              <w:rPr>
                <w:rFonts w:ascii="Arial" w:hAnsi="Arial" w:cs="Arial"/>
                <w:sz w:val="20"/>
                <w:szCs w:val="20"/>
              </w:rPr>
            </w:pPr>
          </w:p>
          <w:p w14:paraId="792E28F2" w14:textId="77777777" w:rsidR="00162496" w:rsidRPr="00F34557" w:rsidRDefault="00162496" w:rsidP="00677E87">
            <w:pPr>
              <w:pStyle w:val="Odsekzoznamu"/>
              <w:numPr>
                <w:ilvl w:val="0"/>
                <w:numId w:val="18"/>
              </w:numPr>
              <w:contextualSpacing/>
              <w:jc w:val="both"/>
              <w:rPr>
                <w:rFonts w:ascii="Arial" w:hAnsi="Arial" w:cs="Arial"/>
                <w:sz w:val="20"/>
                <w:szCs w:val="20"/>
              </w:rPr>
            </w:pPr>
            <w:r w:rsidRPr="00F34557">
              <w:rPr>
                <w:rFonts w:ascii="Arial" w:hAnsi="Arial" w:cs="Arial"/>
                <w:sz w:val="20"/>
                <w:szCs w:val="20"/>
              </w:rPr>
              <w:t>[...........]</w:t>
            </w:r>
          </w:p>
          <w:p w14:paraId="7AE5C525" w14:textId="77777777" w:rsidR="00162496" w:rsidRPr="00F34557" w:rsidRDefault="00162496" w:rsidP="00677E87">
            <w:pPr>
              <w:pStyle w:val="Odsekzoznamu"/>
              <w:numPr>
                <w:ilvl w:val="0"/>
                <w:numId w:val="18"/>
              </w:numPr>
              <w:contextualSpacing/>
              <w:jc w:val="both"/>
              <w:rPr>
                <w:rFonts w:ascii="Arial" w:hAnsi="Arial" w:cs="Arial"/>
                <w:sz w:val="20"/>
                <w:szCs w:val="20"/>
              </w:rPr>
            </w:pPr>
            <w:r w:rsidRPr="00F34557">
              <w:rPr>
                <w:rFonts w:ascii="Arial" w:hAnsi="Arial" w:cs="Arial"/>
                <w:sz w:val="20"/>
                <w:szCs w:val="20"/>
              </w:rPr>
              <w:t>dĺžku obdobia vylúčenia. [...........] a príslušný bod/body [  ]</w:t>
            </w:r>
          </w:p>
          <w:p w14:paraId="5BC918BF" w14:textId="77777777" w:rsidR="00162496" w:rsidRPr="00F34557" w:rsidRDefault="00162496" w:rsidP="00376905">
            <w:pPr>
              <w:pStyle w:val="Odsekzoznamu"/>
              <w:jc w:val="both"/>
              <w:rPr>
                <w:rFonts w:ascii="Arial" w:hAnsi="Arial" w:cs="Arial"/>
                <w:sz w:val="20"/>
                <w:szCs w:val="20"/>
              </w:rPr>
            </w:pPr>
          </w:p>
          <w:p w14:paraId="4CC73E6A"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je príslušná dokumentácia dostupná v elektronickom formáte, uveďte: (webovú adresu, vydávajúci orgán alebo subjekt, presný odkaz na dokumentáciu):</w:t>
            </w:r>
          </w:p>
          <w:p w14:paraId="12B238FC" w14:textId="77777777" w:rsidR="00162496" w:rsidRPr="00F34557" w:rsidRDefault="00162496" w:rsidP="00376905">
            <w:pPr>
              <w:jc w:val="both"/>
              <w:rPr>
                <w:rFonts w:ascii="Arial" w:hAnsi="Arial" w:cs="Arial"/>
                <w:sz w:val="20"/>
                <w:szCs w:val="20"/>
              </w:rPr>
            </w:pPr>
          </w:p>
          <w:p w14:paraId="5A40D22B"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r w:rsidRPr="00F34557">
              <w:rPr>
                <w:rStyle w:val="Odkaznapoznmkupodiarou"/>
                <w:rFonts w:ascii="Arial" w:hAnsi="Arial" w:cs="Arial"/>
                <w:sz w:val="20"/>
                <w:szCs w:val="20"/>
              </w:rPr>
              <w:footnoteReference w:id="28"/>
            </w:r>
          </w:p>
        </w:tc>
      </w:tr>
      <w:tr w:rsidR="00162496" w:rsidRPr="00F34557" w14:paraId="2BE1A652" w14:textId="77777777" w:rsidTr="00376905">
        <w:trPr>
          <w:gridAfter w:val="1"/>
          <w:wAfter w:w="11" w:type="dxa"/>
          <w:trHeight w:val="1026"/>
        </w:trPr>
        <w:tc>
          <w:tcPr>
            <w:tcW w:w="4870" w:type="dxa"/>
          </w:tcPr>
          <w:p w14:paraId="3695E5FE"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V prípade odsúdenia prijal hospodársky subjekt opatrenia, aby sa preukázala jeho spoľahlivosť napriek existencii relevantného dôvodu na vylúčenie</w:t>
            </w:r>
            <w:r w:rsidRPr="00F34557">
              <w:rPr>
                <w:rStyle w:val="Odkaznapoznmkupodiarou"/>
                <w:rFonts w:ascii="Arial" w:hAnsi="Arial" w:cs="Arial"/>
                <w:sz w:val="20"/>
                <w:szCs w:val="20"/>
              </w:rPr>
              <w:footnoteReference w:id="29"/>
            </w:r>
            <w:r w:rsidRPr="00F34557">
              <w:rPr>
                <w:rFonts w:ascii="Arial" w:hAnsi="Arial" w:cs="Arial"/>
                <w:sz w:val="20"/>
                <w:szCs w:val="20"/>
              </w:rPr>
              <w:t xml:space="preserve"> („samo očistenie“)?</w:t>
            </w:r>
          </w:p>
        </w:tc>
        <w:tc>
          <w:tcPr>
            <w:tcW w:w="4870" w:type="dxa"/>
          </w:tcPr>
          <w:p w14:paraId="2FA51F3C" w14:textId="77777777" w:rsidR="00162496" w:rsidRPr="00F34557" w:rsidRDefault="00162496" w:rsidP="00376905">
            <w:pPr>
              <w:jc w:val="both"/>
              <w:rPr>
                <w:rFonts w:ascii="Arial" w:hAnsi="Arial" w:cs="Arial"/>
                <w:sz w:val="20"/>
                <w:szCs w:val="20"/>
              </w:rPr>
            </w:pPr>
          </w:p>
          <w:p w14:paraId="6CAC1217" w14:textId="592209D0" w:rsidR="00162496" w:rsidRPr="00F34557" w:rsidRDefault="00000000" w:rsidP="00376905">
            <w:pPr>
              <w:jc w:val="both"/>
              <w:rPr>
                <w:rFonts w:ascii="Arial" w:hAnsi="Arial" w:cs="Arial"/>
                <w:sz w:val="20"/>
                <w:szCs w:val="20"/>
              </w:rPr>
            </w:pPr>
            <w:r>
              <w:rPr>
                <w:rFonts w:ascii="Arial" w:hAnsi="Arial" w:cs="Arial"/>
                <w:sz w:val="20"/>
                <w:szCs w:val="20"/>
              </w:rPr>
              <w:pict w14:anchorId="1F1C1527">
                <v:shape id="_x0000_i1044" type="#_x0000_t75" style="width:42pt;height:20.25pt">
                  <v:imagedata r:id="rId24" o:title=""/>
                </v:shape>
              </w:pict>
            </w:r>
            <w:r w:rsidR="00162496" w:rsidRPr="00F34557">
              <w:rPr>
                <w:rFonts w:ascii="Arial" w:hAnsi="Arial" w:cs="Arial"/>
                <w:sz w:val="20"/>
                <w:szCs w:val="20"/>
              </w:rPr>
              <w:t xml:space="preserve">   </w:t>
            </w:r>
            <w:r>
              <w:rPr>
                <w:rFonts w:ascii="Arial" w:hAnsi="Arial" w:cs="Arial"/>
                <w:sz w:val="20"/>
                <w:szCs w:val="20"/>
              </w:rPr>
              <w:pict w14:anchorId="136432B7">
                <v:shape id="_x0000_i1045" type="#_x0000_t75" style="width:45pt;height:20.25pt">
                  <v:imagedata r:id="rId25" o:title=""/>
                </v:shape>
              </w:pict>
            </w:r>
            <w:r w:rsidR="00162496" w:rsidRPr="00F34557">
              <w:rPr>
                <w:rFonts w:ascii="Arial" w:hAnsi="Arial" w:cs="Arial"/>
                <w:sz w:val="20"/>
                <w:szCs w:val="20"/>
              </w:rPr>
              <w:t xml:space="preserve">  </w:t>
            </w:r>
          </w:p>
          <w:p w14:paraId="203EFFA2" w14:textId="77777777" w:rsidR="00162496" w:rsidRPr="00F34557" w:rsidRDefault="00162496" w:rsidP="00376905">
            <w:pPr>
              <w:jc w:val="both"/>
              <w:rPr>
                <w:rFonts w:ascii="Arial" w:hAnsi="Arial" w:cs="Arial"/>
                <w:sz w:val="20"/>
                <w:szCs w:val="20"/>
              </w:rPr>
            </w:pPr>
          </w:p>
        </w:tc>
      </w:tr>
      <w:tr w:rsidR="00162496" w:rsidRPr="00F34557" w14:paraId="1C808693" w14:textId="77777777" w:rsidTr="00376905">
        <w:trPr>
          <w:gridAfter w:val="1"/>
          <w:wAfter w:w="11" w:type="dxa"/>
          <w:trHeight w:val="244"/>
        </w:trPr>
        <w:tc>
          <w:tcPr>
            <w:tcW w:w="4870" w:type="dxa"/>
          </w:tcPr>
          <w:p w14:paraId="0AB661AC"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opíšte prijaté opatrenia</w:t>
            </w:r>
            <w:r w:rsidRPr="00F34557">
              <w:rPr>
                <w:rStyle w:val="Odkaznapoznmkupodiarou"/>
                <w:rFonts w:ascii="Arial" w:hAnsi="Arial" w:cs="Arial"/>
                <w:sz w:val="20"/>
                <w:szCs w:val="20"/>
              </w:rPr>
              <w:footnoteReference w:id="30"/>
            </w:r>
            <w:r w:rsidRPr="00F34557">
              <w:rPr>
                <w:rFonts w:ascii="Arial" w:hAnsi="Arial" w:cs="Arial"/>
                <w:sz w:val="20"/>
                <w:szCs w:val="20"/>
              </w:rPr>
              <w:t>:</w:t>
            </w:r>
          </w:p>
        </w:tc>
        <w:tc>
          <w:tcPr>
            <w:tcW w:w="4870" w:type="dxa"/>
          </w:tcPr>
          <w:p w14:paraId="11CDBAB6"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tc>
      </w:tr>
    </w:tbl>
    <w:p w14:paraId="09B7808F" w14:textId="77777777" w:rsidR="00162496" w:rsidRPr="00F34557" w:rsidRDefault="00162496" w:rsidP="00162496">
      <w:pPr>
        <w:rPr>
          <w:rFonts w:ascii="Arial" w:hAnsi="Arial" w:cs="Arial"/>
          <w:sz w:val="20"/>
          <w:szCs w:val="20"/>
        </w:rPr>
      </w:pPr>
    </w:p>
    <w:p w14:paraId="5FCBA88B"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162496" w:rsidRPr="00F34557" w14:paraId="2D6D4DFE" w14:textId="77777777" w:rsidTr="00376905">
        <w:tc>
          <w:tcPr>
            <w:tcW w:w="4845" w:type="dxa"/>
          </w:tcPr>
          <w:p w14:paraId="230DB7FC" w14:textId="77777777" w:rsidR="00162496" w:rsidRPr="00F34557" w:rsidRDefault="00162496" w:rsidP="00376905">
            <w:pPr>
              <w:rPr>
                <w:rFonts w:ascii="Arial" w:hAnsi="Arial" w:cs="Arial"/>
                <w:b/>
                <w:sz w:val="20"/>
                <w:szCs w:val="20"/>
              </w:rPr>
            </w:pPr>
            <w:r w:rsidRPr="00F34557">
              <w:rPr>
                <w:rFonts w:ascii="Arial" w:hAnsi="Arial" w:cs="Arial"/>
                <w:b/>
                <w:sz w:val="20"/>
                <w:szCs w:val="20"/>
              </w:rPr>
              <w:t>Platby daní alebo príspevkov na sociálne zabezpečenie:</w:t>
            </w:r>
          </w:p>
        </w:tc>
        <w:tc>
          <w:tcPr>
            <w:tcW w:w="4895" w:type="dxa"/>
            <w:gridSpan w:val="2"/>
          </w:tcPr>
          <w:p w14:paraId="60581011"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59AD88C4" w14:textId="77777777" w:rsidTr="00376905">
        <w:tc>
          <w:tcPr>
            <w:tcW w:w="4845" w:type="dxa"/>
          </w:tcPr>
          <w:p w14:paraId="5555DFBD"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Splnil hospodársky subjekt všetky </w:t>
            </w:r>
            <w:r w:rsidRPr="00F34557">
              <w:rPr>
                <w:rFonts w:ascii="Arial" w:hAnsi="Arial" w:cs="Arial"/>
                <w:b/>
                <w:sz w:val="20"/>
                <w:szCs w:val="20"/>
              </w:rPr>
              <w:t xml:space="preserve">svoje povinnosti týkajúce sa platby daní alebo príspevkov na sociálne zabezpečenie, </w:t>
            </w:r>
            <w:r w:rsidRPr="00F34557">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5A754706" w14:textId="77777777" w:rsidR="00162496" w:rsidRPr="00F34557" w:rsidRDefault="00162496" w:rsidP="00376905">
            <w:pPr>
              <w:jc w:val="both"/>
              <w:rPr>
                <w:rFonts w:ascii="Arial" w:hAnsi="Arial" w:cs="Arial"/>
                <w:sz w:val="20"/>
                <w:szCs w:val="20"/>
              </w:rPr>
            </w:pPr>
          </w:p>
          <w:p w14:paraId="6032AA90" w14:textId="7D8B707C" w:rsidR="00162496" w:rsidRPr="00F34557" w:rsidRDefault="00000000" w:rsidP="00376905">
            <w:pPr>
              <w:jc w:val="both"/>
              <w:rPr>
                <w:rFonts w:ascii="Arial" w:hAnsi="Arial" w:cs="Arial"/>
                <w:sz w:val="20"/>
                <w:szCs w:val="20"/>
              </w:rPr>
            </w:pPr>
            <w:r>
              <w:rPr>
                <w:rFonts w:ascii="Arial" w:hAnsi="Arial" w:cs="Arial"/>
                <w:sz w:val="20"/>
                <w:szCs w:val="20"/>
              </w:rPr>
              <w:pict w14:anchorId="05FA5D24">
                <v:shape id="_x0000_i1046" type="#_x0000_t75" style="width:42pt;height:20.25pt">
                  <v:imagedata r:id="rId24" o:title=""/>
                </v:shape>
              </w:pict>
            </w:r>
            <w:r w:rsidR="00162496" w:rsidRPr="00F34557">
              <w:rPr>
                <w:rFonts w:ascii="Arial" w:hAnsi="Arial" w:cs="Arial"/>
                <w:sz w:val="20"/>
                <w:szCs w:val="20"/>
              </w:rPr>
              <w:t xml:space="preserve">   </w:t>
            </w:r>
            <w:r>
              <w:rPr>
                <w:rFonts w:ascii="Arial" w:hAnsi="Arial" w:cs="Arial"/>
                <w:sz w:val="20"/>
                <w:szCs w:val="20"/>
              </w:rPr>
              <w:pict w14:anchorId="70D3EC91">
                <v:shape id="_x0000_i1047" type="#_x0000_t75" style="width:45pt;height:20.25pt">
                  <v:imagedata r:id="rId31" o:title=""/>
                </v:shape>
              </w:pict>
            </w:r>
            <w:r w:rsidR="00162496" w:rsidRPr="00F34557">
              <w:rPr>
                <w:rFonts w:ascii="Arial" w:hAnsi="Arial" w:cs="Arial"/>
                <w:sz w:val="20"/>
                <w:szCs w:val="20"/>
              </w:rPr>
              <w:t xml:space="preserve">  </w:t>
            </w:r>
          </w:p>
          <w:p w14:paraId="12C63A0C" w14:textId="77777777" w:rsidR="00162496" w:rsidRPr="00F34557" w:rsidRDefault="00162496" w:rsidP="00376905">
            <w:pPr>
              <w:jc w:val="both"/>
              <w:rPr>
                <w:rFonts w:ascii="Arial" w:hAnsi="Arial" w:cs="Arial"/>
                <w:sz w:val="20"/>
                <w:szCs w:val="20"/>
              </w:rPr>
            </w:pPr>
          </w:p>
        </w:tc>
      </w:tr>
      <w:tr w:rsidR="00162496" w:rsidRPr="00F34557" w14:paraId="7CFDA651" w14:textId="77777777" w:rsidTr="00376905">
        <w:tc>
          <w:tcPr>
            <w:tcW w:w="4845" w:type="dxa"/>
            <w:vMerge w:val="restart"/>
          </w:tcPr>
          <w:p w14:paraId="7164C00F" w14:textId="77777777" w:rsidR="00162496" w:rsidRPr="00F34557" w:rsidRDefault="00162496" w:rsidP="00376905">
            <w:pPr>
              <w:jc w:val="both"/>
              <w:rPr>
                <w:rFonts w:ascii="Arial" w:hAnsi="Arial" w:cs="Arial"/>
                <w:b/>
                <w:sz w:val="20"/>
                <w:szCs w:val="20"/>
              </w:rPr>
            </w:pPr>
          </w:p>
          <w:p w14:paraId="4128FF21" w14:textId="77777777" w:rsidR="00162496" w:rsidRPr="00F34557" w:rsidRDefault="00162496" w:rsidP="00376905">
            <w:pPr>
              <w:jc w:val="both"/>
              <w:rPr>
                <w:rFonts w:ascii="Arial" w:hAnsi="Arial" w:cs="Arial"/>
                <w:b/>
                <w:sz w:val="20"/>
                <w:szCs w:val="20"/>
              </w:rPr>
            </w:pPr>
          </w:p>
          <w:p w14:paraId="5CD05C3E"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nie, </w:t>
            </w:r>
            <w:r w:rsidRPr="00F34557">
              <w:rPr>
                <w:rFonts w:ascii="Arial" w:hAnsi="Arial" w:cs="Arial"/>
                <w:sz w:val="20"/>
                <w:szCs w:val="20"/>
              </w:rPr>
              <w:t>uveďte:</w:t>
            </w:r>
          </w:p>
          <w:p w14:paraId="406FACC3" w14:textId="77777777" w:rsidR="00162496" w:rsidRPr="00F34557" w:rsidRDefault="00162496" w:rsidP="00677E87">
            <w:pPr>
              <w:pStyle w:val="Odsekzoznamu"/>
              <w:numPr>
                <w:ilvl w:val="0"/>
                <w:numId w:val="19"/>
              </w:numPr>
              <w:contextualSpacing/>
              <w:jc w:val="both"/>
              <w:rPr>
                <w:rFonts w:ascii="Arial" w:hAnsi="Arial" w:cs="Arial"/>
                <w:sz w:val="20"/>
                <w:szCs w:val="20"/>
              </w:rPr>
            </w:pPr>
            <w:r w:rsidRPr="00F34557">
              <w:rPr>
                <w:rFonts w:ascii="Arial" w:hAnsi="Arial" w:cs="Arial"/>
                <w:sz w:val="20"/>
                <w:szCs w:val="20"/>
              </w:rPr>
              <w:t>Krajinu alebo príslušný členský štát</w:t>
            </w:r>
          </w:p>
          <w:p w14:paraId="17438072" w14:textId="77777777" w:rsidR="00162496" w:rsidRPr="00F34557" w:rsidRDefault="00162496" w:rsidP="00677E87">
            <w:pPr>
              <w:pStyle w:val="Odsekzoznamu"/>
              <w:numPr>
                <w:ilvl w:val="0"/>
                <w:numId w:val="19"/>
              </w:numPr>
              <w:contextualSpacing/>
              <w:jc w:val="both"/>
              <w:rPr>
                <w:rFonts w:ascii="Arial" w:hAnsi="Arial" w:cs="Arial"/>
                <w:sz w:val="20"/>
                <w:szCs w:val="20"/>
              </w:rPr>
            </w:pPr>
            <w:r w:rsidRPr="00F34557">
              <w:rPr>
                <w:rFonts w:ascii="Arial" w:hAnsi="Arial" w:cs="Arial"/>
                <w:sz w:val="20"/>
                <w:szCs w:val="20"/>
              </w:rPr>
              <w:t>Príslušnú sumu</w:t>
            </w:r>
          </w:p>
          <w:p w14:paraId="13A35375" w14:textId="77777777" w:rsidR="00162496" w:rsidRPr="00F34557" w:rsidRDefault="00162496" w:rsidP="00677E87">
            <w:pPr>
              <w:pStyle w:val="Odsekzoznamu"/>
              <w:numPr>
                <w:ilvl w:val="0"/>
                <w:numId w:val="19"/>
              </w:numPr>
              <w:contextualSpacing/>
              <w:jc w:val="both"/>
              <w:rPr>
                <w:rFonts w:ascii="Arial" w:hAnsi="Arial" w:cs="Arial"/>
                <w:sz w:val="20"/>
                <w:szCs w:val="20"/>
              </w:rPr>
            </w:pPr>
            <w:r w:rsidRPr="00F34557">
              <w:rPr>
                <w:rFonts w:ascii="Arial" w:hAnsi="Arial" w:cs="Arial"/>
                <w:sz w:val="20"/>
                <w:szCs w:val="20"/>
              </w:rPr>
              <w:t>Spôsob stanovenia tohto porušenia povinností</w:t>
            </w:r>
          </w:p>
          <w:p w14:paraId="7BC57243" w14:textId="77777777" w:rsidR="00162496" w:rsidRPr="00F34557" w:rsidRDefault="00162496" w:rsidP="00376905">
            <w:pPr>
              <w:jc w:val="both"/>
              <w:rPr>
                <w:rFonts w:ascii="Arial" w:hAnsi="Arial" w:cs="Arial"/>
                <w:sz w:val="20"/>
                <w:szCs w:val="20"/>
              </w:rPr>
            </w:pPr>
          </w:p>
          <w:p w14:paraId="60BD6E79" w14:textId="77777777" w:rsidR="00162496" w:rsidRPr="00F34557" w:rsidRDefault="00162496" w:rsidP="00677E87">
            <w:pPr>
              <w:pStyle w:val="Odsekzoznamu"/>
              <w:numPr>
                <w:ilvl w:val="0"/>
                <w:numId w:val="20"/>
              </w:numPr>
              <w:contextualSpacing/>
              <w:jc w:val="both"/>
              <w:rPr>
                <w:rFonts w:ascii="Arial" w:hAnsi="Arial" w:cs="Arial"/>
                <w:sz w:val="20"/>
                <w:szCs w:val="20"/>
              </w:rPr>
            </w:pPr>
            <w:r w:rsidRPr="00F34557">
              <w:rPr>
                <w:rFonts w:ascii="Arial" w:hAnsi="Arial" w:cs="Arial"/>
                <w:sz w:val="20"/>
                <w:szCs w:val="20"/>
              </w:rPr>
              <w:t xml:space="preserve">Prostredníctvom súdneho alebo administratívneho </w:t>
            </w:r>
            <w:r w:rsidRPr="00F34557">
              <w:rPr>
                <w:rFonts w:ascii="Arial" w:hAnsi="Arial" w:cs="Arial"/>
                <w:b/>
                <w:sz w:val="20"/>
                <w:szCs w:val="20"/>
              </w:rPr>
              <w:t>rozhodnutia:</w:t>
            </w:r>
          </w:p>
          <w:p w14:paraId="5E43F4CB" w14:textId="77777777" w:rsidR="00162496" w:rsidRPr="00F34557" w:rsidRDefault="00162496" w:rsidP="00376905">
            <w:pPr>
              <w:pStyle w:val="Odsekzoznamu"/>
              <w:jc w:val="both"/>
              <w:rPr>
                <w:rFonts w:ascii="Arial" w:hAnsi="Arial" w:cs="Arial"/>
                <w:sz w:val="20"/>
                <w:szCs w:val="20"/>
              </w:rPr>
            </w:pPr>
          </w:p>
          <w:p w14:paraId="7012EB9B" w14:textId="77777777" w:rsidR="00162496" w:rsidRPr="00F34557" w:rsidRDefault="00162496" w:rsidP="00162496">
            <w:pPr>
              <w:pStyle w:val="Odsekzoznamu"/>
              <w:numPr>
                <w:ilvl w:val="0"/>
                <w:numId w:val="7"/>
              </w:numPr>
              <w:contextualSpacing/>
              <w:jc w:val="both"/>
              <w:rPr>
                <w:rFonts w:ascii="Arial" w:hAnsi="Arial" w:cs="Arial"/>
                <w:sz w:val="20"/>
                <w:szCs w:val="20"/>
              </w:rPr>
            </w:pPr>
            <w:r w:rsidRPr="00F34557">
              <w:rPr>
                <w:rFonts w:ascii="Arial" w:hAnsi="Arial" w:cs="Arial"/>
                <w:sz w:val="20"/>
                <w:szCs w:val="20"/>
              </w:rPr>
              <w:t>Je rozhodnutie konečné a záväzné?</w:t>
            </w:r>
          </w:p>
          <w:p w14:paraId="20E58DAD" w14:textId="77777777" w:rsidR="00162496" w:rsidRPr="00F34557" w:rsidRDefault="00162496" w:rsidP="00376905">
            <w:pPr>
              <w:pStyle w:val="Odsekzoznamu"/>
              <w:jc w:val="both"/>
              <w:rPr>
                <w:rFonts w:ascii="Arial" w:hAnsi="Arial" w:cs="Arial"/>
                <w:sz w:val="20"/>
                <w:szCs w:val="20"/>
              </w:rPr>
            </w:pPr>
          </w:p>
          <w:p w14:paraId="2178DCC6" w14:textId="77777777" w:rsidR="00162496" w:rsidRPr="00F34557" w:rsidRDefault="00162496" w:rsidP="00162496">
            <w:pPr>
              <w:pStyle w:val="Odsekzoznamu"/>
              <w:numPr>
                <w:ilvl w:val="0"/>
                <w:numId w:val="7"/>
              </w:numPr>
              <w:contextualSpacing/>
              <w:jc w:val="both"/>
              <w:rPr>
                <w:rFonts w:ascii="Arial" w:hAnsi="Arial" w:cs="Arial"/>
                <w:sz w:val="20"/>
                <w:szCs w:val="20"/>
              </w:rPr>
            </w:pPr>
            <w:r w:rsidRPr="00F34557">
              <w:rPr>
                <w:rFonts w:ascii="Arial" w:hAnsi="Arial" w:cs="Arial"/>
                <w:sz w:val="20"/>
                <w:szCs w:val="20"/>
              </w:rPr>
              <w:t>Uveďte dátum odsudzujúceho rozsudku a rozhodnutia.</w:t>
            </w:r>
          </w:p>
          <w:p w14:paraId="34BA50E0" w14:textId="77777777" w:rsidR="00162496" w:rsidRPr="00F34557" w:rsidRDefault="00162496" w:rsidP="00376905">
            <w:pPr>
              <w:pStyle w:val="Odsekzoznamu"/>
              <w:jc w:val="both"/>
              <w:rPr>
                <w:rFonts w:ascii="Arial" w:hAnsi="Arial" w:cs="Arial"/>
                <w:sz w:val="20"/>
                <w:szCs w:val="20"/>
              </w:rPr>
            </w:pPr>
          </w:p>
          <w:p w14:paraId="6ABD7D03" w14:textId="77777777" w:rsidR="00162496" w:rsidRPr="00F34557" w:rsidRDefault="00162496" w:rsidP="00162496">
            <w:pPr>
              <w:pStyle w:val="Odsekzoznamu"/>
              <w:numPr>
                <w:ilvl w:val="0"/>
                <w:numId w:val="7"/>
              </w:numPr>
              <w:contextualSpacing/>
              <w:jc w:val="both"/>
              <w:rPr>
                <w:rFonts w:ascii="Arial" w:hAnsi="Arial" w:cs="Arial"/>
                <w:sz w:val="20"/>
                <w:szCs w:val="20"/>
              </w:rPr>
            </w:pPr>
            <w:r w:rsidRPr="00F34557">
              <w:rPr>
                <w:rFonts w:ascii="Arial" w:hAnsi="Arial" w:cs="Arial"/>
                <w:sz w:val="20"/>
                <w:szCs w:val="20"/>
              </w:rPr>
              <w:t xml:space="preserve">V prípade odsúdenia, </w:t>
            </w:r>
            <w:r w:rsidRPr="00F34557">
              <w:rPr>
                <w:rFonts w:ascii="Arial" w:hAnsi="Arial" w:cs="Arial"/>
                <w:b/>
                <w:sz w:val="20"/>
                <w:szCs w:val="20"/>
              </w:rPr>
              <w:t xml:space="preserve">pokiaľ sa stanovuje priamo v rozsudku, </w:t>
            </w:r>
            <w:r w:rsidRPr="00F34557">
              <w:rPr>
                <w:rFonts w:ascii="Arial" w:hAnsi="Arial" w:cs="Arial"/>
                <w:sz w:val="20"/>
                <w:szCs w:val="20"/>
              </w:rPr>
              <w:t>aj dĺžku obdobia vylúčenia:</w:t>
            </w:r>
          </w:p>
          <w:p w14:paraId="0271BB8D" w14:textId="77777777" w:rsidR="00162496" w:rsidRPr="00F34557" w:rsidRDefault="00162496" w:rsidP="00376905">
            <w:pPr>
              <w:pStyle w:val="Odsekzoznamu"/>
              <w:jc w:val="both"/>
              <w:rPr>
                <w:rFonts w:ascii="Arial" w:hAnsi="Arial" w:cs="Arial"/>
                <w:sz w:val="20"/>
                <w:szCs w:val="20"/>
              </w:rPr>
            </w:pPr>
          </w:p>
          <w:p w14:paraId="6034D36F" w14:textId="77777777" w:rsidR="00162496" w:rsidRPr="00F34557" w:rsidRDefault="00162496" w:rsidP="00677E87">
            <w:pPr>
              <w:pStyle w:val="Odsekzoznamu"/>
              <w:numPr>
                <w:ilvl w:val="0"/>
                <w:numId w:val="20"/>
              </w:numPr>
              <w:contextualSpacing/>
              <w:jc w:val="both"/>
              <w:rPr>
                <w:rFonts w:ascii="Arial" w:hAnsi="Arial" w:cs="Arial"/>
                <w:sz w:val="20"/>
                <w:szCs w:val="20"/>
              </w:rPr>
            </w:pPr>
            <w:r w:rsidRPr="00F34557">
              <w:rPr>
                <w:rFonts w:ascii="Arial" w:hAnsi="Arial" w:cs="Arial"/>
                <w:b/>
                <w:sz w:val="20"/>
                <w:szCs w:val="20"/>
              </w:rPr>
              <w:t>Inými prostriedkami?</w:t>
            </w:r>
            <w:r w:rsidRPr="00F34557">
              <w:rPr>
                <w:rFonts w:ascii="Arial" w:hAnsi="Arial" w:cs="Arial"/>
                <w:sz w:val="20"/>
                <w:szCs w:val="20"/>
              </w:rPr>
              <w:t xml:space="preserve"> Spresnite:</w:t>
            </w:r>
          </w:p>
          <w:p w14:paraId="65A0208B" w14:textId="77777777" w:rsidR="00162496" w:rsidRPr="00F34557" w:rsidRDefault="00162496" w:rsidP="00376905">
            <w:pPr>
              <w:pStyle w:val="Odsekzoznamu"/>
              <w:jc w:val="both"/>
              <w:rPr>
                <w:rFonts w:ascii="Arial" w:hAnsi="Arial" w:cs="Arial"/>
                <w:sz w:val="20"/>
                <w:szCs w:val="20"/>
              </w:rPr>
            </w:pPr>
          </w:p>
          <w:p w14:paraId="4B0D4F75" w14:textId="77777777" w:rsidR="00162496" w:rsidRPr="00F34557" w:rsidRDefault="00162496" w:rsidP="00677E87">
            <w:pPr>
              <w:pStyle w:val="Odsekzoznamu"/>
              <w:numPr>
                <w:ilvl w:val="0"/>
                <w:numId w:val="19"/>
              </w:numPr>
              <w:contextualSpacing/>
              <w:jc w:val="both"/>
              <w:rPr>
                <w:rFonts w:ascii="Arial" w:hAnsi="Arial" w:cs="Arial"/>
                <w:sz w:val="20"/>
                <w:szCs w:val="20"/>
              </w:rPr>
            </w:pPr>
            <w:r w:rsidRPr="00F34557">
              <w:rPr>
                <w:rFonts w:ascii="Arial" w:hAnsi="Arial" w:cs="Arial"/>
                <w:sz w:val="20"/>
                <w:szCs w:val="20"/>
              </w:rPr>
              <w:t xml:space="preserve">Splnil hospodársky subjekt svoje povinnosti tým, že zaplatil alebo uzavrel záväznú dohodu s cieľom zaplatiť splatné dane alebo príspevky na sociálne zabezpečenie vrátane </w:t>
            </w:r>
            <w:r w:rsidRPr="00F34557">
              <w:rPr>
                <w:rFonts w:ascii="Arial" w:hAnsi="Arial" w:cs="Arial"/>
                <w:sz w:val="20"/>
                <w:szCs w:val="20"/>
              </w:rPr>
              <w:lastRenderedPageBreak/>
              <w:t>akýchkoľvek prípadných vzniknutých úrokov alebo sankcií?</w:t>
            </w:r>
          </w:p>
        </w:tc>
        <w:tc>
          <w:tcPr>
            <w:tcW w:w="2471" w:type="dxa"/>
          </w:tcPr>
          <w:p w14:paraId="58AE28F9"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lastRenderedPageBreak/>
              <w:t>Dane</w:t>
            </w:r>
          </w:p>
        </w:tc>
        <w:tc>
          <w:tcPr>
            <w:tcW w:w="2424" w:type="dxa"/>
          </w:tcPr>
          <w:p w14:paraId="2C66C0C2"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Príspevky na sociálne zabezpečenie</w:t>
            </w:r>
          </w:p>
        </w:tc>
      </w:tr>
      <w:tr w:rsidR="00162496" w:rsidRPr="00F34557" w14:paraId="323F8A56" w14:textId="77777777" w:rsidTr="00376905">
        <w:tc>
          <w:tcPr>
            <w:tcW w:w="4845" w:type="dxa"/>
            <w:vMerge/>
          </w:tcPr>
          <w:p w14:paraId="29E27B72" w14:textId="77777777" w:rsidR="00162496" w:rsidRPr="00F34557" w:rsidRDefault="00162496" w:rsidP="00376905">
            <w:pPr>
              <w:jc w:val="both"/>
              <w:rPr>
                <w:rFonts w:ascii="Arial" w:hAnsi="Arial" w:cs="Arial"/>
                <w:sz w:val="20"/>
                <w:szCs w:val="20"/>
              </w:rPr>
            </w:pPr>
          </w:p>
        </w:tc>
        <w:tc>
          <w:tcPr>
            <w:tcW w:w="2471" w:type="dxa"/>
          </w:tcPr>
          <w:p w14:paraId="70A68E5E" w14:textId="77777777" w:rsidR="00162496" w:rsidRPr="00F34557" w:rsidRDefault="00162496" w:rsidP="00376905">
            <w:pPr>
              <w:jc w:val="both"/>
              <w:rPr>
                <w:rFonts w:ascii="Arial" w:hAnsi="Arial" w:cs="Arial"/>
                <w:sz w:val="20"/>
                <w:szCs w:val="20"/>
              </w:rPr>
            </w:pPr>
          </w:p>
          <w:p w14:paraId="40B090B4" w14:textId="77777777" w:rsidR="00162496" w:rsidRPr="00F34557" w:rsidRDefault="00162496" w:rsidP="00677E87">
            <w:pPr>
              <w:pStyle w:val="Odsekzoznamu"/>
              <w:numPr>
                <w:ilvl w:val="0"/>
                <w:numId w:val="21"/>
              </w:numPr>
              <w:ind w:left="360"/>
              <w:contextualSpacing/>
              <w:jc w:val="both"/>
              <w:rPr>
                <w:rFonts w:ascii="Arial" w:hAnsi="Arial" w:cs="Arial"/>
                <w:sz w:val="20"/>
                <w:szCs w:val="20"/>
              </w:rPr>
            </w:pPr>
            <w:r w:rsidRPr="00F34557">
              <w:rPr>
                <w:rFonts w:ascii="Arial" w:hAnsi="Arial" w:cs="Arial"/>
                <w:sz w:val="20"/>
                <w:szCs w:val="20"/>
              </w:rPr>
              <w:t>[...........]</w:t>
            </w:r>
          </w:p>
          <w:p w14:paraId="50AC1A3D" w14:textId="77777777" w:rsidR="00162496" w:rsidRPr="00F34557" w:rsidRDefault="00162496" w:rsidP="00677E87">
            <w:pPr>
              <w:pStyle w:val="Odsekzoznamu"/>
              <w:numPr>
                <w:ilvl w:val="0"/>
                <w:numId w:val="21"/>
              </w:numPr>
              <w:ind w:left="360"/>
              <w:contextualSpacing/>
              <w:jc w:val="both"/>
              <w:rPr>
                <w:rFonts w:ascii="Arial" w:hAnsi="Arial" w:cs="Arial"/>
                <w:sz w:val="20"/>
                <w:szCs w:val="20"/>
              </w:rPr>
            </w:pPr>
            <w:r w:rsidRPr="00F34557">
              <w:rPr>
                <w:rFonts w:ascii="Arial" w:hAnsi="Arial" w:cs="Arial"/>
                <w:sz w:val="20"/>
                <w:szCs w:val="20"/>
              </w:rPr>
              <w:t>[...........]</w:t>
            </w:r>
          </w:p>
          <w:p w14:paraId="75776F9F" w14:textId="77777777" w:rsidR="00162496" w:rsidRPr="00F34557" w:rsidRDefault="00162496" w:rsidP="00376905">
            <w:pPr>
              <w:jc w:val="both"/>
              <w:rPr>
                <w:rFonts w:ascii="Arial" w:hAnsi="Arial" w:cs="Arial"/>
                <w:sz w:val="20"/>
                <w:szCs w:val="20"/>
              </w:rPr>
            </w:pPr>
          </w:p>
          <w:p w14:paraId="02022253" w14:textId="77777777" w:rsidR="00162496" w:rsidRPr="00F34557" w:rsidRDefault="00162496" w:rsidP="00376905">
            <w:pPr>
              <w:pStyle w:val="Odsekzoznamu"/>
              <w:jc w:val="both"/>
              <w:rPr>
                <w:rFonts w:ascii="Arial" w:hAnsi="Arial" w:cs="Arial"/>
                <w:sz w:val="20"/>
                <w:szCs w:val="20"/>
              </w:rPr>
            </w:pPr>
          </w:p>
          <w:p w14:paraId="26EB6B7F" w14:textId="77777777" w:rsidR="00162496" w:rsidRPr="00F34557" w:rsidRDefault="00162496" w:rsidP="00376905">
            <w:pPr>
              <w:pStyle w:val="Odsekzoznamu"/>
              <w:jc w:val="both"/>
              <w:rPr>
                <w:rFonts w:ascii="Arial" w:hAnsi="Arial" w:cs="Arial"/>
                <w:sz w:val="20"/>
                <w:szCs w:val="20"/>
              </w:rPr>
            </w:pPr>
          </w:p>
          <w:p w14:paraId="3087BA76" w14:textId="590945CB"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c1) </w:t>
            </w:r>
            <w:r w:rsidR="00000000">
              <w:rPr>
                <w:rFonts w:ascii="Arial" w:hAnsi="Arial" w:cs="Arial"/>
                <w:sz w:val="20"/>
                <w:szCs w:val="20"/>
              </w:rPr>
              <w:pict w14:anchorId="0D276340">
                <v:shape id="_x0000_i1048" type="#_x0000_t75" style="width:42pt;height:20.25pt">
                  <v:imagedata r:id="rId26" o:title=""/>
                </v:shape>
              </w:pict>
            </w:r>
            <w:r w:rsidRPr="00F34557">
              <w:rPr>
                <w:rFonts w:ascii="Arial" w:hAnsi="Arial" w:cs="Arial"/>
                <w:sz w:val="20"/>
                <w:szCs w:val="20"/>
              </w:rPr>
              <w:t xml:space="preserve">   </w:t>
            </w:r>
            <w:r w:rsidR="00000000">
              <w:rPr>
                <w:rFonts w:ascii="Arial" w:hAnsi="Arial" w:cs="Arial"/>
                <w:sz w:val="20"/>
                <w:szCs w:val="20"/>
              </w:rPr>
              <w:pict w14:anchorId="3B17495E">
                <v:shape id="_x0000_i1049" type="#_x0000_t75" style="width:45pt;height:20.25pt">
                  <v:imagedata r:id="rId25" o:title=""/>
                </v:shape>
              </w:pict>
            </w:r>
            <w:r w:rsidRPr="00F34557">
              <w:rPr>
                <w:rFonts w:ascii="Arial" w:hAnsi="Arial" w:cs="Arial"/>
                <w:sz w:val="20"/>
                <w:szCs w:val="20"/>
              </w:rPr>
              <w:t xml:space="preserve">  </w:t>
            </w:r>
          </w:p>
          <w:p w14:paraId="62090ABF" w14:textId="77777777" w:rsidR="00162496" w:rsidRPr="00F34557" w:rsidRDefault="00162496" w:rsidP="00376905">
            <w:pPr>
              <w:jc w:val="both"/>
              <w:rPr>
                <w:rFonts w:ascii="Arial" w:hAnsi="Arial" w:cs="Arial"/>
                <w:color w:val="404040" w:themeColor="text1" w:themeTint="BF"/>
                <w:sz w:val="20"/>
                <w:szCs w:val="20"/>
              </w:rPr>
            </w:pPr>
          </w:p>
          <w:p w14:paraId="0FEE1EFA" w14:textId="60AAB587" w:rsidR="00162496" w:rsidRPr="00F34557" w:rsidRDefault="00000000" w:rsidP="00376905">
            <w:pPr>
              <w:jc w:val="both"/>
              <w:rPr>
                <w:rFonts w:ascii="Arial" w:hAnsi="Arial" w:cs="Arial"/>
                <w:sz w:val="20"/>
                <w:szCs w:val="20"/>
              </w:rPr>
            </w:pPr>
            <w:r>
              <w:rPr>
                <w:rFonts w:ascii="Arial" w:hAnsi="Arial" w:cs="Arial"/>
                <w:sz w:val="20"/>
                <w:szCs w:val="20"/>
              </w:rPr>
              <w:pict w14:anchorId="0766810E">
                <v:shape id="_x0000_i1050" type="#_x0000_t75" style="width:42pt;height:20.25pt">
                  <v:imagedata r:id="rId26" o:title=""/>
                </v:shape>
              </w:pict>
            </w:r>
            <w:r w:rsidR="00162496" w:rsidRPr="00F34557">
              <w:rPr>
                <w:rFonts w:ascii="Arial" w:hAnsi="Arial" w:cs="Arial"/>
                <w:sz w:val="20"/>
                <w:szCs w:val="20"/>
              </w:rPr>
              <w:t xml:space="preserve">   </w:t>
            </w:r>
            <w:r>
              <w:rPr>
                <w:rFonts w:ascii="Arial" w:hAnsi="Arial" w:cs="Arial"/>
                <w:sz w:val="20"/>
                <w:szCs w:val="20"/>
              </w:rPr>
              <w:pict w14:anchorId="0271AAC4">
                <v:shape id="_x0000_i1051" type="#_x0000_t75" style="width:45pt;height:20.25pt">
                  <v:imagedata r:id="rId25" o:title=""/>
                </v:shape>
              </w:pict>
            </w:r>
            <w:r w:rsidR="00162496" w:rsidRPr="00F34557">
              <w:rPr>
                <w:rFonts w:ascii="Arial" w:hAnsi="Arial" w:cs="Arial"/>
                <w:sz w:val="20"/>
                <w:szCs w:val="20"/>
              </w:rPr>
              <w:t xml:space="preserve">  </w:t>
            </w:r>
          </w:p>
          <w:p w14:paraId="3D270B47" w14:textId="77777777" w:rsidR="00162496" w:rsidRPr="00F34557" w:rsidRDefault="00162496" w:rsidP="00376905">
            <w:pPr>
              <w:jc w:val="both"/>
              <w:rPr>
                <w:rFonts w:ascii="Arial" w:hAnsi="Arial" w:cs="Arial"/>
                <w:sz w:val="20"/>
                <w:szCs w:val="20"/>
              </w:rPr>
            </w:pPr>
          </w:p>
          <w:p w14:paraId="1DE86DF3"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w:t>
            </w:r>
          </w:p>
          <w:p w14:paraId="78CEBDDE" w14:textId="77777777" w:rsidR="00162496" w:rsidRPr="00F34557" w:rsidRDefault="00162496" w:rsidP="00376905">
            <w:pPr>
              <w:jc w:val="both"/>
              <w:rPr>
                <w:rFonts w:ascii="Arial" w:hAnsi="Arial" w:cs="Arial"/>
                <w:sz w:val="20"/>
                <w:szCs w:val="20"/>
              </w:rPr>
            </w:pPr>
          </w:p>
          <w:p w14:paraId="2E56EF80" w14:textId="77777777" w:rsidR="00162496" w:rsidRPr="00F34557" w:rsidRDefault="00162496" w:rsidP="00376905">
            <w:pPr>
              <w:jc w:val="both"/>
              <w:rPr>
                <w:rFonts w:ascii="Arial" w:hAnsi="Arial" w:cs="Arial"/>
                <w:sz w:val="20"/>
                <w:szCs w:val="20"/>
              </w:rPr>
            </w:pPr>
          </w:p>
          <w:p w14:paraId="582ED319"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w:t>
            </w:r>
          </w:p>
          <w:p w14:paraId="17653882" w14:textId="77777777" w:rsidR="00162496" w:rsidRPr="00F34557" w:rsidRDefault="00162496" w:rsidP="00376905">
            <w:pPr>
              <w:jc w:val="both"/>
              <w:rPr>
                <w:rFonts w:ascii="Arial" w:hAnsi="Arial" w:cs="Arial"/>
                <w:sz w:val="20"/>
                <w:szCs w:val="20"/>
              </w:rPr>
            </w:pPr>
          </w:p>
          <w:p w14:paraId="21357F36" w14:textId="77777777" w:rsidR="00162496" w:rsidRPr="00F34557" w:rsidRDefault="00162496" w:rsidP="00376905">
            <w:pPr>
              <w:jc w:val="both"/>
              <w:rPr>
                <w:rFonts w:ascii="Arial" w:hAnsi="Arial" w:cs="Arial"/>
                <w:sz w:val="20"/>
                <w:szCs w:val="20"/>
              </w:rPr>
            </w:pPr>
          </w:p>
          <w:p w14:paraId="1C5E05FF" w14:textId="77777777" w:rsidR="00162496" w:rsidRPr="00F34557" w:rsidRDefault="00162496" w:rsidP="00376905">
            <w:pPr>
              <w:jc w:val="both"/>
              <w:rPr>
                <w:rFonts w:ascii="Arial" w:hAnsi="Arial" w:cs="Arial"/>
                <w:sz w:val="20"/>
                <w:szCs w:val="20"/>
              </w:rPr>
            </w:pPr>
          </w:p>
          <w:p w14:paraId="5E18D722"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c2) [...........]</w:t>
            </w:r>
          </w:p>
          <w:p w14:paraId="7A0228D6" w14:textId="77777777" w:rsidR="00162496" w:rsidRPr="00F34557" w:rsidRDefault="00162496" w:rsidP="00376905">
            <w:pPr>
              <w:pStyle w:val="Odsekzoznamu"/>
              <w:ind w:left="360"/>
              <w:jc w:val="both"/>
              <w:rPr>
                <w:rFonts w:ascii="Arial" w:hAnsi="Arial" w:cs="Arial"/>
                <w:sz w:val="20"/>
                <w:szCs w:val="20"/>
              </w:rPr>
            </w:pPr>
          </w:p>
          <w:p w14:paraId="3FE592C0" w14:textId="350CE70B" w:rsidR="00162496" w:rsidRPr="00F34557" w:rsidRDefault="00000000" w:rsidP="00376905">
            <w:pPr>
              <w:jc w:val="both"/>
              <w:rPr>
                <w:rFonts w:ascii="Arial" w:hAnsi="Arial" w:cs="Arial"/>
                <w:sz w:val="20"/>
                <w:szCs w:val="20"/>
              </w:rPr>
            </w:pPr>
            <w:r>
              <w:rPr>
                <w:rFonts w:ascii="Arial" w:hAnsi="Arial" w:cs="Arial"/>
                <w:sz w:val="20"/>
                <w:szCs w:val="20"/>
              </w:rPr>
              <w:pict w14:anchorId="5DB0C8EA">
                <v:shape id="_x0000_i1052"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62189D30">
                <v:shape id="_x0000_i1053" type="#_x0000_t75" style="width:45pt;height:20.25pt">
                  <v:imagedata r:id="rId31" o:title=""/>
                </v:shape>
              </w:pict>
            </w:r>
            <w:r w:rsidR="00162496" w:rsidRPr="00F34557">
              <w:rPr>
                <w:rFonts w:ascii="Arial" w:hAnsi="Arial" w:cs="Arial"/>
                <w:sz w:val="20"/>
                <w:szCs w:val="20"/>
              </w:rPr>
              <w:t xml:space="preserve">  </w:t>
            </w:r>
          </w:p>
          <w:p w14:paraId="653BB713" w14:textId="77777777" w:rsidR="00162496" w:rsidRPr="00F34557" w:rsidRDefault="00162496" w:rsidP="00376905">
            <w:pPr>
              <w:pStyle w:val="Odsekzoznamu"/>
              <w:ind w:left="360"/>
              <w:jc w:val="both"/>
              <w:rPr>
                <w:rFonts w:ascii="Arial" w:hAnsi="Arial" w:cs="Arial"/>
                <w:sz w:val="20"/>
                <w:szCs w:val="20"/>
              </w:rPr>
            </w:pPr>
          </w:p>
          <w:p w14:paraId="3EEB4040" w14:textId="77777777" w:rsidR="00162496" w:rsidRPr="00F34557" w:rsidRDefault="00162496" w:rsidP="00376905">
            <w:pPr>
              <w:rPr>
                <w:rFonts w:ascii="Arial" w:hAnsi="Arial" w:cs="Arial"/>
                <w:sz w:val="20"/>
                <w:szCs w:val="20"/>
              </w:rPr>
            </w:pPr>
          </w:p>
          <w:p w14:paraId="620CA3C0" w14:textId="77777777" w:rsidR="00162496" w:rsidRPr="00F34557" w:rsidRDefault="00162496" w:rsidP="00376905">
            <w:pPr>
              <w:rPr>
                <w:rFonts w:ascii="Arial" w:hAnsi="Arial" w:cs="Arial"/>
                <w:sz w:val="20"/>
                <w:szCs w:val="20"/>
              </w:rPr>
            </w:pPr>
            <w:r w:rsidRPr="00F34557">
              <w:rPr>
                <w:rFonts w:ascii="Arial" w:hAnsi="Arial" w:cs="Arial"/>
                <w:b/>
                <w:sz w:val="20"/>
                <w:szCs w:val="20"/>
              </w:rPr>
              <w:lastRenderedPageBreak/>
              <w:t xml:space="preserve">Ak áno, </w:t>
            </w:r>
            <w:r w:rsidRPr="00F34557">
              <w:rPr>
                <w:rFonts w:ascii="Arial" w:hAnsi="Arial" w:cs="Arial"/>
                <w:sz w:val="20"/>
                <w:szCs w:val="20"/>
              </w:rPr>
              <w:t>uveďte podrobnosti:</w:t>
            </w:r>
          </w:p>
          <w:p w14:paraId="19F2E80D"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p w14:paraId="16BCF266" w14:textId="77777777" w:rsidR="00162496" w:rsidRPr="00F34557" w:rsidRDefault="00162496" w:rsidP="00376905">
            <w:pPr>
              <w:rPr>
                <w:rFonts w:ascii="Arial" w:hAnsi="Arial" w:cs="Arial"/>
                <w:sz w:val="20"/>
                <w:szCs w:val="20"/>
              </w:rPr>
            </w:pPr>
          </w:p>
        </w:tc>
        <w:tc>
          <w:tcPr>
            <w:tcW w:w="2424" w:type="dxa"/>
          </w:tcPr>
          <w:p w14:paraId="69ABE4F4" w14:textId="77777777" w:rsidR="00162496" w:rsidRPr="00F34557" w:rsidRDefault="00162496" w:rsidP="00376905">
            <w:pPr>
              <w:jc w:val="both"/>
              <w:rPr>
                <w:rFonts w:ascii="Arial" w:hAnsi="Arial" w:cs="Arial"/>
                <w:sz w:val="20"/>
                <w:szCs w:val="20"/>
              </w:rPr>
            </w:pPr>
          </w:p>
          <w:p w14:paraId="027B63CC" w14:textId="77777777" w:rsidR="00162496" w:rsidRPr="00F34557" w:rsidRDefault="00162496" w:rsidP="00677E87">
            <w:pPr>
              <w:pStyle w:val="Odsekzoznamu"/>
              <w:numPr>
                <w:ilvl w:val="0"/>
                <w:numId w:val="22"/>
              </w:numPr>
              <w:contextualSpacing/>
              <w:jc w:val="both"/>
              <w:rPr>
                <w:rFonts w:ascii="Arial" w:hAnsi="Arial" w:cs="Arial"/>
                <w:sz w:val="20"/>
                <w:szCs w:val="20"/>
              </w:rPr>
            </w:pPr>
            <w:r w:rsidRPr="00F34557">
              <w:rPr>
                <w:rFonts w:ascii="Arial" w:hAnsi="Arial" w:cs="Arial"/>
                <w:sz w:val="20"/>
                <w:szCs w:val="20"/>
              </w:rPr>
              <w:t>[...........]</w:t>
            </w:r>
          </w:p>
          <w:p w14:paraId="52B045F3" w14:textId="77777777" w:rsidR="00162496" w:rsidRPr="00F34557" w:rsidRDefault="00162496" w:rsidP="00677E87">
            <w:pPr>
              <w:pStyle w:val="Odsekzoznamu"/>
              <w:numPr>
                <w:ilvl w:val="0"/>
                <w:numId w:val="22"/>
              </w:numPr>
              <w:contextualSpacing/>
              <w:jc w:val="both"/>
              <w:rPr>
                <w:rFonts w:ascii="Arial" w:hAnsi="Arial" w:cs="Arial"/>
                <w:sz w:val="20"/>
                <w:szCs w:val="20"/>
              </w:rPr>
            </w:pPr>
            <w:r w:rsidRPr="00F34557">
              <w:rPr>
                <w:rFonts w:ascii="Arial" w:hAnsi="Arial" w:cs="Arial"/>
                <w:sz w:val="20"/>
                <w:szCs w:val="20"/>
              </w:rPr>
              <w:t>[...........]</w:t>
            </w:r>
          </w:p>
          <w:p w14:paraId="4F786800" w14:textId="77777777" w:rsidR="00162496" w:rsidRPr="00F34557" w:rsidRDefault="00162496" w:rsidP="00376905">
            <w:pPr>
              <w:jc w:val="both"/>
              <w:rPr>
                <w:rFonts w:ascii="Arial" w:hAnsi="Arial" w:cs="Arial"/>
                <w:sz w:val="20"/>
                <w:szCs w:val="20"/>
              </w:rPr>
            </w:pPr>
          </w:p>
          <w:p w14:paraId="593AA7FB" w14:textId="77777777" w:rsidR="00162496" w:rsidRPr="00F34557" w:rsidRDefault="00162496" w:rsidP="00376905">
            <w:pPr>
              <w:pStyle w:val="Odsekzoznamu"/>
              <w:jc w:val="both"/>
              <w:rPr>
                <w:rFonts w:ascii="Arial" w:hAnsi="Arial" w:cs="Arial"/>
                <w:sz w:val="20"/>
                <w:szCs w:val="20"/>
              </w:rPr>
            </w:pPr>
          </w:p>
          <w:p w14:paraId="3A4B3C2C" w14:textId="77777777" w:rsidR="00162496" w:rsidRPr="00F34557" w:rsidRDefault="00162496" w:rsidP="00376905">
            <w:pPr>
              <w:pStyle w:val="Odsekzoznamu"/>
              <w:jc w:val="both"/>
              <w:rPr>
                <w:rFonts w:ascii="Arial" w:hAnsi="Arial" w:cs="Arial"/>
                <w:sz w:val="20"/>
                <w:szCs w:val="20"/>
              </w:rPr>
            </w:pPr>
          </w:p>
          <w:p w14:paraId="735044B7" w14:textId="50CD9EBA" w:rsidR="00162496" w:rsidRPr="00F34557" w:rsidRDefault="00162496" w:rsidP="00376905">
            <w:pPr>
              <w:jc w:val="both"/>
              <w:rPr>
                <w:rFonts w:ascii="Arial" w:hAnsi="Arial" w:cs="Arial"/>
                <w:sz w:val="20"/>
                <w:szCs w:val="20"/>
              </w:rPr>
            </w:pPr>
            <w:r w:rsidRPr="00F34557">
              <w:rPr>
                <w:rFonts w:ascii="Arial" w:hAnsi="Arial" w:cs="Arial"/>
                <w:sz w:val="20"/>
                <w:szCs w:val="20"/>
              </w:rPr>
              <w:t>c1)</w:t>
            </w:r>
            <w:r w:rsidR="00000000">
              <w:rPr>
                <w:rFonts w:ascii="Arial" w:hAnsi="Arial" w:cs="Arial"/>
                <w:sz w:val="20"/>
                <w:szCs w:val="20"/>
              </w:rPr>
              <w:pict w14:anchorId="655325A8">
                <v:shape id="_x0000_i1054" type="#_x0000_t75" style="width:42pt;height:20.25pt">
                  <v:imagedata r:id="rId24" o:title=""/>
                </v:shape>
              </w:pict>
            </w:r>
            <w:r w:rsidRPr="00F34557">
              <w:rPr>
                <w:rFonts w:ascii="Arial" w:hAnsi="Arial" w:cs="Arial"/>
                <w:sz w:val="20"/>
                <w:szCs w:val="20"/>
              </w:rPr>
              <w:t xml:space="preserve">   </w:t>
            </w:r>
            <w:r w:rsidR="00000000">
              <w:rPr>
                <w:rFonts w:ascii="Arial" w:hAnsi="Arial" w:cs="Arial"/>
                <w:sz w:val="20"/>
                <w:szCs w:val="20"/>
              </w:rPr>
              <w:pict w14:anchorId="41D89B76">
                <v:shape id="_x0000_i1055" type="#_x0000_t75" style="width:45pt;height:20.25pt">
                  <v:imagedata r:id="rId25" o:title=""/>
                </v:shape>
              </w:pict>
            </w:r>
            <w:r w:rsidRPr="00F34557">
              <w:rPr>
                <w:rFonts w:ascii="Arial" w:hAnsi="Arial" w:cs="Arial"/>
                <w:sz w:val="20"/>
                <w:szCs w:val="20"/>
              </w:rPr>
              <w:t xml:space="preserve">  </w:t>
            </w:r>
          </w:p>
          <w:p w14:paraId="69690D6D" w14:textId="77777777" w:rsidR="00162496" w:rsidRPr="00F34557" w:rsidRDefault="00162496" w:rsidP="00376905">
            <w:pPr>
              <w:jc w:val="both"/>
              <w:rPr>
                <w:rFonts w:ascii="Arial" w:hAnsi="Arial" w:cs="Arial"/>
                <w:color w:val="404040" w:themeColor="text1" w:themeTint="BF"/>
                <w:sz w:val="20"/>
                <w:szCs w:val="20"/>
              </w:rPr>
            </w:pPr>
          </w:p>
          <w:p w14:paraId="7E34ECA1" w14:textId="1BD6CDF6" w:rsidR="00162496" w:rsidRPr="00F34557" w:rsidRDefault="00000000" w:rsidP="00376905">
            <w:pPr>
              <w:jc w:val="both"/>
              <w:rPr>
                <w:rFonts w:ascii="Arial" w:hAnsi="Arial" w:cs="Arial"/>
                <w:sz w:val="20"/>
                <w:szCs w:val="20"/>
              </w:rPr>
            </w:pPr>
            <w:r>
              <w:rPr>
                <w:rFonts w:ascii="Arial" w:hAnsi="Arial" w:cs="Arial"/>
                <w:sz w:val="20"/>
                <w:szCs w:val="20"/>
              </w:rPr>
              <w:pict w14:anchorId="2DD0DA41">
                <v:shape id="_x0000_i1056"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4051C807">
                <v:shape id="_x0000_i1057" type="#_x0000_t75" style="width:45pt;height:20.25pt">
                  <v:imagedata r:id="rId25" o:title=""/>
                </v:shape>
              </w:pict>
            </w:r>
            <w:r w:rsidR="00162496" w:rsidRPr="00F34557">
              <w:rPr>
                <w:rFonts w:ascii="Arial" w:hAnsi="Arial" w:cs="Arial"/>
                <w:sz w:val="20"/>
                <w:szCs w:val="20"/>
              </w:rPr>
              <w:t xml:space="preserve">  </w:t>
            </w:r>
          </w:p>
          <w:p w14:paraId="4F66DB1E" w14:textId="77777777" w:rsidR="00162496" w:rsidRPr="00F34557" w:rsidRDefault="00162496" w:rsidP="00376905">
            <w:pPr>
              <w:jc w:val="both"/>
              <w:rPr>
                <w:rFonts w:ascii="Arial" w:hAnsi="Arial" w:cs="Arial"/>
                <w:sz w:val="20"/>
                <w:szCs w:val="20"/>
              </w:rPr>
            </w:pPr>
          </w:p>
          <w:p w14:paraId="37F0E6D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w:t>
            </w:r>
          </w:p>
          <w:p w14:paraId="2FD490E3" w14:textId="77777777" w:rsidR="00162496" w:rsidRPr="00F34557" w:rsidRDefault="00162496" w:rsidP="00376905">
            <w:pPr>
              <w:jc w:val="both"/>
              <w:rPr>
                <w:rFonts w:ascii="Arial" w:hAnsi="Arial" w:cs="Arial"/>
                <w:sz w:val="20"/>
                <w:szCs w:val="20"/>
              </w:rPr>
            </w:pPr>
          </w:p>
          <w:p w14:paraId="08C71296"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 </w:t>
            </w:r>
          </w:p>
          <w:p w14:paraId="5820A7DB"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w:t>
            </w:r>
          </w:p>
          <w:p w14:paraId="77D47291" w14:textId="77777777" w:rsidR="00162496" w:rsidRPr="00F34557" w:rsidRDefault="00162496" w:rsidP="00376905">
            <w:pPr>
              <w:jc w:val="both"/>
              <w:rPr>
                <w:rFonts w:ascii="Arial" w:hAnsi="Arial" w:cs="Arial"/>
                <w:sz w:val="20"/>
                <w:szCs w:val="20"/>
              </w:rPr>
            </w:pPr>
          </w:p>
          <w:p w14:paraId="2C3C281A" w14:textId="77777777" w:rsidR="00162496" w:rsidRPr="00F34557" w:rsidRDefault="00162496" w:rsidP="00376905">
            <w:pPr>
              <w:jc w:val="both"/>
              <w:rPr>
                <w:rFonts w:ascii="Arial" w:hAnsi="Arial" w:cs="Arial"/>
                <w:sz w:val="20"/>
                <w:szCs w:val="20"/>
              </w:rPr>
            </w:pPr>
          </w:p>
          <w:p w14:paraId="1ADB3800" w14:textId="77777777" w:rsidR="00162496" w:rsidRPr="00F34557" w:rsidRDefault="00162496" w:rsidP="00376905">
            <w:pPr>
              <w:jc w:val="both"/>
              <w:rPr>
                <w:rFonts w:ascii="Arial" w:hAnsi="Arial" w:cs="Arial"/>
                <w:sz w:val="20"/>
                <w:szCs w:val="20"/>
              </w:rPr>
            </w:pPr>
          </w:p>
          <w:p w14:paraId="67002792"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c2) [...........]</w:t>
            </w:r>
          </w:p>
          <w:p w14:paraId="0BFB0880" w14:textId="77777777" w:rsidR="00162496" w:rsidRPr="00F34557" w:rsidRDefault="00162496" w:rsidP="00376905">
            <w:pPr>
              <w:pStyle w:val="Odsekzoznamu"/>
              <w:ind w:left="360"/>
              <w:jc w:val="both"/>
              <w:rPr>
                <w:rFonts w:ascii="Arial" w:hAnsi="Arial" w:cs="Arial"/>
                <w:sz w:val="20"/>
                <w:szCs w:val="20"/>
              </w:rPr>
            </w:pPr>
          </w:p>
          <w:p w14:paraId="3881BEAA" w14:textId="668EA7E5" w:rsidR="00162496" w:rsidRPr="00F34557" w:rsidRDefault="00000000" w:rsidP="00376905">
            <w:pPr>
              <w:jc w:val="both"/>
              <w:rPr>
                <w:rFonts w:ascii="Arial" w:hAnsi="Arial" w:cs="Arial"/>
                <w:sz w:val="20"/>
                <w:szCs w:val="20"/>
              </w:rPr>
            </w:pPr>
            <w:r>
              <w:rPr>
                <w:rFonts w:ascii="Arial" w:hAnsi="Arial" w:cs="Arial"/>
                <w:sz w:val="20"/>
                <w:szCs w:val="20"/>
              </w:rPr>
              <w:pict w14:anchorId="1C739B46">
                <v:shape id="_x0000_i1058"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1A188108">
                <v:shape id="_x0000_i1059" type="#_x0000_t75" style="width:45pt;height:20.25pt">
                  <v:imagedata r:id="rId25" o:title=""/>
                </v:shape>
              </w:pict>
            </w:r>
            <w:r w:rsidR="00162496" w:rsidRPr="00F34557">
              <w:rPr>
                <w:rFonts w:ascii="Arial" w:hAnsi="Arial" w:cs="Arial"/>
                <w:sz w:val="20"/>
                <w:szCs w:val="20"/>
              </w:rPr>
              <w:t xml:space="preserve">  </w:t>
            </w:r>
          </w:p>
          <w:p w14:paraId="647C4105" w14:textId="77777777" w:rsidR="00162496" w:rsidRPr="00F34557" w:rsidRDefault="00162496" w:rsidP="00376905">
            <w:pPr>
              <w:rPr>
                <w:rFonts w:ascii="Arial" w:hAnsi="Arial" w:cs="Arial"/>
                <w:sz w:val="20"/>
                <w:szCs w:val="20"/>
              </w:rPr>
            </w:pPr>
          </w:p>
          <w:p w14:paraId="0DD73EAD" w14:textId="77777777" w:rsidR="00162496" w:rsidRPr="00F34557" w:rsidRDefault="00162496" w:rsidP="00376905">
            <w:pPr>
              <w:rPr>
                <w:rFonts w:ascii="Arial" w:hAnsi="Arial" w:cs="Arial"/>
                <w:sz w:val="20"/>
                <w:szCs w:val="20"/>
              </w:rPr>
            </w:pPr>
          </w:p>
          <w:p w14:paraId="158C2EDE" w14:textId="77777777" w:rsidR="00162496" w:rsidRPr="00F34557" w:rsidRDefault="00162496" w:rsidP="00376905">
            <w:pPr>
              <w:rPr>
                <w:rFonts w:ascii="Arial" w:hAnsi="Arial" w:cs="Arial"/>
                <w:sz w:val="20"/>
                <w:szCs w:val="20"/>
              </w:rPr>
            </w:pPr>
            <w:r w:rsidRPr="00F34557">
              <w:rPr>
                <w:rFonts w:ascii="Arial" w:hAnsi="Arial" w:cs="Arial"/>
                <w:b/>
                <w:sz w:val="20"/>
                <w:szCs w:val="20"/>
              </w:rPr>
              <w:lastRenderedPageBreak/>
              <w:t xml:space="preserve">Ak áno, </w:t>
            </w:r>
            <w:r w:rsidRPr="00F34557">
              <w:rPr>
                <w:rFonts w:ascii="Arial" w:hAnsi="Arial" w:cs="Arial"/>
                <w:sz w:val="20"/>
                <w:szCs w:val="20"/>
              </w:rPr>
              <w:t>uveďte podrobnosti:</w:t>
            </w:r>
          </w:p>
          <w:p w14:paraId="3DEEC115"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p w14:paraId="0B721295" w14:textId="77777777" w:rsidR="00162496" w:rsidRPr="00F34557" w:rsidRDefault="00162496" w:rsidP="00376905">
            <w:pPr>
              <w:rPr>
                <w:rFonts w:ascii="Arial" w:hAnsi="Arial" w:cs="Arial"/>
                <w:sz w:val="20"/>
                <w:szCs w:val="20"/>
              </w:rPr>
            </w:pPr>
          </w:p>
        </w:tc>
      </w:tr>
      <w:tr w:rsidR="00162496" w:rsidRPr="00F34557" w14:paraId="74BE3B93" w14:textId="77777777" w:rsidTr="00376905">
        <w:tc>
          <w:tcPr>
            <w:tcW w:w="4845" w:type="dxa"/>
          </w:tcPr>
          <w:p w14:paraId="4AAAE586"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príslušné dokumenty týkajúce sa platby daní alebo príspevkov sociálneho zabezpečenia sú dostupné v elektronickom formáte, uveďte:</w:t>
            </w:r>
          </w:p>
        </w:tc>
        <w:tc>
          <w:tcPr>
            <w:tcW w:w="4895" w:type="dxa"/>
            <w:gridSpan w:val="2"/>
          </w:tcPr>
          <w:p w14:paraId="19342F2E"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r w:rsidRPr="00F34557">
              <w:rPr>
                <w:rStyle w:val="Odkaznapoznmkupodiarou"/>
                <w:rFonts w:ascii="Arial" w:hAnsi="Arial" w:cs="Arial"/>
                <w:sz w:val="20"/>
                <w:szCs w:val="20"/>
              </w:rPr>
              <w:footnoteReference w:id="31"/>
            </w:r>
            <w:r w:rsidRPr="00F34557">
              <w:rPr>
                <w:rFonts w:ascii="Arial" w:hAnsi="Arial" w:cs="Arial"/>
                <w:sz w:val="20"/>
                <w:szCs w:val="20"/>
              </w:rPr>
              <w:t>:</w:t>
            </w:r>
          </w:p>
          <w:p w14:paraId="0202C7F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p w14:paraId="3FBDF073" w14:textId="77777777" w:rsidR="00162496" w:rsidRPr="00F34557" w:rsidRDefault="00162496" w:rsidP="00376905">
            <w:pPr>
              <w:jc w:val="both"/>
              <w:rPr>
                <w:rFonts w:ascii="Arial" w:hAnsi="Arial" w:cs="Arial"/>
                <w:sz w:val="20"/>
                <w:szCs w:val="20"/>
              </w:rPr>
            </w:pPr>
          </w:p>
        </w:tc>
      </w:tr>
    </w:tbl>
    <w:p w14:paraId="41007867" w14:textId="77777777" w:rsidR="00162496" w:rsidRPr="00F34557" w:rsidRDefault="00162496" w:rsidP="00162496">
      <w:pPr>
        <w:tabs>
          <w:tab w:val="left" w:pos="1200"/>
        </w:tabs>
        <w:jc w:val="center"/>
        <w:rPr>
          <w:rFonts w:ascii="Arial" w:hAnsi="Arial" w:cs="Arial"/>
          <w:sz w:val="20"/>
          <w:szCs w:val="20"/>
        </w:rPr>
      </w:pPr>
    </w:p>
    <w:p w14:paraId="4A17E6F4" w14:textId="77777777" w:rsidR="00162496" w:rsidRPr="00F34557" w:rsidRDefault="00162496" w:rsidP="00162496">
      <w:pPr>
        <w:tabs>
          <w:tab w:val="left" w:pos="1200"/>
        </w:tabs>
        <w:jc w:val="center"/>
        <w:rPr>
          <w:rFonts w:ascii="Arial" w:hAnsi="Arial" w:cs="Arial"/>
          <w:sz w:val="20"/>
          <w:szCs w:val="20"/>
        </w:rPr>
      </w:pPr>
      <w:r w:rsidRPr="00F34557">
        <w:rPr>
          <w:rFonts w:ascii="Arial" w:hAnsi="Arial" w:cs="Arial"/>
          <w:sz w:val="20"/>
          <w:szCs w:val="20"/>
        </w:rPr>
        <w:t>C: DÔVODY TÝKAJÚCE SA KONKURZU, KONFLIKTU ZÁUJMOV ALEBO ODBORNÉHO POCHYBENIA</w:t>
      </w:r>
      <w:r w:rsidRPr="00F34557">
        <w:rPr>
          <w:rStyle w:val="Odkaznapoznmkupodiarou"/>
          <w:rFonts w:ascii="Arial" w:hAnsi="Arial" w:cs="Arial"/>
          <w:sz w:val="20"/>
          <w:szCs w:val="20"/>
        </w:rPr>
        <w:footnoteReference w:id="32"/>
      </w:r>
    </w:p>
    <w:tbl>
      <w:tblPr>
        <w:tblStyle w:val="Mriekatabuky"/>
        <w:tblW w:w="9751" w:type="dxa"/>
        <w:tblLook w:val="04A0" w:firstRow="1" w:lastRow="0" w:firstColumn="1" w:lastColumn="0" w:noHBand="0" w:noVBand="1"/>
      </w:tblPr>
      <w:tblGrid>
        <w:gridCol w:w="9751"/>
      </w:tblGrid>
      <w:tr w:rsidR="00162496" w:rsidRPr="00F34557" w14:paraId="3B079363" w14:textId="77777777" w:rsidTr="00376905">
        <w:tc>
          <w:tcPr>
            <w:tcW w:w="9751" w:type="dxa"/>
            <w:shd w:val="clear" w:color="auto" w:fill="EEECE1" w:themeFill="background2"/>
          </w:tcPr>
          <w:p w14:paraId="1203E8D3" w14:textId="77777777" w:rsidR="00162496" w:rsidRPr="00F34557" w:rsidRDefault="00162496" w:rsidP="00376905">
            <w:pPr>
              <w:tabs>
                <w:tab w:val="left" w:pos="1200"/>
              </w:tabs>
              <w:jc w:val="both"/>
              <w:rPr>
                <w:rFonts w:ascii="Arial" w:hAnsi="Arial" w:cs="Arial"/>
                <w:b/>
                <w:sz w:val="20"/>
                <w:szCs w:val="20"/>
              </w:rPr>
            </w:pPr>
            <w:r w:rsidRPr="00F34557">
              <w:rPr>
                <w:rFonts w:ascii="Arial" w:hAnsi="Arial" w:cs="Arial"/>
                <w:b/>
                <w:sz w:val="20"/>
                <w:szCs w:val="20"/>
              </w:rPr>
              <w:t xml:space="preserve">Upozorňujeme, že na účely tohto obstarávania mohli byť niektoré z nasledujúcich dôvodov </w:t>
            </w:r>
            <w:r w:rsidRPr="00F34557">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2CAE014D" w14:textId="77777777" w:rsidR="00162496" w:rsidRPr="00F34557" w:rsidRDefault="00162496" w:rsidP="00162496">
      <w:pPr>
        <w:tabs>
          <w:tab w:val="left" w:pos="1200"/>
        </w:tabs>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62496" w:rsidRPr="00F34557" w14:paraId="78A0B36D" w14:textId="77777777" w:rsidTr="00376905">
        <w:trPr>
          <w:trHeight w:val="884"/>
        </w:trPr>
        <w:tc>
          <w:tcPr>
            <w:tcW w:w="4876" w:type="dxa"/>
          </w:tcPr>
          <w:p w14:paraId="2A74B3A0" w14:textId="77777777" w:rsidR="00162496" w:rsidRPr="00F34557" w:rsidRDefault="00162496" w:rsidP="00376905">
            <w:pPr>
              <w:rPr>
                <w:rFonts w:ascii="Arial" w:hAnsi="Arial" w:cs="Arial"/>
                <w:b/>
                <w:sz w:val="20"/>
                <w:szCs w:val="20"/>
              </w:rPr>
            </w:pPr>
            <w:r w:rsidRPr="00F34557">
              <w:rPr>
                <w:rFonts w:ascii="Arial" w:hAnsi="Arial" w:cs="Arial"/>
                <w:b/>
                <w:sz w:val="20"/>
                <w:szCs w:val="20"/>
              </w:rPr>
              <w:t>Informácie týkajúce sa prípadného konkurzu, konfliktu záujmov alebo profesionálneho pochybenia</w:t>
            </w:r>
          </w:p>
        </w:tc>
        <w:tc>
          <w:tcPr>
            <w:tcW w:w="4876" w:type="dxa"/>
          </w:tcPr>
          <w:p w14:paraId="5A1BD3FF"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7A3D4C00" w14:textId="77777777" w:rsidTr="00376905">
        <w:trPr>
          <w:trHeight w:val="144"/>
        </w:trPr>
        <w:tc>
          <w:tcPr>
            <w:tcW w:w="4876" w:type="dxa"/>
            <w:vMerge w:val="restart"/>
          </w:tcPr>
          <w:p w14:paraId="48105BFA" w14:textId="77777777" w:rsidR="00162496" w:rsidRPr="00F34557" w:rsidRDefault="00162496" w:rsidP="00376905">
            <w:pPr>
              <w:rPr>
                <w:rFonts w:ascii="Arial" w:hAnsi="Arial" w:cs="Arial"/>
                <w:b/>
                <w:sz w:val="20"/>
                <w:szCs w:val="20"/>
              </w:rPr>
            </w:pPr>
            <w:r w:rsidRPr="00F34557">
              <w:rPr>
                <w:rFonts w:ascii="Arial" w:hAnsi="Arial" w:cs="Arial"/>
                <w:sz w:val="20"/>
                <w:szCs w:val="20"/>
              </w:rPr>
              <w:t xml:space="preserve">Porušil hospodársky subjekt, </w:t>
            </w:r>
            <w:r w:rsidRPr="00F34557">
              <w:rPr>
                <w:rFonts w:ascii="Arial" w:hAnsi="Arial" w:cs="Arial"/>
                <w:b/>
                <w:sz w:val="20"/>
                <w:szCs w:val="20"/>
              </w:rPr>
              <w:t xml:space="preserve">podľa jeho vedomostí, svoje povinnosti </w:t>
            </w:r>
            <w:r w:rsidRPr="00F34557">
              <w:rPr>
                <w:rFonts w:ascii="Arial" w:hAnsi="Arial" w:cs="Arial"/>
                <w:sz w:val="20"/>
                <w:szCs w:val="20"/>
              </w:rPr>
              <w:t xml:space="preserve">v oblasti </w:t>
            </w:r>
            <w:r w:rsidRPr="00F34557">
              <w:rPr>
                <w:rFonts w:ascii="Arial" w:hAnsi="Arial" w:cs="Arial"/>
                <w:b/>
                <w:sz w:val="20"/>
                <w:szCs w:val="20"/>
              </w:rPr>
              <w:t>environmentálneho, sociálneho a pracovného práva</w:t>
            </w:r>
            <w:r w:rsidRPr="00F34557">
              <w:rPr>
                <w:rStyle w:val="Odkaznapoznmkupodiarou"/>
                <w:rFonts w:ascii="Arial" w:hAnsi="Arial" w:cs="Arial"/>
                <w:b/>
                <w:sz w:val="20"/>
                <w:szCs w:val="20"/>
              </w:rPr>
              <w:footnoteReference w:id="33"/>
            </w:r>
            <w:r w:rsidRPr="00F34557">
              <w:rPr>
                <w:rFonts w:ascii="Arial" w:hAnsi="Arial" w:cs="Arial"/>
                <w:b/>
                <w:sz w:val="20"/>
                <w:szCs w:val="20"/>
              </w:rPr>
              <w:t>?</w:t>
            </w:r>
          </w:p>
        </w:tc>
        <w:tc>
          <w:tcPr>
            <w:tcW w:w="4876" w:type="dxa"/>
          </w:tcPr>
          <w:p w14:paraId="36A55791" w14:textId="77777777" w:rsidR="00162496" w:rsidRPr="00F34557" w:rsidRDefault="00162496" w:rsidP="00376905">
            <w:pPr>
              <w:jc w:val="both"/>
              <w:rPr>
                <w:rFonts w:ascii="Arial" w:hAnsi="Arial" w:cs="Arial"/>
                <w:sz w:val="20"/>
                <w:szCs w:val="20"/>
              </w:rPr>
            </w:pPr>
          </w:p>
          <w:p w14:paraId="001D360A" w14:textId="18F3AA50" w:rsidR="00162496" w:rsidRPr="00F34557" w:rsidRDefault="00000000" w:rsidP="00376905">
            <w:pPr>
              <w:jc w:val="both"/>
              <w:rPr>
                <w:rFonts w:ascii="Arial" w:hAnsi="Arial" w:cs="Arial"/>
                <w:sz w:val="20"/>
                <w:szCs w:val="20"/>
              </w:rPr>
            </w:pPr>
            <w:r>
              <w:rPr>
                <w:rFonts w:ascii="Arial" w:hAnsi="Arial" w:cs="Arial"/>
                <w:sz w:val="20"/>
                <w:szCs w:val="20"/>
              </w:rPr>
              <w:pict w14:anchorId="391AD704">
                <v:shape id="_x0000_i1060" type="#_x0000_t75" style="width:42pt;height:20.25pt">
                  <v:imagedata r:id="rId30" o:title=""/>
                </v:shape>
              </w:pict>
            </w:r>
            <w:r w:rsidR="00162496" w:rsidRPr="00F34557">
              <w:rPr>
                <w:rFonts w:ascii="Arial" w:hAnsi="Arial" w:cs="Arial"/>
                <w:sz w:val="20"/>
                <w:szCs w:val="20"/>
              </w:rPr>
              <w:t xml:space="preserve">   </w:t>
            </w:r>
            <w:r>
              <w:rPr>
                <w:rFonts w:ascii="Arial" w:hAnsi="Arial" w:cs="Arial"/>
                <w:sz w:val="20"/>
                <w:szCs w:val="20"/>
              </w:rPr>
              <w:pict w14:anchorId="55B77664">
                <v:shape id="_x0000_i1061" type="#_x0000_t75" style="width:45pt;height:20.25pt">
                  <v:imagedata r:id="rId25" o:title=""/>
                </v:shape>
              </w:pict>
            </w:r>
            <w:r w:rsidR="00162496" w:rsidRPr="00F34557">
              <w:rPr>
                <w:rFonts w:ascii="Arial" w:hAnsi="Arial" w:cs="Arial"/>
                <w:sz w:val="20"/>
                <w:szCs w:val="20"/>
              </w:rPr>
              <w:t xml:space="preserve">  </w:t>
            </w:r>
          </w:p>
          <w:p w14:paraId="7BAEC15F" w14:textId="77777777" w:rsidR="00162496" w:rsidRPr="00F34557" w:rsidRDefault="00162496" w:rsidP="00376905">
            <w:pPr>
              <w:jc w:val="both"/>
              <w:rPr>
                <w:rFonts w:ascii="Arial" w:hAnsi="Arial" w:cs="Arial"/>
                <w:sz w:val="20"/>
                <w:szCs w:val="20"/>
              </w:rPr>
            </w:pPr>
          </w:p>
        </w:tc>
      </w:tr>
      <w:tr w:rsidR="00162496" w:rsidRPr="00F34557" w14:paraId="3C462442" w14:textId="77777777" w:rsidTr="00376905">
        <w:trPr>
          <w:trHeight w:val="144"/>
        </w:trPr>
        <w:tc>
          <w:tcPr>
            <w:tcW w:w="4876" w:type="dxa"/>
            <w:vMerge/>
          </w:tcPr>
          <w:p w14:paraId="1C999935" w14:textId="77777777" w:rsidR="00162496" w:rsidRPr="00F34557" w:rsidRDefault="00162496" w:rsidP="00376905">
            <w:pPr>
              <w:rPr>
                <w:rFonts w:ascii="Arial" w:hAnsi="Arial" w:cs="Arial"/>
                <w:sz w:val="20"/>
                <w:szCs w:val="20"/>
              </w:rPr>
            </w:pPr>
          </w:p>
        </w:tc>
        <w:tc>
          <w:tcPr>
            <w:tcW w:w="4876" w:type="dxa"/>
          </w:tcPr>
          <w:p w14:paraId="4B974DCF"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prijal hospodársky subjekt opatrenia, aby sa preukázala jeho spoľahlivosť napriek existencii dôvodu na vylúčenie („samo očistenie“)?</w:t>
            </w:r>
          </w:p>
          <w:p w14:paraId="0690E9F3"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Áno</w:t>
            </w:r>
            <w:r w:rsidRPr="00F34557">
              <w:rPr>
                <w:rFonts w:ascii="Arial" w:hAnsi="Arial" w:cs="Arial"/>
                <w:color w:val="404040" w:themeColor="text1" w:themeTint="BF"/>
                <w:sz w:val="20"/>
                <w:szCs w:val="20"/>
              </w:rPr>
              <w:t xml:space="preserve"> </w:t>
            </w:r>
            <w:r w:rsidRPr="00F34557">
              <w:rPr>
                <w:rFonts w:ascii="Segoe UI Symbol" w:eastAsia="MS Gothic" w:hAnsi="Segoe UI Symbol" w:cs="Segoe UI Symbol"/>
                <w:color w:val="404040" w:themeColor="text1" w:themeTint="BF"/>
                <w:sz w:val="20"/>
                <w:szCs w:val="20"/>
              </w:rPr>
              <w:t>☐</w:t>
            </w:r>
            <w:r w:rsidRPr="00F34557">
              <w:rPr>
                <w:rFonts w:ascii="Arial" w:hAnsi="Arial" w:cs="Arial"/>
                <w:sz w:val="20"/>
                <w:szCs w:val="20"/>
              </w:rPr>
              <w:t xml:space="preserve">       Nie  </w:t>
            </w:r>
            <w:r w:rsidRPr="00F34557">
              <w:rPr>
                <w:rFonts w:ascii="Arial" w:hAnsi="Arial" w:cs="Arial"/>
                <w:color w:val="404040" w:themeColor="text1" w:themeTint="BF"/>
                <w:sz w:val="20"/>
                <w:szCs w:val="20"/>
              </w:rPr>
              <w:t xml:space="preserve"> </w:t>
            </w:r>
            <w:r w:rsidRPr="00F34557">
              <w:rPr>
                <w:rFonts w:ascii="Segoe UI Symbol" w:eastAsia="MS Gothic" w:hAnsi="Segoe UI Symbol" w:cs="Segoe UI Symbol"/>
                <w:color w:val="404040" w:themeColor="text1" w:themeTint="BF"/>
                <w:sz w:val="20"/>
                <w:szCs w:val="20"/>
              </w:rPr>
              <w:t>☐</w:t>
            </w:r>
          </w:p>
          <w:p w14:paraId="006BCA66"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prijal opatrenia, </w:t>
            </w:r>
            <w:r w:rsidRPr="00F34557">
              <w:rPr>
                <w:rFonts w:ascii="Arial" w:hAnsi="Arial" w:cs="Arial"/>
                <w:sz w:val="20"/>
                <w:szCs w:val="20"/>
              </w:rPr>
              <w:t>opíšte prijaté opatrenia:</w:t>
            </w:r>
          </w:p>
          <w:p w14:paraId="42406A98"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tc>
      </w:tr>
      <w:tr w:rsidR="00162496" w:rsidRPr="00F34557" w14:paraId="1DFE5889" w14:textId="77777777" w:rsidTr="00376905">
        <w:trPr>
          <w:trHeight w:val="144"/>
        </w:trPr>
        <w:tc>
          <w:tcPr>
            <w:tcW w:w="4876" w:type="dxa"/>
          </w:tcPr>
          <w:p w14:paraId="69E9D183" w14:textId="77777777" w:rsidR="00162496" w:rsidRPr="00F34557" w:rsidRDefault="00162496" w:rsidP="00376905">
            <w:pPr>
              <w:rPr>
                <w:rFonts w:ascii="Arial" w:hAnsi="Arial" w:cs="Arial"/>
                <w:sz w:val="20"/>
                <w:szCs w:val="20"/>
              </w:rPr>
            </w:pPr>
            <w:r w:rsidRPr="00F34557">
              <w:rPr>
                <w:rFonts w:ascii="Arial" w:hAnsi="Arial" w:cs="Arial"/>
                <w:sz w:val="20"/>
                <w:szCs w:val="20"/>
              </w:rPr>
              <w:t>Nachádza sa hospodársky subjekt v niektorej z týchto situácií:</w:t>
            </w:r>
          </w:p>
          <w:p w14:paraId="4A17911D" w14:textId="77777777" w:rsidR="00162496" w:rsidRPr="00F34557" w:rsidRDefault="00162496" w:rsidP="00677E87">
            <w:pPr>
              <w:pStyle w:val="Odsekzoznamu"/>
              <w:numPr>
                <w:ilvl w:val="0"/>
                <w:numId w:val="23"/>
              </w:numPr>
              <w:contextualSpacing/>
              <w:rPr>
                <w:rFonts w:ascii="Arial" w:hAnsi="Arial" w:cs="Arial"/>
                <w:sz w:val="20"/>
                <w:szCs w:val="20"/>
              </w:rPr>
            </w:pPr>
            <w:r w:rsidRPr="00F34557">
              <w:rPr>
                <w:rFonts w:ascii="Arial" w:hAnsi="Arial" w:cs="Arial"/>
                <w:b/>
                <w:sz w:val="20"/>
                <w:szCs w:val="20"/>
              </w:rPr>
              <w:t xml:space="preserve">úpadok, </w:t>
            </w:r>
            <w:r w:rsidRPr="00F34557">
              <w:rPr>
                <w:rFonts w:ascii="Arial" w:hAnsi="Arial" w:cs="Arial"/>
                <w:sz w:val="20"/>
                <w:szCs w:val="20"/>
              </w:rPr>
              <w:t>alebo</w:t>
            </w:r>
          </w:p>
          <w:p w14:paraId="0526EF6A" w14:textId="77777777" w:rsidR="00162496" w:rsidRPr="00F34557" w:rsidRDefault="00162496" w:rsidP="00677E87">
            <w:pPr>
              <w:pStyle w:val="Odsekzoznamu"/>
              <w:numPr>
                <w:ilvl w:val="0"/>
                <w:numId w:val="23"/>
              </w:numPr>
              <w:contextualSpacing/>
              <w:rPr>
                <w:rFonts w:ascii="Arial" w:hAnsi="Arial" w:cs="Arial"/>
                <w:sz w:val="20"/>
                <w:szCs w:val="20"/>
              </w:rPr>
            </w:pPr>
            <w:r w:rsidRPr="00F34557">
              <w:rPr>
                <w:rFonts w:ascii="Arial" w:hAnsi="Arial" w:cs="Arial"/>
                <w:b/>
                <w:sz w:val="20"/>
                <w:szCs w:val="20"/>
              </w:rPr>
              <w:t xml:space="preserve">konkurz </w:t>
            </w:r>
            <w:r w:rsidRPr="00F34557">
              <w:rPr>
                <w:rFonts w:ascii="Arial" w:hAnsi="Arial" w:cs="Arial"/>
                <w:sz w:val="20"/>
                <w:szCs w:val="20"/>
              </w:rPr>
              <w:t>alebo likvidácia, alebo</w:t>
            </w:r>
          </w:p>
          <w:p w14:paraId="41BB5BDF" w14:textId="77777777" w:rsidR="00162496" w:rsidRPr="00F34557" w:rsidRDefault="00162496" w:rsidP="00677E87">
            <w:pPr>
              <w:pStyle w:val="Odsekzoznamu"/>
              <w:numPr>
                <w:ilvl w:val="0"/>
                <w:numId w:val="23"/>
              </w:numPr>
              <w:contextualSpacing/>
              <w:rPr>
                <w:rFonts w:ascii="Arial" w:hAnsi="Arial" w:cs="Arial"/>
                <w:sz w:val="20"/>
                <w:szCs w:val="20"/>
              </w:rPr>
            </w:pPr>
            <w:r w:rsidRPr="00F34557">
              <w:rPr>
                <w:rFonts w:ascii="Arial" w:hAnsi="Arial" w:cs="Arial"/>
                <w:sz w:val="20"/>
                <w:szCs w:val="20"/>
              </w:rPr>
              <w:t xml:space="preserve">prebieha </w:t>
            </w:r>
            <w:r w:rsidRPr="00F34557">
              <w:rPr>
                <w:rFonts w:ascii="Arial" w:hAnsi="Arial" w:cs="Arial"/>
                <w:b/>
                <w:sz w:val="20"/>
                <w:szCs w:val="20"/>
              </w:rPr>
              <w:t xml:space="preserve">vyrovnávacie konanie </w:t>
            </w:r>
            <w:r w:rsidRPr="00F34557">
              <w:rPr>
                <w:rFonts w:ascii="Arial" w:hAnsi="Arial" w:cs="Arial"/>
                <w:sz w:val="20"/>
                <w:szCs w:val="20"/>
              </w:rPr>
              <w:t>alebo</w:t>
            </w:r>
          </w:p>
          <w:p w14:paraId="4BC053DA" w14:textId="77777777" w:rsidR="00162496" w:rsidRPr="00F34557" w:rsidRDefault="00162496" w:rsidP="00677E87">
            <w:pPr>
              <w:pStyle w:val="Odsekzoznamu"/>
              <w:numPr>
                <w:ilvl w:val="0"/>
                <w:numId w:val="23"/>
              </w:numPr>
              <w:contextualSpacing/>
              <w:rPr>
                <w:rFonts w:ascii="Arial" w:hAnsi="Arial" w:cs="Arial"/>
                <w:sz w:val="20"/>
                <w:szCs w:val="20"/>
              </w:rPr>
            </w:pPr>
            <w:r w:rsidRPr="00F34557">
              <w:rPr>
                <w:rFonts w:ascii="Arial" w:hAnsi="Arial" w:cs="Arial"/>
                <w:sz w:val="20"/>
                <w:szCs w:val="20"/>
              </w:rPr>
              <w:t>je v akejkoľvek podobnej situácii vyplývajúcej z podobného konania podľa vnútroštátnych zákonov a iných právnych predpisov</w:t>
            </w:r>
            <w:r w:rsidRPr="00F34557">
              <w:rPr>
                <w:rStyle w:val="Odkaznapoznmkupodiarou"/>
                <w:rFonts w:ascii="Arial" w:hAnsi="Arial" w:cs="Arial"/>
                <w:sz w:val="20"/>
                <w:szCs w:val="20"/>
              </w:rPr>
              <w:footnoteReference w:id="34"/>
            </w:r>
            <w:r w:rsidRPr="00F34557">
              <w:rPr>
                <w:rFonts w:ascii="Arial" w:hAnsi="Arial" w:cs="Arial"/>
                <w:sz w:val="20"/>
                <w:szCs w:val="20"/>
              </w:rPr>
              <w:t xml:space="preserve"> alebo</w:t>
            </w:r>
          </w:p>
          <w:p w14:paraId="2C5DA3DE" w14:textId="77777777" w:rsidR="00162496" w:rsidRPr="00F34557" w:rsidRDefault="00162496" w:rsidP="00677E87">
            <w:pPr>
              <w:pStyle w:val="Odsekzoznamu"/>
              <w:numPr>
                <w:ilvl w:val="0"/>
                <w:numId w:val="23"/>
              </w:numPr>
              <w:contextualSpacing/>
              <w:rPr>
                <w:rFonts w:ascii="Arial" w:hAnsi="Arial" w:cs="Arial"/>
                <w:sz w:val="20"/>
                <w:szCs w:val="20"/>
              </w:rPr>
            </w:pPr>
            <w:r w:rsidRPr="00F34557">
              <w:rPr>
                <w:rFonts w:ascii="Arial" w:hAnsi="Arial" w:cs="Arial"/>
                <w:sz w:val="20"/>
                <w:szCs w:val="20"/>
              </w:rPr>
              <w:t>jeho aktíva spravuje likvidátor alebo súd alebo</w:t>
            </w:r>
          </w:p>
          <w:p w14:paraId="1F64550A" w14:textId="77777777" w:rsidR="00162496" w:rsidRPr="00F34557" w:rsidRDefault="00162496" w:rsidP="00677E87">
            <w:pPr>
              <w:pStyle w:val="Odsekzoznamu"/>
              <w:numPr>
                <w:ilvl w:val="0"/>
                <w:numId w:val="23"/>
              </w:numPr>
              <w:contextualSpacing/>
              <w:rPr>
                <w:rFonts w:ascii="Arial" w:hAnsi="Arial" w:cs="Arial"/>
                <w:sz w:val="20"/>
                <w:szCs w:val="20"/>
              </w:rPr>
            </w:pPr>
            <w:r w:rsidRPr="00F34557">
              <w:rPr>
                <w:rFonts w:ascii="Arial" w:hAnsi="Arial" w:cs="Arial"/>
                <w:sz w:val="20"/>
                <w:szCs w:val="20"/>
              </w:rPr>
              <w:t>jeho podnikateľské činnosti sú pozastavené?</w:t>
            </w:r>
          </w:p>
        </w:tc>
        <w:tc>
          <w:tcPr>
            <w:tcW w:w="4876" w:type="dxa"/>
          </w:tcPr>
          <w:p w14:paraId="671F2EDB" w14:textId="77777777" w:rsidR="00162496" w:rsidRPr="00F34557" w:rsidRDefault="00162496" w:rsidP="00376905">
            <w:pPr>
              <w:rPr>
                <w:rFonts w:ascii="Arial" w:hAnsi="Arial" w:cs="Arial"/>
                <w:sz w:val="20"/>
                <w:szCs w:val="20"/>
              </w:rPr>
            </w:pPr>
          </w:p>
          <w:p w14:paraId="325579AD" w14:textId="3A1374E0" w:rsidR="00162496" w:rsidRPr="00F34557" w:rsidRDefault="00000000" w:rsidP="00376905">
            <w:pPr>
              <w:jc w:val="both"/>
              <w:rPr>
                <w:rFonts w:ascii="Arial" w:hAnsi="Arial" w:cs="Arial"/>
                <w:sz w:val="20"/>
                <w:szCs w:val="20"/>
              </w:rPr>
            </w:pPr>
            <w:r>
              <w:rPr>
                <w:rFonts w:ascii="Arial" w:hAnsi="Arial" w:cs="Arial"/>
                <w:sz w:val="20"/>
                <w:szCs w:val="20"/>
              </w:rPr>
              <w:pict w14:anchorId="7A45AE2B">
                <v:shape id="_x0000_i1062"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5E37B1A3">
                <v:shape id="_x0000_i1063" type="#_x0000_t75" style="width:45pt;height:20.25pt">
                  <v:imagedata r:id="rId31" o:title=""/>
                </v:shape>
              </w:pict>
            </w:r>
            <w:r w:rsidR="00162496" w:rsidRPr="00F34557">
              <w:rPr>
                <w:rFonts w:ascii="Arial" w:hAnsi="Arial" w:cs="Arial"/>
                <w:sz w:val="20"/>
                <w:szCs w:val="20"/>
              </w:rPr>
              <w:t xml:space="preserve">  </w:t>
            </w:r>
          </w:p>
          <w:p w14:paraId="1429ADD4" w14:textId="77777777" w:rsidR="00162496" w:rsidRPr="00F34557" w:rsidRDefault="00162496" w:rsidP="00376905">
            <w:pPr>
              <w:rPr>
                <w:rFonts w:ascii="Arial" w:hAnsi="Arial" w:cs="Arial"/>
                <w:sz w:val="20"/>
                <w:szCs w:val="20"/>
              </w:rPr>
            </w:pPr>
          </w:p>
        </w:tc>
      </w:tr>
      <w:tr w:rsidR="00162496" w:rsidRPr="00F34557" w14:paraId="5459F5C6" w14:textId="77777777" w:rsidTr="00376905">
        <w:trPr>
          <w:trHeight w:val="144"/>
        </w:trPr>
        <w:tc>
          <w:tcPr>
            <w:tcW w:w="4876" w:type="dxa"/>
          </w:tcPr>
          <w:p w14:paraId="4197544A" w14:textId="77777777" w:rsidR="00162496" w:rsidRPr="00F34557" w:rsidRDefault="00162496" w:rsidP="00376905">
            <w:pPr>
              <w:rPr>
                <w:rFonts w:ascii="Arial" w:hAnsi="Arial" w:cs="Arial"/>
                <w:b/>
                <w:sz w:val="20"/>
                <w:szCs w:val="20"/>
              </w:rPr>
            </w:pPr>
            <w:r w:rsidRPr="00F34557">
              <w:rPr>
                <w:rFonts w:ascii="Arial" w:hAnsi="Arial" w:cs="Arial"/>
                <w:b/>
                <w:sz w:val="20"/>
                <w:szCs w:val="20"/>
              </w:rPr>
              <w:t>Ak áno:</w:t>
            </w:r>
          </w:p>
          <w:p w14:paraId="65897086" w14:textId="77777777" w:rsidR="00162496" w:rsidRPr="00F34557" w:rsidRDefault="00162496" w:rsidP="00162496">
            <w:pPr>
              <w:pStyle w:val="Odsekzoznamu"/>
              <w:numPr>
                <w:ilvl w:val="0"/>
                <w:numId w:val="7"/>
              </w:numPr>
              <w:contextualSpacing/>
              <w:rPr>
                <w:rFonts w:ascii="Arial" w:hAnsi="Arial" w:cs="Arial"/>
                <w:b/>
                <w:sz w:val="20"/>
                <w:szCs w:val="20"/>
              </w:rPr>
            </w:pPr>
            <w:r w:rsidRPr="00F34557">
              <w:rPr>
                <w:rFonts w:ascii="Arial" w:hAnsi="Arial" w:cs="Arial"/>
                <w:sz w:val="20"/>
                <w:szCs w:val="20"/>
              </w:rPr>
              <w:t>Uveďte podrobné informácie:</w:t>
            </w:r>
          </w:p>
          <w:p w14:paraId="64AEB61F" w14:textId="77777777" w:rsidR="00162496" w:rsidRPr="00F34557" w:rsidRDefault="00162496" w:rsidP="00162496">
            <w:pPr>
              <w:pStyle w:val="Odsekzoznamu"/>
              <w:numPr>
                <w:ilvl w:val="0"/>
                <w:numId w:val="7"/>
              </w:numPr>
              <w:contextualSpacing/>
              <w:rPr>
                <w:rFonts w:ascii="Arial" w:hAnsi="Arial" w:cs="Arial"/>
                <w:b/>
                <w:sz w:val="20"/>
                <w:szCs w:val="20"/>
              </w:rPr>
            </w:pPr>
            <w:r w:rsidRPr="00F34557">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F34557">
              <w:rPr>
                <w:rStyle w:val="Odkaznapoznmkupodiarou"/>
                <w:rFonts w:ascii="Arial" w:hAnsi="Arial" w:cs="Arial"/>
                <w:sz w:val="20"/>
                <w:szCs w:val="20"/>
              </w:rPr>
              <w:footnoteReference w:id="35"/>
            </w:r>
            <w:r w:rsidRPr="00F34557">
              <w:rPr>
                <w:rFonts w:ascii="Arial" w:hAnsi="Arial" w:cs="Arial"/>
                <w:sz w:val="20"/>
                <w:szCs w:val="20"/>
              </w:rPr>
              <w:t>?</w:t>
            </w:r>
          </w:p>
          <w:p w14:paraId="1D8D9D41" w14:textId="77777777" w:rsidR="00162496" w:rsidRPr="00F34557" w:rsidRDefault="00162496" w:rsidP="00376905">
            <w:pPr>
              <w:rPr>
                <w:rFonts w:ascii="Arial" w:hAnsi="Arial" w:cs="Arial"/>
                <w:b/>
                <w:sz w:val="20"/>
                <w:szCs w:val="20"/>
              </w:rPr>
            </w:pPr>
          </w:p>
          <w:p w14:paraId="5CD67FDB"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6" w:type="dxa"/>
          </w:tcPr>
          <w:p w14:paraId="2BF3EC12" w14:textId="77777777" w:rsidR="00162496" w:rsidRPr="00F34557" w:rsidRDefault="00162496" w:rsidP="00376905">
            <w:pPr>
              <w:rPr>
                <w:rFonts w:ascii="Arial" w:hAnsi="Arial" w:cs="Arial"/>
                <w:sz w:val="20"/>
                <w:szCs w:val="20"/>
              </w:rPr>
            </w:pPr>
          </w:p>
          <w:p w14:paraId="47B43D83"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w:t>
            </w:r>
          </w:p>
          <w:p w14:paraId="68A8B5A9"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w:t>
            </w:r>
          </w:p>
          <w:p w14:paraId="2B4E03E4" w14:textId="77777777" w:rsidR="00162496" w:rsidRPr="00F34557" w:rsidRDefault="00162496" w:rsidP="00376905">
            <w:pPr>
              <w:rPr>
                <w:rFonts w:ascii="Arial" w:hAnsi="Arial" w:cs="Arial"/>
                <w:sz w:val="20"/>
                <w:szCs w:val="20"/>
              </w:rPr>
            </w:pPr>
          </w:p>
          <w:p w14:paraId="6AF80017" w14:textId="77777777" w:rsidR="00162496" w:rsidRPr="00F34557" w:rsidRDefault="00162496" w:rsidP="00376905">
            <w:pPr>
              <w:rPr>
                <w:rFonts w:ascii="Arial" w:hAnsi="Arial" w:cs="Arial"/>
                <w:sz w:val="20"/>
                <w:szCs w:val="20"/>
              </w:rPr>
            </w:pPr>
          </w:p>
          <w:p w14:paraId="47287062" w14:textId="77777777" w:rsidR="00162496" w:rsidRPr="00F34557" w:rsidRDefault="00162496" w:rsidP="00376905">
            <w:pPr>
              <w:rPr>
                <w:rFonts w:ascii="Arial" w:hAnsi="Arial" w:cs="Arial"/>
                <w:sz w:val="20"/>
                <w:szCs w:val="20"/>
              </w:rPr>
            </w:pPr>
          </w:p>
          <w:p w14:paraId="756C4D85" w14:textId="77777777" w:rsidR="00162496" w:rsidRPr="00F34557" w:rsidRDefault="00162496" w:rsidP="00376905">
            <w:pPr>
              <w:rPr>
                <w:rFonts w:ascii="Arial" w:hAnsi="Arial" w:cs="Arial"/>
                <w:sz w:val="20"/>
                <w:szCs w:val="20"/>
              </w:rPr>
            </w:pPr>
          </w:p>
          <w:p w14:paraId="56E6D310" w14:textId="77777777" w:rsidR="00162496" w:rsidRPr="00F34557" w:rsidRDefault="00162496" w:rsidP="00376905">
            <w:pPr>
              <w:rPr>
                <w:rFonts w:ascii="Arial" w:hAnsi="Arial" w:cs="Arial"/>
                <w:sz w:val="20"/>
                <w:szCs w:val="20"/>
              </w:rPr>
            </w:pPr>
          </w:p>
          <w:p w14:paraId="703BEE71"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463758E4"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bl>
    <w:p w14:paraId="1A3689B2" w14:textId="77777777" w:rsidR="00162496" w:rsidRPr="00F34557" w:rsidRDefault="00162496" w:rsidP="00162496">
      <w:pPr>
        <w:tabs>
          <w:tab w:val="left" w:pos="1200"/>
        </w:tabs>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57AFC06F" w14:textId="77777777" w:rsidTr="00376905">
        <w:trPr>
          <w:trHeight w:val="135"/>
        </w:trPr>
        <w:tc>
          <w:tcPr>
            <w:tcW w:w="4870" w:type="dxa"/>
            <w:vMerge w:val="restart"/>
          </w:tcPr>
          <w:p w14:paraId="394D2032" w14:textId="77777777" w:rsidR="00162496" w:rsidRPr="00F34557" w:rsidRDefault="00162496" w:rsidP="00376905">
            <w:pPr>
              <w:rPr>
                <w:rFonts w:ascii="Arial" w:hAnsi="Arial" w:cs="Arial"/>
                <w:b/>
                <w:sz w:val="20"/>
                <w:szCs w:val="20"/>
              </w:rPr>
            </w:pPr>
            <w:r w:rsidRPr="00F34557">
              <w:rPr>
                <w:rFonts w:ascii="Arial" w:hAnsi="Arial" w:cs="Arial"/>
                <w:sz w:val="20"/>
                <w:szCs w:val="20"/>
              </w:rPr>
              <w:t xml:space="preserve">Dopustil sa hospodársky subjekt </w:t>
            </w:r>
            <w:r w:rsidRPr="00F34557">
              <w:rPr>
                <w:rFonts w:ascii="Arial" w:hAnsi="Arial" w:cs="Arial"/>
                <w:b/>
                <w:sz w:val="20"/>
                <w:szCs w:val="20"/>
              </w:rPr>
              <w:t>závažného odborného pochybenia</w:t>
            </w:r>
            <w:r w:rsidRPr="00F34557">
              <w:rPr>
                <w:rStyle w:val="Odkaznapoznmkupodiarou"/>
                <w:rFonts w:ascii="Arial" w:hAnsi="Arial" w:cs="Arial"/>
                <w:b/>
                <w:sz w:val="20"/>
                <w:szCs w:val="20"/>
              </w:rPr>
              <w:footnoteReference w:id="36"/>
            </w:r>
            <w:r w:rsidRPr="00F34557">
              <w:rPr>
                <w:rFonts w:ascii="Arial" w:hAnsi="Arial" w:cs="Arial"/>
                <w:b/>
                <w:sz w:val="20"/>
                <w:szCs w:val="20"/>
              </w:rPr>
              <w:t>?</w:t>
            </w:r>
          </w:p>
          <w:p w14:paraId="5ED8F049" w14:textId="77777777" w:rsidR="00162496" w:rsidRPr="00F34557" w:rsidRDefault="00162496" w:rsidP="00376905">
            <w:pPr>
              <w:rPr>
                <w:rFonts w:ascii="Arial" w:hAnsi="Arial" w:cs="Arial"/>
                <w:b/>
                <w:sz w:val="20"/>
                <w:szCs w:val="20"/>
              </w:rPr>
            </w:pPr>
          </w:p>
          <w:p w14:paraId="4386FD5B" w14:textId="77777777" w:rsidR="00162496" w:rsidRPr="00F34557" w:rsidRDefault="00162496" w:rsidP="00376905">
            <w:pPr>
              <w:rPr>
                <w:rFonts w:ascii="Arial" w:hAnsi="Arial" w:cs="Arial"/>
                <w:sz w:val="20"/>
                <w:szCs w:val="20"/>
              </w:rPr>
            </w:pPr>
            <w:r w:rsidRPr="00F34557">
              <w:rPr>
                <w:rFonts w:ascii="Arial" w:hAnsi="Arial" w:cs="Arial"/>
                <w:sz w:val="20"/>
                <w:szCs w:val="20"/>
              </w:rPr>
              <w:t>Ak áno, uveďte podrobnejšie informácie:</w:t>
            </w:r>
          </w:p>
        </w:tc>
        <w:tc>
          <w:tcPr>
            <w:tcW w:w="4870" w:type="dxa"/>
          </w:tcPr>
          <w:p w14:paraId="2CB267EC" w14:textId="77777777" w:rsidR="00162496" w:rsidRPr="00F34557" w:rsidRDefault="00162496" w:rsidP="00376905">
            <w:pPr>
              <w:rPr>
                <w:rFonts w:ascii="Arial" w:hAnsi="Arial" w:cs="Arial"/>
                <w:sz w:val="20"/>
                <w:szCs w:val="20"/>
              </w:rPr>
            </w:pPr>
          </w:p>
          <w:p w14:paraId="534996BC" w14:textId="01C7B5CC" w:rsidR="00162496" w:rsidRPr="00F34557" w:rsidRDefault="00000000" w:rsidP="00376905">
            <w:pPr>
              <w:jc w:val="both"/>
              <w:rPr>
                <w:rFonts w:ascii="Arial" w:hAnsi="Arial" w:cs="Arial"/>
                <w:sz w:val="20"/>
                <w:szCs w:val="20"/>
              </w:rPr>
            </w:pPr>
            <w:r>
              <w:rPr>
                <w:rFonts w:ascii="Arial" w:hAnsi="Arial" w:cs="Arial"/>
                <w:sz w:val="20"/>
                <w:szCs w:val="20"/>
              </w:rPr>
              <w:pict w14:anchorId="19A6AA89">
                <v:shape id="_x0000_i1064" type="#_x0000_t75" style="width:42pt;height:20.25pt">
                  <v:imagedata r:id="rId24" o:title=""/>
                </v:shape>
              </w:pict>
            </w:r>
            <w:r w:rsidR="00162496" w:rsidRPr="00F34557">
              <w:rPr>
                <w:rFonts w:ascii="Arial" w:hAnsi="Arial" w:cs="Arial"/>
                <w:sz w:val="20"/>
                <w:szCs w:val="20"/>
              </w:rPr>
              <w:t xml:space="preserve">   </w:t>
            </w:r>
            <w:r>
              <w:rPr>
                <w:rFonts w:ascii="Arial" w:hAnsi="Arial" w:cs="Arial"/>
                <w:sz w:val="20"/>
                <w:szCs w:val="20"/>
              </w:rPr>
              <w:pict w14:anchorId="29E907F6">
                <v:shape id="_x0000_i1065" type="#_x0000_t75" style="width:45pt;height:20.25pt">
                  <v:imagedata r:id="rId25" o:title=""/>
                </v:shape>
              </w:pict>
            </w:r>
            <w:r w:rsidR="00162496" w:rsidRPr="00F34557">
              <w:rPr>
                <w:rFonts w:ascii="Arial" w:hAnsi="Arial" w:cs="Arial"/>
                <w:sz w:val="20"/>
                <w:szCs w:val="20"/>
              </w:rPr>
              <w:t xml:space="preserve">  </w:t>
            </w:r>
          </w:p>
          <w:p w14:paraId="49288782" w14:textId="77777777" w:rsidR="00162496" w:rsidRPr="00F34557" w:rsidRDefault="00162496" w:rsidP="00376905">
            <w:pPr>
              <w:rPr>
                <w:rFonts w:ascii="Arial" w:hAnsi="Arial" w:cs="Arial"/>
                <w:sz w:val="20"/>
                <w:szCs w:val="20"/>
              </w:rPr>
            </w:pPr>
          </w:p>
          <w:p w14:paraId="32E35E91"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 [...........]</w:t>
            </w:r>
          </w:p>
        </w:tc>
      </w:tr>
      <w:tr w:rsidR="00162496" w:rsidRPr="00F34557" w14:paraId="317D5B78" w14:textId="77777777" w:rsidTr="00376905">
        <w:trPr>
          <w:trHeight w:val="135"/>
        </w:trPr>
        <w:tc>
          <w:tcPr>
            <w:tcW w:w="4870" w:type="dxa"/>
            <w:vMerge/>
          </w:tcPr>
          <w:p w14:paraId="0C764169" w14:textId="77777777" w:rsidR="00162496" w:rsidRPr="00F34557" w:rsidRDefault="00162496" w:rsidP="00376905">
            <w:pPr>
              <w:rPr>
                <w:rFonts w:ascii="Arial" w:hAnsi="Arial" w:cs="Arial"/>
                <w:sz w:val="20"/>
                <w:szCs w:val="20"/>
              </w:rPr>
            </w:pPr>
          </w:p>
        </w:tc>
        <w:tc>
          <w:tcPr>
            <w:tcW w:w="4870" w:type="dxa"/>
          </w:tcPr>
          <w:p w14:paraId="2FB81FE1"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prijal hospodársky subjekt samočistiace opatrenia?</w:t>
            </w:r>
          </w:p>
          <w:p w14:paraId="45ABC032" w14:textId="77777777" w:rsidR="00162496" w:rsidRPr="00F34557" w:rsidRDefault="00162496" w:rsidP="00376905">
            <w:pPr>
              <w:jc w:val="both"/>
              <w:rPr>
                <w:rFonts w:ascii="Arial" w:hAnsi="Arial" w:cs="Arial"/>
                <w:b/>
                <w:sz w:val="20"/>
                <w:szCs w:val="20"/>
              </w:rPr>
            </w:pPr>
          </w:p>
          <w:p w14:paraId="68F9269D" w14:textId="3DB1B2B0" w:rsidR="00162496" w:rsidRPr="00F34557" w:rsidRDefault="00000000" w:rsidP="00376905">
            <w:pPr>
              <w:jc w:val="both"/>
              <w:rPr>
                <w:rFonts w:ascii="Arial" w:hAnsi="Arial" w:cs="Arial"/>
                <w:sz w:val="20"/>
                <w:szCs w:val="20"/>
              </w:rPr>
            </w:pPr>
            <w:r>
              <w:rPr>
                <w:rFonts w:ascii="Arial" w:hAnsi="Arial" w:cs="Arial"/>
                <w:sz w:val="20"/>
                <w:szCs w:val="20"/>
              </w:rPr>
              <w:pict w14:anchorId="6BE33910">
                <v:shape id="_x0000_i1066"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07110CB5">
                <v:shape id="_x0000_i1067" type="#_x0000_t75" style="width:45pt;height:20.25pt">
                  <v:imagedata r:id="rId32" o:title=""/>
                </v:shape>
              </w:pict>
            </w:r>
            <w:r w:rsidR="00162496" w:rsidRPr="00F34557">
              <w:rPr>
                <w:rFonts w:ascii="Arial" w:hAnsi="Arial" w:cs="Arial"/>
                <w:sz w:val="20"/>
                <w:szCs w:val="20"/>
              </w:rPr>
              <w:t xml:space="preserve">  </w:t>
            </w:r>
          </w:p>
          <w:p w14:paraId="394B36D1" w14:textId="77777777" w:rsidR="00162496" w:rsidRPr="00F34557" w:rsidRDefault="00162496" w:rsidP="00376905">
            <w:pPr>
              <w:jc w:val="both"/>
              <w:rPr>
                <w:rFonts w:ascii="Arial" w:hAnsi="Arial" w:cs="Arial"/>
                <w:b/>
                <w:sz w:val="20"/>
                <w:szCs w:val="20"/>
              </w:rPr>
            </w:pPr>
          </w:p>
          <w:p w14:paraId="1582CB57"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prijal opatrenia, </w:t>
            </w:r>
            <w:r w:rsidRPr="00F34557">
              <w:rPr>
                <w:rFonts w:ascii="Arial" w:hAnsi="Arial" w:cs="Arial"/>
                <w:sz w:val="20"/>
                <w:szCs w:val="20"/>
              </w:rPr>
              <w:t>opíšte prijaté opatrenia:</w:t>
            </w:r>
          </w:p>
          <w:p w14:paraId="55BF9328"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tc>
      </w:tr>
      <w:tr w:rsidR="00162496" w:rsidRPr="00F34557" w14:paraId="24343458" w14:textId="77777777" w:rsidTr="00376905">
        <w:trPr>
          <w:trHeight w:val="135"/>
        </w:trPr>
        <w:tc>
          <w:tcPr>
            <w:tcW w:w="4870" w:type="dxa"/>
            <w:vMerge w:val="restart"/>
          </w:tcPr>
          <w:p w14:paraId="312AE0B0" w14:textId="77777777" w:rsidR="00162496" w:rsidRPr="00F34557" w:rsidRDefault="00162496" w:rsidP="00376905">
            <w:pPr>
              <w:rPr>
                <w:rFonts w:ascii="Arial" w:hAnsi="Arial" w:cs="Arial"/>
                <w:b/>
                <w:sz w:val="20"/>
                <w:szCs w:val="20"/>
              </w:rPr>
            </w:pPr>
            <w:r w:rsidRPr="00F34557">
              <w:rPr>
                <w:rFonts w:ascii="Arial" w:hAnsi="Arial" w:cs="Arial"/>
                <w:sz w:val="20"/>
                <w:szCs w:val="20"/>
              </w:rPr>
              <w:t xml:space="preserve">Uzatvoril hospodársky subjekt </w:t>
            </w:r>
            <w:r w:rsidRPr="00F34557">
              <w:rPr>
                <w:rFonts w:ascii="Arial" w:hAnsi="Arial" w:cs="Arial"/>
                <w:b/>
                <w:sz w:val="20"/>
                <w:szCs w:val="20"/>
              </w:rPr>
              <w:t xml:space="preserve">dohody </w:t>
            </w:r>
            <w:r w:rsidRPr="00F34557">
              <w:rPr>
                <w:rFonts w:ascii="Arial" w:hAnsi="Arial" w:cs="Arial"/>
                <w:sz w:val="20"/>
                <w:szCs w:val="20"/>
              </w:rPr>
              <w:t>s inými hospodárskymi subjektmi s </w:t>
            </w:r>
            <w:r w:rsidRPr="00F34557">
              <w:rPr>
                <w:rFonts w:ascii="Arial" w:hAnsi="Arial" w:cs="Arial"/>
                <w:b/>
                <w:sz w:val="20"/>
                <w:szCs w:val="20"/>
              </w:rPr>
              <w:t>cieľom narušiť hospodársku súťaž?</w:t>
            </w:r>
          </w:p>
          <w:p w14:paraId="54FA8E76" w14:textId="77777777" w:rsidR="00162496" w:rsidRPr="00F34557" w:rsidRDefault="00162496" w:rsidP="00376905">
            <w:pPr>
              <w:rPr>
                <w:rFonts w:ascii="Arial" w:hAnsi="Arial" w:cs="Arial"/>
                <w:b/>
                <w:sz w:val="20"/>
                <w:szCs w:val="20"/>
              </w:rPr>
            </w:pPr>
          </w:p>
          <w:p w14:paraId="2B382C7F"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uveďte podrobnejšie informácie:</w:t>
            </w:r>
          </w:p>
        </w:tc>
        <w:tc>
          <w:tcPr>
            <w:tcW w:w="4870" w:type="dxa"/>
          </w:tcPr>
          <w:p w14:paraId="250FBFA2" w14:textId="77777777" w:rsidR="00162496" w:rsidRPr="00F34557" w:rsidRDefault="00162496" w:rsidP="00376905">
            <w:pPr>
              <w:rPr>
                <w:rFonts w:ascii="Arial" w:hAnsi="Arial" w:cs="Arial"/>
                <w:sz w:val="20"/>
                <w:szCs w:val="20"/>
              </w:rPr>
            </w:pPr>
          </w:p>
          <w:p w14:paraId="683765DE" w14:textId="7E012BA9" w:rsidR="00162496" w:rsidRPr="00F34557" w:rsidRDefault="00000000" w:rsidP="00376905">
            <w:pPr>
              <w:jc w:val="both"/>
              <w:rPr>
                <w:rFonts w:ascii="Arial" w:hAnsi="Arial" w:cs="Arial"/>
                <w:sz w:val="20"/>
                <w:szCs w:val="20"/>
              </w:rPr>
            </w:pPr>
            <w:r>
              <w:rPr>
                <w:rFonts w:ascii="Arial" w:hAnsi="Arial" w:cs="Arial"/>
                <w:sz w:val="20"/>
                <w:szCs w:val="20"/>
              </w:rPr>
              <w:pict w14:anchorId="342132D4">
                <v:shape id="_x0000_i1068" type="#_x0000_t75" style="width:42pt;height:20.25pt">
                  <v:imagedata r:id="rId26" o:title=""/>
                </v:shape>
              </w:pict>
            </w:r>
            <w:r w:rsidR="00162496" w:rsidRPr="00F34557">
              <w:rPr>
                <w:rFonts w:ascii="Arial" w:hAnsi="Arial" w:cs="Arial"/>
                <w:sz w:val="20"/>
                <w:szCs w:val="20"/>
              </w:rPr>
              <w:t xml:space="preserve">   </w:t>
            </w:r>
            <w:r>
              <w:rPr>
                <w:rFonts w:ascii="Arial" w:hAnsi="Arial" w:cs="Arial"/>
                <w:sz w:val="20"/>
                <w:szCs w:val="20"/>
              </w:rPr>
              <w:pict w14:anchorId="78A7B5E5">
                <v:shape id="_x0000_i1069" type="#_x0000_t75" style="width:45pt;height:20.25pt">
                  <v:imagedata r:id="rId25" o:title=""/>
                </v:shape>
              </w:pict>
            </w:r>
            <w:r w:rsidR="00162496" w:rsidRPr="00F34557">
              <w:rPr>
                <w:rFonts w:ascii="Arial" w:hAnsi="Arial" w:cs="Arial"/>
                <w:sz w:val="20"/>
                <w:szCs w:val="20"/>
              </w:rPr>
              <w:t xml:space="preserve">  </w:t>
            </w:r>
          </w:p>
          <w:p w14:paraId="304BE272" w14:textId="77777777" w:rsidR="00162496" w:rsidRPr="00F34557" w:rsidRDefault="00162496" w:rsidP="00376905">
            <w:pPr>
              <w:rPr>
                <w:rFonts w:ascii="Arial" w:hAnsi="Arial" w:cs="Arial"/>
                <w:sz w:val="20"/>
                <w:szCs w:val="20"/>
              </w:rPr>
            </w:pPr>
          </w:p>
          <w:p w14:paraId="6A3AFF5C"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 [...........]</w:t>
            </w:r>
          </w:p>
          <w:p w14:paraId="7463655A" w14:textId="77777777" w:rsidR="00162496" w:rsidRPr="00F34557" w:rsidRDefault="00162496" w:rsidP="00376905">
            <w:pPr>
              <w:rPr>
                <w:rFonts w:ascii="Arial" w:hAnsi="Arial" w:cs="Arial"/>
                <w:b/>
                <w:sz w:val="20"/>
                <w:szCs w:val="20"/>
              </w:rPr>
            </w:pPr>
          </w:p>
        </w:tc>
      </w:tr>
      <w:tr w:rsidR="00162496" w:rsidRPr="00F34557" w14:paraId="1A871034" w14:textId="77777777" w:rsidTr="00376905">
        <w:trPr>
          <w:trHeight w:val="135"/>
        </w:trPr>
        <w:tc>
          <w:tcPr>
            <w:tcW w:w="4870" w:type="dxa"/>
            <w:vMerge/>
          </w:tcPr>
          <w:p w14:paraId="01C8D72F" w14:textId="77777777" w:rsidR="00162496" w:rsidRPr="00F34557" w:rsidRDefault="00162496" w:rsidP="00376905">
            <w:pPr>
              <w:rPr>
                <w:rFonts w:ascii="Arial" w:hAnsi="Arial" w:cs="Arial"/>
                <w:sz w:val="20"/>
                <w:szCs w:val="20"/>
              </w:rPr>
            </w:pPr>
          </w:p>
        </w:tc>
        <w:tc>
          <w:tcPr>
            <w:tcW w:w="4870" w:type="dxa"/>
          </w:tcPr>
          <w:p w14:paraId="10F3D6EE"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prijal hospodársky subjekt samočistiace opatrenia?</w:t>
            </w:r>
          </w:p>
          <w:p w14:paraId="75892C6C"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Áno</w:t>
            </w:r>
            <w:r w:rsidRPr="00F34557">
              <w:rPr>
                <w:rFonts w:ascii="Arial" w:hAnsi="Arial" w:cs="Arial"/>
                <w:color w:val="404040" w:themeColor="text1" w:themeTint="BF"/>
                <w:sz w:val="20"/>
                <w:szCs w:val="20"/>
              </w:rPr>
              <w:t xml:space="preserve"> </w:t>
            </w:r>
            <w:r w:rsidRPr="00F34557">
              <w:rPr>
                <w:rFonts w:ascii="Segoe UI Symbol" w:eastAsia="MS Gothic" w:hAnsi="Segoe UI Symbol" w:cs="Segoe UI Symbol"/>
                <w:color w:val="404040" w:themeColor="text1" w:themeTint="BF"/>
                <w:sz w:val="20"/>
                <w:szCs w:val="20"/>
              </w:rPr>
              <w:t>☐</w:t>
            </w:r>
            <w:r w:rsidRPr="00F34557">
              <w:rPr>
                <w:rFonts w:ascii="Arial" w:hAnsi="Arial" w:cs="Arial"/>
                <w:sz w:val="20"/>
                <w:szCs w:val="20"/>
              </w:rPr>
              <w:t xml:space="preserve">       Nie  </w:t>
            </w:r>
            <w:r w:rsidRPr="00F34557">
              <w:rPr>
                <w:rFonts w:ascii="Arial" w:hAnsi="Arial" w:cs="Arial"/>
                <w:color w:val="404040" w:themeColor="text1" w:themeTint="BF"/>
                <w:sz w:val="20"/>
                <w:szCs w:val="20"/>
              </w:rPr>
              <w:t xml:space="preserve"> </w:t>
            </w:r>
            <w:r w:rsidRPr="00F34557">
              <w:rPr>
                <w:rFonts w:ascii="Segoe UI Symbol" w:eastAsia="MS Gothic" w:hAnsi="Segoe UI Symbol" w:cs="Segoe UI Symbol"/>
                <w:color w:val="404040" w:themeColor="text1" w:themeTint="BF"/>
                <w:sz w:val="20"/>
                <w:szCs w:val="20"/>
              </w:rPr>
              <w:t>☐</w:t>
            </w:r>
          </w:p>
          <w:p w14:paraId="2A7A126A"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prijal opatrenia, </w:t>
            </w:r>
            <w:r w:rsidRPr="00F34557">
              <w:rPr>
                <w:rFonts w:ascii="Arial" w:hAnsi="Arial" w:cs="Arial"/>
                <w:sz w:val="20"/>
                <w:szCs w:val="20"/>
              </w:rPr>
              <w:t>opíšte prijaté opatrenia:</w:t>
            </w:r>
          </w:p>
          <w:p w14:paraId="282124A2" w14:textId="77777777" w:rsidR="00162496" w:rsidRPr="00F34557" w:rsidRDefault="00162496" w:rsidP="00376905">
            <w:pPr>
              <w:rPr>
                <w:rFonts w:ascii="Arial" w:hAnsi="Arial" w:cs="Arial"/>
                <w:b/>
                <w:sz w:val="20"/>
                <w:szCs w:val="20"/>
              </w:rPr>
            </w:pPr>
            <w:r w:rsidRPr="00F34557">
              <w:rPr>
                <w:rFonts w:ascii="Arial" w:hAnsi="Arial" w:cs="Arial"/>
                <w:sz w:val="20"/>
                <w:szCs w:val="20"/>
              </w:rPr>
              <w:t>[...........]</w:t>
            </w:r>
          </w:p>
        </w:tc>
      </w:tr>
      <w:tr w:rsidR="00162496" w:rsidRPr="00F34557" w14:paraId="23453FC6" w14:textId="77777777" w:rsidTr="00376905">
        <w:trPr>
          <w:trHeight w:val="135"/>
        </w:trPr>
        <w:tc>
          <w:tcPr>
            <w:tcW w:w="4870" w:type="dxa"/>
          </w:tcPr>
          <w:p w14:paraId="4A855AF4"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Vie hospodársky subjekt o akomkoľvek </w:t>
            </w:r>
            <w:r w:rsidRPr="00F34557">
              <w:rPr>
                <w:rFonts w:ascii="Arial" w:hAnsi="Arial" w:cs="Arial"/>
                <w:b/>
                <w:sz w:val="20"/>
                <w:szCs w:val="20"/>
              </w:rPr>
              <w:t>konflikte záujmov</w:t>
            </w:r>
            <w:r w:rsidRPr="00F34557">
              <w:rPr>
                <w:rStyle w:val="Odkaznapoznmkupodiarou"/>
                <w:rFonts w:ascii="Arial" w:hAnsi="Arial" w:cs="Arial"/>
                <w:b/>
                <w:sz w:val="20"/>
                <w:szCs w:val="20"/>
              </w:rPr>
              <w:footnoteReference w:id="37"/>
            </w:r>
            <w:r w:rsidRPr="00F34557">
              <w:rPr>
                <w:rFonts w:ascii="Arial" w:hAnsi="Arial" w:cs="Arial"/>
                <w:b/>
                <w:sz w:val="20"/>
                <w:szCs w:val="20"/>
              </w:rPr>
              <w:t xml:space="preserve"> </w:t>
            </w:r>
            <w:r w:rsidRPr="00F34557">
              <w:rPr>
                <w:rFonts w:ascii="Arial" w:hAnsi="Arial" w:cs="Arial"/>
                <w:sz w:val="20"/>
                <w:szCs w:val="20"/>
              </w:rPr>
              <w:t>z dôvodu jeho účasti na postupe obstarávania?</w:t>
            </w:r>
          </w:p>
          <w:p w14:paraId="78FF2817" w14:textId="77777777" w:rsidR="00162496" w:rsidRPr="00F34557" w:rsidRDefault="00162496" w:rsidP="00376905">
            <w:pPr>
              <w:jc w:val="both"/>
              <w:rPr>
                <w:rFonts w:ascii="Arial" w:hAnsi="Arial" w:cs="Arial"/>
                <w:sz w:val="20"/>
                <w:szCs w:val="20"/>
              </w:rPr>
            </w:pPr>
          </w:p>
          <w:p w14:paraId="6FB1F84F"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uveďte podrobnejšie informácie:</w:t>
            </w:r>
          </w:p>
        </w:tc>
        <w:tc>
          <w:tcPr>
            <w:tcW w:w="4870" w:type="dxa"/>
          </w:tcPr>
          <w:p w14:paraId="198FD594" w14:textId="77777777" w:rsidR="00162496" w:rsidRPr="00F34557" w:rsidRDefault="00162496" w:rsidP="00376905">
            <w:pPr>
              <w:rPr>
                <w:rFonts w:ascii="Arial" w:hAnsi="Arial" w:cs="Arial"/>
                <w:sz w:val="20"/>
                <w:szCs w:val="20"/>
              </w:rPr>
            </w:pPr>
          </w:p>
          <w:p w14:paraId="3E015161" w14:textId="495E7D9E" w:rsidR="00162496" w:rsidRPr="00F34557" w:rsidRDefault="00000000" w:rsidP="00376905">
            <w:pPr>
              <w:jc w:val="both"/>
              <w:rPr>
                <w:rFonts w:ascii="Arial" w:hAnsi="Arial" w:cs="Arial"/>
                <w:sz w:val="20"/>
                <w:szCs w:val="20"/>
              </w:rPr>
            </w:pPr>
            <w:r>
              <w:rPr>
                <w:rFonts w:ascii="Arial" w:hAnsi="Arial" w:cs="Arial"/>
                <w:sz w:val="20"/>
                <w:szCs w:val="20"/>
              </w:rPr>
              <w:pict w14:anchorId="54FA0BF3">
                <v:shape id="_x0000_i1070" type="#_x0000_t75" style="width:42pt;height:20.25pt">
                  <v:imagedata r:id="rId30" o:title=""/>
                </v:shape>
              </w:pict>
            </w:r>
            <w:r w:rsidR="00162496" w:rsidRPr="00F34557">
              <w:rPr>
                <w:rFonts w:ascii="Arial" w:hAnsi="Arial" w:cs="Arial"/>
                <w:sz w:val="20"/>
                <w:szCs w:val="20"/>
              </w:rPr>
              <w:t xml:space="preserve">   </w:t>
            </w:r>
            <w:r>
              <w:rPr>
                <w:rFonts w:ascii="Arial" w:hAnsi="Arial" w:cs="Arial"/>
                <w:sz w:val="20"/>
                <w:szCs w:val="20"/>
              </w:rPr>
              <w:pict w14:anchorId="17A94990">
                <v:shape id="_x0000_i1071" type="#_x0000_t75" style="width:45pt;height:20.25pt">
                  <v:imagedata r:id="rId25" o:title=""/>
                </v:shape>
              </w:pict>
            </w:r>
            <w:r w:rsidR="00162496" w:rsidRPr="00F34557">
              <w:rPr>
                <w:rFonts w:ascii="Arial" w:hAnsi="Arial" w:cs="Arial"/>
                <w:sz w:val="20"/>
                <w:szCs w:val="20"/>
              </w:rPr>
              <w:t xml:space="preserve">  </w:t>
            </w:r>
          </w:p>
          <w:p w14:paraId="539BBC12" w14:textId="77777777" w:rsidR="00162496" w:rsidRPr="00F34557" w:rsidRDefault="00162496" w:rsidP="00376905">
            <w:pPr>
              <w:rPr>
                <w:rFonts w:ascii="Arial" w:hAnsi="Arial" w:cs="Arial"/>
                <w:sz w:val="20"/>
                <w:szCs w:val="20"/>
              </w:rPr>
            </w:pPr>
          </w:p>
          <w:p w14:paraId="188AE378"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759F3F53" w14:textId="77777777" w:rsidTr="00376905">
        <w:trPr>
          <w:trHeight w:val="135"/>
        </w:trPr>
        <w:tc>
          <w:tcPr>
            <w:tcW w:w="4870" w:type="dxa"/>
          </w:tcPr>
          <w:p w14:paraId="32AC45DA"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Poskytoval hospodársky subjekt alebo podnik súvisiaci s hospodárskym subjektom </w:t>
            </w:r>
            <w:r w:rsidRPr="00F34557">
              <w:rPr>
                <w:rFonts w:ascii="Arial" w:hAnsi="Arial" w:cs="Arial"/>
                <w:b/>
                <w:sz w:val="20"/>
                <w:szCs w:val="20"/>
              </w:rPr>
              <w:t xml:space="preserve">poradenstvo </w:t>
            </w:r>
            <w:r w:rsidRPr="00F34557">
              <w:rPr>
                <w:rFonts w:ascii="Arial" w:hAnsi="Arial" w:cs="Arial"/>
                <w:sz w:val="20"/>
                <w:szCs w:val="20"/>
              </w:rPr>
              <w:t xml:space="preserve">verejnému obstarávateľovi alebo obstarávateľovi alebo bol iným spôsobom </w:t>
            </w:r>
            <w:r w:rsidRPr="00F34557">
              <w:rPr>
                <w:rFonts w:ascii="Arial" w:hAnsi="Arial" w:cs="Arial"/>
                <w:b/>
                <w:sz w:val="20"/>
                <w:szCs w:val="20"/>
              </w:rPr>
              <w:t xml:space="preserve">zapojený do prípravy </w:t>
            </w:r>
            <w:r w:rsidRPr="00F34557">
              <w:rPr>
                <w:rFonts w:ascii="Arial" w:hAnsi="Arial" w:cs="Arial"/>
                <w:sz w:val="20"/>
                <w:szCs w:val="20"/>
              </w:rPr>
              <w:t>postupu obstarávania?</w:t>
            </w:r>
          </w:p>
          <w:p w14:paraId="16009B82" w14:textId="77777777" w:rsidR="00162496" w:rsidRPr="00F34557" w:rsidRDefault="00162496" w:rsidP="00376905">
            <w:pPr>
              <w:jc w:val="both"/>
              <w:rPr>
                <w:rFonts w:ascii="Arial" w:hAnsi="Arial" w:cs="Arial"/>
                <w:sz w:val="20"/>
                <w:szCs w:val="20"/>
              </w:rPr>
            </w:pPr>
          </w:p>
          <w:p w14:paraId="305A7F80"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uveďte podrobnejšie informácie:</w:t>
            </w:r>
          </w:p>
        </w:tc>
        <w:tc>
          <w:tcPr>
            <w:tcW w:w="4870" w:type="dxa"/>
          </w:tcPr>
          <w:p w14:paraId="1ADA30F6" w14:textId="77777777" w:rsidR="00162496" w:rsidRPr="00F34557" w:rsidRDefault="00162496" w:rsidP="00376905">
            <w:pPr>
              <w:jc w:val="both"/>
              <w:rPr>
                <w:rFonts w:ascii="Arial" w:hAnsi="Arial" w:cs="Arial"/>
                <w:sz w:val="20"/>
                <w:szCs w:val="20"/>
              </w:rPr>
            </w:pPr>
          </w:p>
          <w:p w14:paraId="3F951094" w14:textId="786A2ACA" w:rsidR="00162496" w:rsidRPr="00F34557" w:rsidRDefault="00000000" w:rsidP="00376905">
            <w:pPr>
              <w:jc w:val="both"/>
              <w:rPr>
                <w:rFonts w:ascii="Arial" w:hAnsi="Arial" w:cs="Arial"/>
                <w:sz w:val="20"/>
                <w:szCs w:val="20"/>
              </w:rPr>
            </w:pPr>
            <w:r>
              <w:rPr>
                <w:rFonts w:ascii="Arial" w:hAnsi="Arial" w:cs="Arial"/>
                <w:sz w:val="20"/>
                <w:szCs w:val="20"/>
              </w:rPr>
              <w:pict w14:anchorId="5477DC73">
                <v:shape id="_x0000_i1072"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1550F807">
                <v:shape id="_x0000_i1073" type="#_x0000_t75" style="width:45pt;height:20.25pt">
                  <v:imagedata r:id="rId25" o:title=""/>
                </v:shape>
              </w:pict>
            </w:r>
            <w:r w:rsidR="00162496" w:rsidRPr="00F34557">
              <w:rPr>
                <w:rFonts w:ascii="Arial" w:hAnsi="Arial" w:cs="Arial"/>
                <w:sz w:val="20"/>
                <w:szCs w:val="20"/>
              </w:rPr>
              <w:t xml:space="preserve">  </w:t>
            </w:r>
          </w:p>
          <w:p w14:paraId="54A9D4FB" w14:textId="77777777" w:rsidR="00162496" w:rsidRPr="00F34557" w:rsidRDefault="00162496" w:rsidP="00376905">
            <w:pPr>
              <w:rPr>
                <w:rFonts w:ascii="Arial" w:hAnsi="Arial" w:cs="Arial"/>
                <w:sz w:val="20"/>
                <w:szCs w:val="20"/>
              </w:rPr>
            </w:pPr>
          </w:p>
          <w:p w14:paraId="125C8B83" w14:textId="77777777" w:rsidR="00162496" w:rsidRPr="00F34557" w:rsidRDefault="00162496" w:rsidP="00376905">
            <w:pPr>
              <w:rPr>
                <w:rFonts w:ascii="Arial" w:hAnsi="Arial" w:cs="Arial"/>
                <w:sz w:val="20"/>
                <w:szCs w:val="20"/>
              </w:rPr>
            </w:pPr>
          </w:p>
          <w:p w14:paraId="0360CA67" w14:textId="77777777" w:rsidR="00162496" w:rsidRPr="00F34557" w:rsidRDefault="00162496" w:rsidP="00376905">
            <w:pPr>
              <w:rPr>
                <w:rFonts w:ascii="Arial" w:hAnsi="Arial" w:cs="Arial"/>
                <w:sz w:val="20"/>
                <w:szCs w:val="20"/>
              </w:rPr>
            </w:pPr>
          </w:p>
          <w:p w14:paraId="33419288"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9913444" w14:textId="77777777" w:rsidTr="00376905">
        <w:trPr>
          <w:trHeight w:val="128"/>
        </w:trPr>
        <w:tc>
          <w:tcPr>
            <w:tcW w:w="4870" w:type="dxa"/>
            <w:vMerge w:val="restart"/>
          </w:tcPr>
          <w:p w14:paraId="794D3DC6"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F34557">
              <w:rPr>
                <w:rFonts w:ascii="Arial" w:hAnsi="Arial" w:cs="Arial"/>
                <w:b/>
                <w:sz w:val="20"/>
                <w:szCs w:val="20"/>
              </w:rPr>
              <w:t xml:space="preserve">ukončená predčasne, </w:t>
            </w:r>
            <w:r w:rsidRPr="00F34557">
              <w:rPr>
                <w:rFonts w:ascii="Arial" w:hAnsi="Arial" w:cs="Arial"/>
                <w:sz w:val="20"/>
                <w:szCs w:val="20"/>
              </w:rPr>
              <w:t>alebo že došlo k škode alebo iným porovnateľným sankciám v súvislosti s touto predchádzajúcou zákazkou?</w:t>
            </w:r>
          </w:p>
          <w:p w14:paraId="2347C10E" w14:textId="77777777" w:rsidR="00162496" w:rsidRPr="00F34557" w:rsidRDefault="00162496" w:rsidP="00376905">
            <w:pPr>
              <w:jc w:val="both"/>
              <w:rPr>
                <w:rFonts w:ascii="Arial" w:hAnsi="Arial" w:cs="Arial"/>
                <w:sz w:val="20"/>
                <w:szCs w:val="20"/>
              </w:rPr>
            </w:pPr>
          </w:p>
          <w:p w14:paraId="12C5EDC3"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uveďte podrobnejšie informácie:</w:t>
            </w:r>
          </w:p>
          <w:p w14:paraId="4E3F03BE" w14:textId="77777777" w:rsidR="00162496" w:rsidRPr="00F34557" w:rsidRDefault="00162496" w:rsidP="00376905">
            <w:pPr>
              <w:jc w:val="both"/>
              <w:rPr>
                <w:rFonts w:ascii="Arial" w:hAnsi="Arial" w:cs="Arial"/>
                <w:sz w:val="20"/>
                <w:szCs w:val="20"/>
              </w:rPr>
            </w:pPr>
          </w:p>
        </w:tc>
        <w:tc>
          <w:tcPr>
            <w:tcW w:w="4870" w:type="dxa"/>
          </w:tcPr>
          <w:p w14:paraId="627F68D0" w14:textId="77777777" w:rsidR="00162496" w:rsidRPr="00F34557" w:rsidRDefault="00162496" w:rsidP="00376905">
            <w:pPr>
              <w:jc w:val="both"/>
              <w:rPr>
                <w:rFonts w:ascii="Arial" w:hAnsi="Arial" w:cs="Arial"/>
                <w:sz w:val="20"/>
                <w:szCs w:val="20"/>
              </w:rPr>
            </w:pPr>
          </w:p>
          <w:p w14:paraId="4CE4D6C4" w14:textId="72362239" w:rsidR="00162496" w:rsidRPr="00F34557" w:rsidRDefault="00000000" w:rsidP="00376905">
            <w:pPr>
              <w:jc w:val="both"/>
              <w:rPr>
                <w:rFonts w:ascii="Arial" w:hAnsi="Arial" w:cs="Arial"/>
                <w:sz w:val="20"/>
                <w:szCs w:val="20"/>
              </w:rPr>
            </w:pPr>
            <w:r>
              <w:rPr>
                <w:rFonts w:ascii="Arial" w:hAnsi="Arial" w:cs="Arial"/>
                <w:sz w:val="20"/>
                <w:szCs w:val="20"/>
              </w:rPr>
              <w:pict w14:anchorId="5E47EC9F">
                <v:shape id="_x0000_i1074" type="#_x0000_t75" style="width:42pt;height:20.25pt">
                  <v:imagedata r:id="rId26" o:title=""/>
                </v:shape>
              </w:pict>
            </w:r>
            <w:r w:rsidR="00162496" w:rsidRPr="00F34557">
              <w:rPr>
                <w:rFonts w:ascii="Arial" w:hAnsi="Arial" w:cs="Arial"/>
                <w:sz w:val="20"/>
                <w:szCs w:val="20"/>
              </w:rPr>
              <w:t xml:space="preserve">   </w:t>
            </w:r>
            <w:r>
              <w:rPr>
                <w:rFonts w:ascii="Arial" w:hAnsi="Arial" w:cs="Arial"/>
                <w:sz w:val="20"/>
                <w:szCs w:val="20"/>
              </w:rPr>
              <w:pict w14:anchorId="084D85ED">
                <v:shape id="_x0000_i1075" type="#_x0000_t75" style="width:45pt;height:20.25pt">
                  <v:imagedata r:id="rId25" o:title=""/>
                </v:shape>
              </w:pict>
            </w:r>
            <w:r w:rsidR="00162496" w:rsidRPr="00F34557">
              <w:rPr>
                <w:rFonts w:ascii="Arial" w:hAnsi="Arial" w:cs="Arial"/>
                <w:sz w:val="20"/>
                <w:szCs w:val="20"/>
              </w:rPr>
              <w:t xml:space="preserve">  </w:t>
            </w:r>
          </w:p>
          <w:p w14:paraId="021009EE" w14:textId="77777777" w:rsidR="00162496" w:rsidRPr="00F34557" w:rsidRDefault="00162496" w:rsidP="00376905">
            <w:pPr>
              <w:jc w:val="both"/>
              <w:rPr>
                <w:rFonts w:ascii="Arial" w:hAnsi="Arial" w:cs="Arial"/>
                <w:sz w:val="20"/>
                <w:szCs w:val="20"/>
              </w:rPr>
            </w:pPr>
          </w:p>
          <w:p w14:paraId="3C599214" w14:textId="77777777" w:rsidR="00162496" w:rsidRPr="00F34557" w:rsidRDefault="00162496" w:rsidP="00376905">
            <w:pPr>
              <w:jc w:val="both"/>
              <w:rPr>
                <w:rFonts w:ascii="Arial" w:hAnsi="Arial" w:cs="Arial"/>
                <w:sz w:val="20"/>
                <w:szCs w:val="20"/>
              </w:rPr>
            </w:pPr>
          </w:p>
          <w:p w14:paraId="5345DFF6" w14:textId="77777777" w:rsidR="00162496" w:rsidRPr="00F34557" w:rsidRDefault="00162496" w:rsidP="00376905">
            <w:pPr>
              <w:jc w:val="both"/>
              <w:rPr>
                <w:rFonts w:ascii="Arial" w:hAnsi="Arial" w:cs="Arial"/>
                <w:sz w:val="20"/>
                <w:szCs w:val="20"/>
              </w:rPr>
            </w:pPr>
          </w:p>
          <w:p w14:paraId="3AADB0EA" w14:textId="77777777" w:rsidR="00162496" w:rsidRPr="00F34557" w:rsidRDefault="00162496" w:rsidP="00376905">
            <w:pPr>
              <w:jc w:val="both"/>
              <w:rPr>
                <w:rFonts w:ascii="Arial" w:hAnsi="Arial" w:cs="Arial"/>
                <w:sz w:val="20"/>
                <w:szCs w:val="20"/>
              </w:rPr>
            </w:pPr>
          </w:p>
          <w:p w14:paraId="3468E4F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 </w:t>
            </w:r>
          </w:p>
          <w:p w14:paraId="3724970C" w14:textId="77777777" w:rsidR="00162496" w:rsidRPr="00F34557" w:rsidRDefault="00162496" w:rsidP="00376905">
            <w:pPr>
              <w:jc w:val="both"/>
              <w:rPr>
                <w:rFonts w:ascii="Arial" w:hAnsi="Arial" w:cs="Arial"/>
                <w:sz w:val="20"/>
                <w:szCs w:val="20"/>
              </w:rPr>
            </w:pPr>
          </w:p>
          <w:p w14:paraId="11C36D7F" w14:textId="77777777" w:rsidR="00162496" w:rsidRPr="00F34557" w:rsidRDefault="00162496" w:rsidP="00376905">
            <w:pPr>
              <w:jc w:val="both"/>
              <w:rPr>
                <w:rFonts w:ascii="Arial" w:hAnsi="Arial" w:cs="Arial"/>
                <w:sz w:val="20"/>
                <w:szCs w:val="20"/>
              </w:rPr>
            </w:pPr>
          </w:p>
          <w:p w14:paraId="114C553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p w14:paraId="386DDBAC" w14:textId="77777777" w:rsidR="00162496" w:rsidRPr="00F34557" w:rsidRDefault="00162496" w:rsidP="00376905">
            <w:pPr>
              <w:jc w:val="both"/>
              <w:rPr>
                <w:rFonts w:ascii="Arial" w:hAnsi="Arial" w:cs="Arial"/>
                <w:sz w:val="20"/>
                <w:szCs w:val="20"/>
              </w:rPr>
            </w:pPr>
          </w:p>
        </w:tc>
      </w:tr>
      <w:tr w:rsidR="00162496" w:rsidRPr="00F34557" w14:paraId="0139ABDD" w14:textId="77777777" w:rsidTr="00376905">
        <w:trPr>
          <w:trHeight w:val="127"/>
        </w:trPr>
        <w:tc>
          <w:tcPr>
            <w:tcW w:w="4870" w:type="dxa"/>
            <w:vMerge/>
          </w:tcPr>
          <w:p w14:paraId="028F0C4B" w14:textId="77777777" w:rsidR="00162496" w:rsidRPr="00F34557" w:rsidRDefault="00162496" w:rsidP="00376905">
            <w:pPr>
              <w:jc w:val="both"/>
              <w:rPr>
                <w:rFonts w:ascii="Arial" w:hAnsi="Arial" w:cs="Arial"/>
                <w:sz w:val="20"/>
                <w:szCs w:val="20"/>
              </w:rPr>
            </w:pPr>
          </w:p>
        </w:tc>
        <w:tc>
          <w:tcPr>
            <w:tcW w:w="4870" w:type="dxa"/>
          </w:tcPr>
          <w:p w14:paraId="44D748D3"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prijal hospodársky subjekt samočistiace opatrenia?</w:t>
            </w:r>
          </w:p>
          <w:p w14:paraId="1211AD9C" w14:textId="77777777" w:rsidR="00162496" w:rsidRPr="00F34557" w:rsidRDefault="00162496" w:rsidP="00376905">
            <w:pPr>
              <w:jc w:val="both"/>
              <w:rPr>
                <w:rFonts w:ascii="Arial" w:hAnsi="Arial" w:cs="Arial"/>
                <w:b/>
                <w:sz w:val="20"/>
                <w:szCs w:val="20"/>
              </w:rPr>
            </w:pPr>
          </w:p>
          <w:p w14:paraId="4B3DF3D1" w14:textId="283C55A8" w:rsidR="00162496" w:rsidRPr="00F34557" w:rsidRDefault="00000000" w:rsidP="00376905">
            <w:pPr>
              <w:jc w:val="both"/>
              <w:rPr>
                <w:rFonts w:ascii="Arial" w:hAnsi="Arial" w:cs="Arial"/>
                <w:sz w:val="20"/>
                <w:szCs w:val="20"/>
              </w:rPr>
            </w:pPr>
            <w:r>
              <w:rPr>
                <w:rFonts w:ascii="Arial" w:hAnsi="Arial" w:cs="Arial"/>
                <w:sz w:val="20"/>
                <w:szCs w:val="20"/>
              </w:rPr>
              <w:pict w14:anchorId="211799BC">
                <v:shape id="_x0000_i1076" type="#_x0000_t75" style="width:42pt;height:20.25pt">
                  <v:imagedata r:id="rId33" o:title=""/>
                </v:shape>
              </w:pict>
            </w:r>
            <w:r w:rsidR="00162496" w:rsidRPr="00F34557">
              <w:rPr>
                <w:rFonts w:ascii="Arial" w:hAnsi="Arial" w:cs="Arial"/>
                <w:sz w:val="20"/>
                <w:szCs w:val="20"/>
              </w:rPr>
              <w:t xml:space="preserve">   </w:t>
            </w:r>
            <w:r>
              <w:rPr>
                <w:rFonts w:ascii="Arial" w:hAnsi="Arial" w:cs="Arial"/>
                <w:sz w:val="20"/>
                <w:szCs w:val="20"/>
              </w:rPr>
              <w:pict w14:anchorId="21718376">
                <v:shape id="_x0000_i1077" type="#_x0000_t75" style="width:45pt;height:20.25pt">
                  <v:imagedata r:id="rId25" o:title=""/>
                </v:shape>
              </w:pict>
            </w:r>
            <w:r w:rsidR="00162496" w:rsidRPr="00F34557">
              <w:rPr>
                <w:rFonts w:ascii="Arial" w:hAnsi="Arial" w:cs="Arial"/>
                <w:sz w:val="20"/>
                <w:szCs w:val="20"/>
              </w:rPr>
              <w:t xml:space="preserve">  </w:t>
            </w:r>
          </w:p>
          <w:p w14:paraId="22BF70F8" w14:textId="77777777" w:rsidR="00162496" w:rsidRPr="00F34557" w:rsidRDefault="00162496" w:rsidP="00376905">
            <w:pPr>
              <w:jc w:val="both"/>
              <w:rPr>
                <w:rFonts w:ascii="Arial" w:hAnsi="Arial" w:cs="Arial"/>
                <w:b/>
                <w:sz w:val="20"/>
                <w:szCs w:val="20"/>
              </w:rPr>
            </w:pPr>
          </w:p>
          <w:p w14:paraId="255D9DFB"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prijal opatrenia, </w:t>
            </w:r>
            <w:r w:rsidRPr="00F34557">
              <w:rPr>
                <w:rFonts w:ascii="Arial" w:hAnsi="Arial" w:cs="Arial"/>
                <w:sz w:val="20"/>
                <w:szCs w:val="20"/>
              </w:rPr>
              <w:t>opíšte prijaté opatrenia:</w:t>
            </w:r>
          </w:p>
          <w:p w14:paraId="13826F64"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p w14:paraId="0DF81491" w14:textId="77777777" w:rsidR="00162496" w:rsidRPr="00F34557" w:rsidRDefault="00162496" w:rsidP="00376905">
            <w:pPr>
              <w:jc w:val="both"/>
              <w:rPr>
                <w:rFonts w:ascii="Arial" w:hAnsi="Arial" w:cs="Arial"/>
                <w:sz w:val="20"/>
                <w:szCs w:val="20"/>
              </w:rPr>
            </w:pPr>
          </w:p>
        </w:tc>
      </w:tr>
      <w:tr w:rsidR="00162496" w:rsidRPr="00F34557" w14:paraId="61A057E9" w14:textId="77777777" w:rsidTr="00376905">
        <w:tc>
          <w:tcPr>
            <w:tcW w:w="4870" w:type="dxa"/>
          </w:tcPr>
          <w:p w14:paraId="1C82DEB5"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Môže hospodársky subjekt potvrdiť, že:</w:t>
            </w:r>
          </w:p>
          <w:p w14:paraId="63A679AE" w14:textId="77777777" w:rsidR="00162496" w:rsidRPr="00F34557" w:rsidRDefault="00162496" w:rsidP="00677E87">
            <w:pPr>
              <w:pStyle w:val="Odsekzoznamu"/>
              <w:numPr>
                <w:ilvl w:val="0"/>
                <w:numId w:val="24"/>
              </w:numPr>
              <w:contextualSpacing/>
              <w:jc w:val="both"/>
              <w:rPr>
                <w:rFonts w:ascii="Arial" w:hAnsi="Arial" w:cs="Arial"/>
                <w:sz w:val="20"/>
                <w:szCs w:val="20"/>
              </w:rPr>
            </w:pPr>
            <w:r w:rsidRPr="00F34557">
              <w:rPr>
                <w:rFonts w:ascii="Arial" w:hAnsi="Arial" w:cs="Arial"/>
                <w:sz w:val="20"/>
                <w:szCs w:val="20"/>
              </w:rPr>
              <w:lastRenderedPageBreak/>
              <w:t xml:space="preserve">nie je vinný zo závažného </w:t>
            </w:r>
            <w:r w:rsidRPr="00F34557">
              <w:rPr>
                <w:rFonts w:ascii="Arial" w:hAnsi="Arial" w:cs="Arial"/>
                <w:b/>
                <w:sz w:val="20"/>
                <w:szCs w:val="20"/>
              </w:rPr>
              <w:t xml:space="preserve">skreslenia </w:t>
            </w:r>
            <w:r w:rsidRPr="00F34557">
              <w:rPr>
                <w:rFonts w:ascii="Arial" w:hAnsi="Arial" w:cs="Arial"/>
                <w:sz w:val="20"/>
                <w:szCs w:val="20"/>
              </w:rPr>
              <w:t>pri predkladaní informácií vyžadovaných na overenie neexistencie dôvodov na vylúčenie alebo splnenia podmienok účasti;</w:t>
            </w:r>
          </w:p>
          <w:p w14:paraId="0496E8D6" w14:textId="77777777" w:rsidR="00162496" w:rsidRPr="00F34557" w:rsidRDefault="00162496" w:rsidP="00677E87">
            <w:pPr>
              <w:pStyle w:val="Odsekzoznamu"/>
              <w:numPr>
                <w:ilvl w:val="0"/>
                <w:numId w:val="24"/>
              </w:numPr>
              <w:contextualSpacing/>
              <w:jc w:val="both"/>
              <w:rPr>
                <w:rFonts w:ascii="Arial" w:hAnsi="Arial" w:cs="Arial"/>
                <w:sz w:val="20"/>
                <w:szCs w:val="20"/>
              </w:rPr>
            </w:pPr>
            <w:r w:rsidRPr="00F34557">
              <w:rPr>
                <w:rFonts w:ascii="Arial" w:hAnsi="Arial" w:cs="Arial"/>
                <w:b/>
                <w:sz w:val="20"/>
                <w:szCs w:val="20"/>
              </w:rPr>
              <w:t xml:space="preserve">nezadržal </w:t>
            </w:r>
            <w:r w:rsidRPr="00F34557">
              <w:rPr>
                <w:rFonts w:ascii="Arial" w:hAnsi="Arial" w:cs="Arial"/>
                <w:sz w:val="20"/>
                <w:szCs w:val="20"/>
              </w:rPr>
              <w:t>takéto informácie;</w:t>
            </w:r>
          </w:p>
          <w:p w14:paraId="2C6F02A8" w14:textId="77777777" w:rsidR="00162496" w:rsidRPr="00F34557" w:rsidRDefault="00162496" w:rsidP="00677E87">
            <w:pPr>
              <w:pStyle w:val="Odsekzoznamu"/>
              <w:numPr>
                <w:ilvl w:val="0"/>
                <w:numId w:val="24"/>
              </w:numPr>
              <w:contextualSpacing/>
              <w:jc w:val="both"/>
              <w:rPr>
                <w:rFonts w:ascii="Arial" w:hAnsi="Arial" w:cs="Arial"/>
                <w:sz w:val="20"/>
                <w:szCs w:val="20"/>
              </w:rPr>
            </w:pPr>
            <w:r w:rsidRPr="00F34557">
              <w:rPr>
                <w:rFonts w:ascii="Arial" w:hAnsi="Arial" w:cs="Arial"/>
                <w:sz w:val="20"/>
                <w:szCs w:val="20"/>
              </w:rPr>
              <w:t>môže bezodkladne predložiť podporné dokumenty požadované verejným obstarávateľom alebo obstarávateľom a</w:t>
            </w:r>
          </w:p>
          <w:p w14:paraId="39C5A140" w14:textId="77777777" w:rsidR="00162496" w:rsidRPr="00F34557" w:rsidRDefault="00162496" w:rsidP="00677E87">
            <w:pPr>
              <w:pStyle w:val="Odsekzoznamu"/>
              <w:numPr>
                <w:ilvl w:val="0"/>
                <w:numId w:val="24"/>
              </w:numPr>
              <w:contextualSpacing/>
              <w:jc w:val="both"/>
              <w:rPr>
                <w:rFonts w:ascii="Arial" w:hAnsi="Arial" w:cs="Arial"/>
                <w:sz w:val="20"/>
                <w:szCs w:val="20"/>
              </w:rPr>
            </w:pPr>
            <w:r w:rsidRPr="00F34557">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6DC7F342" w14:textId="77777777" w:rsidR="00162496" w:rsidRPr="00F34557" w:rsidRDefault="00162496" w:rsidP="00376905">
            <w:pPr>
              <w:jc w:val="both"/>
              <w:rPr>
                <w:rFonts w:ascii="Arial" w:hAnsi="Arial" w:cs="Arial"/>
                <w:sz w:val="20"/>
                <w:szCs w:val="20"/>
              </w:rPr>
            </w:pPr>
          </w:p>
          <w:p w14:paraId="2ACC111B" w14:textId="05834CDD" w:rsidR="00162496" w:rsidRPr="00F34557" w:rsidRDefault="00000000" w:rsidP="00376905">
            <w:pPr>
              <w:jc w:val="both"/>
              <w:rPr>
                <w:rFonts w:ascii="Arial" w:hAnsi="Arial" w:cs="Arial"/>
                <w:sz w:val="20"/>
                <w:szCs w:val="20"/>
              </w:rPr>
            </w:pPr>
            <w:r>
              <w:rPr>
                <w:rFonts w:ascii="Arial" w:hAnsi="Arial" w:cs="Arial"/>
                <w:sz w:val="20"/>
                <w:szCs w:val="20"/>
              </w:rPr>
              <w:pict w14:anchorId="1ACD0842">
                <v:shape id="_x0000_i1078" type="#_x0000_t75" style="width:42pt;height:20.25pt">
                  <v:imagedata r:id="rId26" o:title=""/>
                </v:shape>
              </w:pict>
            </w:r>
            <w:r w:rsidR="00162496" w:rsidRPr="00F34557">
              <w:rPr>
                <w:rFonts w:ascii="Arial" w:hAnsi="Arial" w:cs="Arial"/>
                <w:sz w:val="20"/>
                <w:szCs w:val="20"/>
              </w:rPr>
              <w:t xml:space="preserve">   </w:t>
            </w:r>
            <w:r>
              <w:rPr>
                <w:rFonts w:ascii="Arial" w:hAnsi="Arial" w:cs="Arial"/>
                <w:sz w:val="20"/>
                <w:szCs w:val="20"/>
              </w:rPr>
              <w:pict w14:anchorId="46C27CE8">
                <v:shape id="_x0000_i1079" type="#_x0000_t75" style="width:45pt;height:20.25pt">
                  <v:imagedata r:id="rId25" o:title=""/>
                </v:shape>
              </w:pict>
            </w:r>
            <w:r w:rsidR="00162496" w:rsidRPr="00F34557">
              <w:rPr>
                <w:rFonts w:ascii="Arial" w:hAnsi="Arial" w:cs="Arial"/>
                <w:sz w:val="20"/>
                <w:szCs w:val="20"/>
              </w:rPr>
              <w:t xml:space="preserve">  </w:t>
            </w:r>
          </w:p>
          <w:p w14:paraId="71B90276" w14:textId="77777777" w:rsidR="00162496" w:rsidRPr="00F34557" w:rsidRDefault="00162496" w:rsidP="00376905">
            <w:pPr>
              <w:jc w:val="both"/>
              <w:rPr>
                <w:rFonts w:ascii="Arial" w:hAnsi="Arial" w:cs="Arial"/>
                <w:sz w:val="20"/>
                <w:szCs w:val="20"/>
              </w:rPr>
            </w:pPr>
          </w:p>
        </w:tc>
      </w:tr>
    </w:tbl>
    <w:p w14:paraId="5F5966FA"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62496" w:rsidRPr="00F34557" w14:paraId="52884D4C" w14:textId="77777777" w:rsidTr="00376905">
        <w:tc>
          <w:tcPr>
            <w:tcW w:w="4870" w:type="dxa"/>
          </w:tcPr>
          <w:p w14:paraId="03D05CCA"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Čisto vnútroštátne dôvody vylúčenia</w:t>
            </w:r>
          </w:p>
        </w:tc>
        <w:tc>
          <w:tcPr>
            <w:tcW w:w="4870" w:type="dxa"/>
          </w:tcPr>
          <w:p w14:paraId="6B846E4C"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Odpoveď:</w:t>
            </w:r>
          </w:p>
        </w:tc>
      </w:tr>
      <w:tr w:rsidR="00162496" w:rsidRPr="00F34557" w14:paraId="5BF98ED3" w14:textId="77777777" w:rsidTr="00376905">
        <w:tc>
          <w:tcPr>
            <w:tcW w:w="4870" w:type="dxa"/>
          </w:tcPr>
          <w:p w14:paraId="520A47D5"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Uplatňujú sa </w:t>
            </w:r>
            <w:r w:rsidRPr="00F34557">
              <w:rPr>
                <w:rFonts w:ascii="Arial" w:hAnsi="Arial" w:cs="Arial"/>
                <w:b/>
                <w:sz w:val="20"/>
                <w:szCs w:val="20"/>
              </w:rPr>
              <w:t xml:space="preserve">čisto vnútroštátne dôvody vylúčenia, </w:t>
            </w:r>
            <w:r w:rsidRPr="00F34557">
              <w:rPr>
                <w:rFonts w:ascii="Arial" w:hAnsi="Arial" w:cs="Arial"/>
                <w:sz w:val="20"/>
                <w:szCs w:val="20"/>
              </w:rPr>
              <w:t>ktoré sú špecifikované v príslušnom oznámení alebo súťažných podkladoch?</w:t>
            </w:r>
          </w:p>
          <w:p w14:paraId="6F728D71" w14:textId="77777777" w:rsidR="00162496" w:rsidRPr="00F34557" w:rsidRDefault="00162496" w:rsidP="00376905">
            <w:pPr>
              <w:jc w:val="both"/>
              <w:rPr>
                <w:rFonts w:ascii="Arial" w:hAnsi="Arial" w:cs="Arial"/>
                <w:sz w:val="20"/>
                <w:szCs w:val="20"/>
              </w:rPr>
            </w:pPr>
          </w:p>
          <w:p w14:paraId="18A92ACE"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je dokumentácia požadovaná v príslušnom oznámení alebo v súťažných podkladoch dostupná v elektronickom formáte, uveďte:</w:t>
            </w:r>
          </w:p>
        </w:tc>
        <w:tc>
          <w:tcPr>
            <w:tcW w:w="4870" w:type="dxa"/>
          </w:tcPr>
          <w:p w14:paraId="2CDBD2F7" w14:textId="77777777" w:rsidR="00162496" w:rsidRPr="00F34557" w:rsidRDefault="00162496" w:rsidP="00376905">
            <w:pPr>
              <w:jc w:val="both"/>
              <w:rPr>
                <w:rFonts w:ascii="Arial" w:hAnsi="Arial" w:cs="Arial"/>
                <w:sz w:val="20"/>
                <w:szCs w:val="20"/>
              </w:rPr>
            </w:pPr>
          </w:p>
          <w:p w14:paraId="08391511" w14:textId="478CFE91" w:rsidR="00162496" w:rsidRPr="00F34557" w:rsidRDefault="00000000" w:rsidP="00376905">
            <w:pPr>
              <w:jc w:val="both"/>
              <w:rPr>
                <w:rFonts w:ascii="Arial" w:hAnsi="Arial" w:cs="Arial"/>
                <w:sz w:val="20"/>
                <w:szCs w:val="20"/>
              </w:rPr>
            </w:pPr>
            <w:r>
              <w:rPr>
                <w:rFonts w:ascii="Arial" w:hAnsi="Arial" w:cs="Arial"/>
                <w:sz w:val="20"/>
                <w:szCs w:val="20"/>
              </w:rPr>
              <w:pict w14:anchorId="2E3E9B36">
                <v:shape id="_x0000_i1080" type="#_x0000_t75" style="width:42pt;height:20.25pt">
                  <v:imagedata r:id="rId30" o:title=""/>
                </v:shape>
              </w:pict>
            </w:r>
            <w:r w:rsidR="00162496" w:rsidRPr="00F34557">
              <w:rPr>
                <w:rFonts w:ascii="Arial" w:hAnsi="Arial" w:cs="Arial"/>
                <w:sz w:val="20"/>
                <w:szCs w:val="20"/>
              </w:rPr>
              <w:t xml:space="preserve">   </w:t>
            </w:r>
            <w:r>
              <w:rPr>
                <w:rFonts w:ascii="Arial" w:hAnsi="Arial" w:cs="Arial"/>
                <w:sz w:val="20"/>
                <w:szCs w:val="20"/>
              </w:rPr>
              <w:pict w14:anchorId="32D532AC">
                <v:shape id="_x0000_i1081" type="#_x0000_t75" style="width:45pt;height:20.25pt">
                  <v:imagedata r:id="rId25" o:title=""/>
                </v:shape>
              </w:pict>
            </w:r>
            <w:r w:rsidR="00162496" w:rsidRPr="00F34557">
              <w:rPr>
                <w:rFonts w:ascii="Arial" w:hAnsi="Arial" w:cs="Arial"/>
                <w:sz w:val="20"/>
                <w:szCs w:val="20"/>
              </w:rPr>
              <w:t xml:space="preserve">  </w:t>
            </w:r>
          </w:p>
          <w:p w14:paraId="10E9DDA8" w14:textId="77777777" w:rsidR="00162496" w:rsidRPr="00F34557" w:rsidRDefault="00162496" w:rsidP="00376905">
            <w:pPr>
              <w:jc w:val="both"/>
              <w:rPr>
                <w:rFonts w:ascii="Arial" w:hAnsi="Arial" w:cs="Arial"/>
                <w:sz w:val="20"/>
                <w:szCs w:val="20"/>
              </w:rPr>
            </w:pPr>
          </w:p>
          <w:p w14:paraId="76E93D83"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(webová adresa, vydávajúci orgán alebo subjekt, presný odkaz na dokumentáciu):</w:t>
            </w:r>
          </w:p>
          <w:p w14:paraId="6CE9AF5E"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r w:rsidRPr="00F34557">
              <w:rPr>
                <w:rStyle w:val="Odkaznapoznmkupodiarou"/>
                <w:rFonts w:ascii="Arial" w:hAnsi="Arial" w:cs="Arial"/>
                <w:sz w:val="20"/>
                <w:szCs w:val="20"/>
              </w:rPr>
              <w:footnoteReference w:id="38"/>
            </w:r>
          </w:p>
        </w:tc>
      </w:tr>
      <w:tr w:rsidR="00162496" w:rsidRPr="00F34557" w14:paraId="5476F5E3" w14:textId="77777777" w:rsidTr="00376905">
        <w:tc>
          <w:tcPr>
            <w:tcW w:w="4870" w:type="dxa"/>
          </w:tcPr>
          <w:p w14:paraId="0FE9213A"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V prípade, že sa uplatňujú len čisto vnútroštátne dôvody vylúčenia, </w:t>
            </w:r>
            <w:r w:rsidRPr="00F34557">
              <w:rPr>
                <w:rFonts w:ascii="Arial" w:hAnsi="Arial" w:cs="Arial"/>
                <w:sz w:val="20"/>
                <w:szCs w:val="20"/>
              </w:rPr>
              <w:t>prijal hospodársky subjekt samočistiace opatrenia?</w:t>
            </w:r>
          </w:p>
          <w:p w14:paraId="7DAC691C" w14:textId="77777777" w:rsidR="00162496" w:rsidRPr="00F34557" w:rsidRDefault="00162496" w:rsidP="00376905">
            <w:pPr>
              <w:jc w:val="both"/>
              <w:rPr>
                <w:rFonts w:ascii="Arial" w:hAnsi="Arial" w:cs="Arial"/>
                <w:sz w:val="20"/>
                <w:szCs w:val="20"/>
              </w:rPr>
            </w:pPr>
          </w:p>
          <w:p w14:paraId="5A495C78"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ich prijal, </w:t>
            </w:r>
            <w:r w:rsidRPr="00F34557">
              <w:rPr>
                <w:rFonts w:ascii="Arial" w:hAnsi="Arial" w:cs="Arial"/>
                <w:sz w:val="20"/>
                <w:szCs w:val="20"/>
              </w:rPr>
              <w:t>opíšte prijaté opatrenia:</w:t>
            </w:r>
          </w:p>
        </w:tc>
        <w:tc>
          <w:tcPr>
            <w:tcW w:w="4870" w:type="dxa"/>
          </w:tcPr>
          <w:p w14:paraId="4B6D46D4" w14:textId="77777777" w:rsidR="00162496" w:rsidRPr="00F34557" w:rsidRDefault="00162496" w:rsidP="00376905">
            <w:pPr>
              <w:jc w:val="both"/>
              <w:rPr>
                <w:rFonts w:ascii="Arial" w:hAnsi="Arial" w:cs="Arial"/>
                <w:sz w:val="20"/>
                <w:szCs w:val="20"/>
              </w:rPr>
            </w:pPr>
          </w:p>
          <w:p w14:paraId="3A4307AF" w14:textId="10843195" w:rsidR="00162496" w:rsidRPr="00F34557" w:rsidRDefault="00000000" w:rsidP="00376905">
            <w:pPr>
              <w:jc w:val="both"/>
              <w:rPr>
                <w:rFonts w:ascii="Arial" w:hAnsi="Arial" w:cs="Arial"/>
                <w:sz w:val="20"/>
                <w:szCs w:val="20"/>
              </w:rPr>
            </w:pPr>
            <w:r>
              <w:rPr>
                <w:rFonts w:ascii="Arial" w:hAnsi="Arial" w:cs="Arial"/>
                <w:sz w:val="20"/>
                <w:szCs w:val="20"/>
              </w:rPr>
              <w:pict w14:anchorId="3805B1F9">
                <v:shape id="_x0000_i1082" type="#_x0000_t75" style="width:42pt;height:20.25pt">
                  <v:imagedata r:id="rId26" o:title=""/>
                </v:shape>
              </w:pict>
            </w:r>
            <w:r w:rsidR="00162496" w:rsidRPr="00F34557">
              <w:rPr>
                <w:rFonts w:ascii="Arial" w:hAnsi="Arial" w:cs="Arial"/>
                <w:sz w:val="20"/>
                <w:szCs w:val="20"/>
              </w:rPr>
              <w:t xml:space="preserve">   </w:t>
            </w:r>
            <w:r>
              <w:rPr>
                <w:rFonts w:ascii="Arial" w:hAnsi="Arial" w:cs="Arial"/>
                <w:sz w:val="20"/>
                <w:szCs w:val="20"/>
              </w:rPr>
              <w:pict w14:anchorId="4D896DDB">
                <v:shape id="_x0000_i1083" type="#_x0000_t75" style="width:45pt;height:20.25pt">
                  <v:imagedata r:id="rId25" o:title=""/>
                </v:shape>
              </w:pict>
            </w:r>
            <w:r w:rsidR="00162496" w:rsidRPr="00F34557">
              <w:rPr>
                <w:rFonts w:ascii="Arial" w:hAnsi="Arial" w:cs="Arial"/>
                <w:sz w:val="20"/>
                <w:szCs w:val="20"/>
              </w:rPr>
              <w:t xml:space="preserve">  </w:t>
            </w:r>
          </w:p>
          <w:p w14:paraId="388AA828" w14:textId="77777777" w:rsidR="00162496" w:rsidRPr="00F34557" w:rsidRDefault="00162496" w:rsidP="00376905">
            <w:pPr>
              <w:jc w:val="both"/>
              <w:rPr>
                <w:rFonts w:ascii="Arial" w:hAnsi="Arial" w:cs="Arial"/>
                <w:sz w:val="20"/>
                <w:szCs w:val="20"/>
              </w:rPr>
            </w:pPr>
          </w:p>
          <w:p w14:paraId="3A61C95E"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tc>
      </w:tr>
    </w:tbl>
    <w:p w14:paraId="72C3DE07" w14:textId="77777777" w:rsidR="00162496" w:rsidRPr="00F34557" w:rsidRDefault="00162496" w:rsidP="00162496">
      <w:pPr>
        <w:jc w:val="center"/>
        <w:rPr>
          <w:rFonts w:ascii="Arial" w:hAnsi="Arial" w:cs="Arial"/>
          <w:sz w:val="20"/>
          <w:szCs w:val="20"/>
        </w:rPr>
      </w:pPr>
    </w:p>
    <w:p w14:paraId="5F29A734" w14:textId="77777777" w:rsidR="00162496" w:rsidRPr="00F34557" w:rsidRDefault="00162496" w:rsidP="00162496">
      <w:pPr>
        <w:jc w:val="center"/>
        <w:rPr>
          <w:rFonts w:ascii="Arial" w:hAnsi="Arial" w:cs="Arial"/>
          <w:sz w:val="20"/>
          <w:szCs w:val="20"/>
        </w:rPr>
      </w:pPr>
      <w:r w:rsidRPr="00F34557">
        <w:rPr>
          <w:rFonts w:ascii="Arial" w:hAnsi="Arial" w:cs="Arial"/>
          <w:b/>
          <w:sz w:val="20"/>
          <w:szCs w:val="20"/>
        </w:rPr>
        <w:t>Časť IV: Podmienky účasti</w:t>
      </w:r>
    </w:p>
    <w:p w14:paraId="5C006F0C" w14:textId="77777777" w:rsidR="00162496" w:rsidRPr="00F34557" w:rsidRDefault="00162496" w:rsidP="00162496">
      <w:pPr>
        <w:jc w:val="both"/>
        <w:rPr>
          <w:rFonts w:ascii="Arial" w:hAnsi="Arial" w:cs="Arial"/>
          <w:sz w:val="20"/>
          <w:szCs w:val="20"/>
        </w:rPr>
      </w:pPr>
      <w:r w:rsidRPr="00F34557">
        <w:rPr>
          <w:rFonts w:ascii="Arial" w:hAnsi="Arial" w:cs="Arial"/>
          <w:sz w:val="20"/>
          <w:szCs w:val="20"/>
        </w:rPr>
        <w:t>V súvislosti s podmienkami účasti (oddiel α alebo oddiely A až D tejto časti) hospodársky subjekt vyhlasuje, že :</w:t>
      </w:r>
    </w:p>
    <w:p w14:paraId="17B1148D"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α: GLOBÁLNY ÚDAJ PRE VŠETKY PODMIENKY ÚČASTI</w:t>
      </w:r>
    </w:p>
    <w:tbl>
      <w:tblPr>
        <w:tblStyle w:val="Mriekatabuky"/>
        <w:tblW w:w="9751" w:type="dxa"/>
        <w:tblLook w:val="04A0" w:firstRow="1" w:lastRow="0" w:firstColumn="1" w:lastColumn="0" w:noHBand="0" w:noVBand="1"/>
      </w:tblPr>
      <w:tblGrid>
        <w:gridCol w:w="9751"/>
      </w:tblGrid>
      <w:tr w:rsidR="00162496" w:rsidRPr="00F34557" w14:paraId="3E34D702" w14:textId="77777777" w:rsidTr="00376905">
        <w:tc>
          <w:tcPr>
            <w:tcW w:w="9751" w:type="dxa"/>
            <w:shd w:val="clear" w:color="auto" w:fill="EEECE1" w:themeFill="background2"/>
          </w:tcPr>
          <w:p w14:paraId="7F6E1BFE"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F34557">
              <w:rPr>
                <w:rFonts w:ascii="Arial" w:hAnsi="Arial" w:cs="Arial"/>
                <w:b/>
                <w:sz w:val="20"/>
                <w:szCs w:val="20"/>
              </w:rPr>
              <w:br/>
              <w:t>že hospodársky subjekt môže vyplniť len oddiel α časti IV bez toho, aby musel vyplniť iné oddiely časti IV:</w:t>
            </w:r>
          </w:p>
        </w:tc>
      </w:tr>
    </w:tbl>
    <w:p w14:paraId="0C294BC2"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65426702" w14:textId="77777777" w:rsidTr="00376905">
        <w:tc>
          <w:tcPr>
            <w:tcW w:w="4870" w:type="dxa"/>
          </w:tcPr>
          <w:p w14:paraId="274C17C3" w14:textId="77777777" w:rsidR="00162496" w:rsidRPr="00F34557" w:rsidRDefault="00162496" w:rsidP="00376905">
            <w:pPr>
              <w:rPr>
                <w:rFonts w:ascii="Arial" w:hAnsi="Arial" w:cs="Arial"/>
                <w:b/>
                <w:sz w:val="20"/>
                <w:szCs w:val="20"/>
              </w:rPr>
            </w:pPr>
            <w:r w:rsidRPr="00F34557">
              <w:rPr>
                <w:rFonts w:ascii="Arial" w:hAnsi="Arial" w:cs="Arial"/>
                <w:b/>
                <w:sz w:val="20"/>
                <w:szCs w:val="20"/>
              </w:rPr>
              <w:t>Splnenie všetkých podmienok účasti</w:t>
            </w:r>
          </w:p>
        </w:tc>
        <w:tc>
          <w:tcPr>
            <w:tcW w:w="4870" w:type="dxa"/>
          </w:tcPr>
          <w:p w14:paraId="2D3855DA"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2F126D1F" w14:textId="77777777" w:rsidTr="00376905">
        <w:tc>
          <w:tcPr>
            <w:tcW w:w="4870" w:type="dxa"/>
          </w:tcPr>
          <w:p w14:paraId="3F769743" w14:textId="77777777" w:rsidR="00162496" w:rsidRPr="00F34557" w:rsidRDefault="00162496" w:rsidP="00376905">
            <w:pPr>
              <w:rPr>
                <w:rFonts w:ascii="Arial" w:hAnsi="Arial" w:cs="Arial"/>
                <w:sz w:val="20"/>
                <w:szCs w:val="20"/>
              </w:rPr>
            </w:pPr>
          </w:p>
          <w:p w14:paraId="4395AF85" w14:textId="77777777" w:rsidR="00162496" w:rsidRPr="00F34557" w:rsidRDefault="00162496" w:rsidP="00376905">
            <w:pPr>
              <w:rPr>
                <w:rFonts w:ascii="Arial" w:hAnsi="Arial" w:cs="Arial"/>
                <w:sz w:val="20"/>
                <w:szCs w:val="20"/>
              </w:rPr>
            </w:pPr>
            <w:r w:rsidRPr="00F34557">
              <w:rPr>
                <w:rFonts w:ascii="Arial" w:hAnsi="Arial" w:cs="Arial"/>
                <w:sz w:val="20"/>
                <w:szCs w:val="20"/>
              </w:rPr>
              <w:t>Spĺňa požadované podmienky účasti:</w:t>
            </w:r>
          </w:p>
        </w:tc>
        <w:tc>
          <w:tcPr>
            <w:tcW w:w="4870" w:type="dxa"/>
          </w:tcPr>
          <w:p w14:paraId="607B5469" w14:textId="77777777" w:rsidR="00162496" w:rsidRPr="00F34557" w:rsidRDefault="00162496" w:rsidP="00376905">
            <w:pPr>
              <w:jc w:val="both"/>
              <w:rPr>
                <w:rFonts w:ascii="Arial" w:hAnsi="Arial" w:cs="Arial"/>
                <w:sz w:val="20"/>
                <w:szCs w:val="20"/>
              </w:rPr>
            </w:pPr>
          </w:p>
          <w:p w14:paraId="76622AD7" w14:textId="7E7A5912" w:rsidR="00162496" w:rsidRPr="00F34557" w:rsidRDefault="00000000" w:rsidP="00376905">
            <w:pPr>
              <w:jc w:val="both"/>
              <w:rPr>
                <w:rFonts w:ascii="Arial" w:hAnsi="Arial" w:cs="Arial"/>
                <w:sz w:val="20"/>
                <w:szCs w:val="20"/>
              </w:rPr>
            </w:pPr>
            <w:r>
              <w:rPr>
                <w:rFonts w:ascii="Arial" w:hAnsi="Arial" w:cs="Arial"/>
                <w:sz w:val="20"/>
                <w:szCs w:val="20"/>
              </w:rPr>
              <w:pict w14:anchorId="2C484094">
                <v:shape id="_x0000_i1084"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6AE23552">
                <v:shape id="_x0000_i1085" type="#_x0000_t75" style="width:45pt;height:20.25pt">
                  <v:imagedata r:id="rId34" o:title=""/>
                </v:shape>
              </w:pict>
            </w:r>
            <w:r w:rsidR="00162496" w:rsidRPr="00F34557">
              <w:rPr>
                <w:rFonts w:ascii="Arial" w:hAnsi="Arial" w:cs="Arial"/>
                <w:sz w:val="20"/>
                <w:szCs w:val="20"/>
              </w:rPr>
              <w:t xml:space="preserve">  </w:t>
            </w:r>
          </w:p>
        </w:tc>
      </w:tr>
    </w:tbl>
    <w:p w14:paraId="70F11134"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62496" w:rsidRPr="00F34557" w14:paraId="5E039D7F" w14:textId="77777777" w:rsidTr="00376905">
        <w:tc>
          <w:tcPr>
            <w:tcW w:w="9751" w:type="dxa"/>
            <w:shd w:val="clear" w:color="auto" w:fill="EEECE1" w:themeFill="background2"/>
          </w:tcPr>
          <w:p w14:paraId="6B2DFB03"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4BBDF145"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298E7384" w14:textId="77777777" w:rsidTr="00376905">
        <w:tc>
          <w:tcPr>
            <w:tcW w:w="4870" w:type="dxa"/>
          </w:tcPr>
          <w:p w14:paraId="50DDBFA1" w14:textId="77777777" w:rsidR="00162496" w:rsidRPr="00F34557" w:rsidRDefault="00162496" w:rsidP="00376905">
            <w:pPr>
              <w:rPr>
                <w:rFonts w:ascii="Arial" w:hAnsi="Arial" w:cs="Arial"/>
                <w:b/>
                <w:sz w:val="20"/>
                <w:szCs w:val="20"/>
              </w:rPr>
            </w:pPr>
            <w:r w:rsidRPr="00F34557">
              <w:rPr>
                <w:rFonts w:ascii="Arial" w:hAnsi="Arial" w:cs="Arial"/>
                <w:b/>
                <w:sz w:val="20"/>
                <w:szCs w:val="20"/>
              </w:rPr>
              <w:t xml:space="preserve">Vhodnosť </w:t>
            </w:r>
          </w:p>
        </w:tc>
        <w:tc>
          <w:tcPr>
            <w:tcW w:w="4870" w:type="dxa"/>
          </w:tcPr>
          <w:p w14:paraId="660D5BFA"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3C5514C8" w14:textId="77777777" w:rsidTr="00376905">
        <w:tc>
          <w:tcPr>
            <w:tcW w:w="4870" w:type="dxa"/>
          </w:tcPr>
          <w:p w14:paraId="58F265CB"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b/>
                <w:sz w:val="20"/>
                <w:szCs w:val="20"/>
              </w:rPr>
              <w:t xml:space="preserve">Je zapísaný v príslušných profesijných alebo obchodných registroch </w:t>
            </w:r>
            <w:r w:rsidRPr="00F34557">
              <w:rPr>
                <w:rFonts w:ascii="Arial" w:hAnsi="Arial" w:cs="Arial"/>
                <w:sz w:val="20"/>
                <w:szCs w:val="20"/>
              </w:rPr>
              <w:t>vedených v členskom štáte, v ktorom má hospodársky subjekt sídlo</w:t>
            </w:r>
            <w:r w:rsidRPr="00F34557">
              <w:rPr>
                <w:rStyle w:val="Odkaznapoznmkupodiarou"/>
                <w:rFonts w:ascii="Arial" w:hAnsi="Arial" w:cs="Arial"/>
                <w:sz w:val="20"/>
                <w:szCs w:val="20"/>
              </w:rPr>
              <w:footnoteReference w:id="39"/>
            </w:r>
            <w:r w:rsidRPr="00F34557">
              <w:rPr>
                <w:rFonts w:ascii="Arial" w:hAnsi="Arial" w:cs="Arial"/>
                <w:sz w:val="20"/>
                <w:szCs w:val="20"/>
              </w:rPr>
              <w:t>:</w:t>
            </w:r>
          </w:p>
          <w:p w14:paraId="66380A97" w14:textId="77777777" w:rsidR="00162496" w:rsidRPr="00F34557" w:rsidRDefault="00162496" w:rsidP="00376905">
            <w:pPr>
              <w:ind w:left="360"/>
              <w:rPr>
                <w:rFonts w:ascii="Arial" w:hAnsi="Arial" w:cs="Arial"/>
                <w:sz w:val="20"/>
                <w:szCs w:val="20"/>
              </w:rPr>
            </w:pPr>
          </w:p>
          <w:p w14:paraId="0EFB27A3"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0" w:type="dxa"/>
          </w:tcPr>
          <w:p w14:paraId="542C5774" w14:textId="77777777" w:rsidR="00162496" w:rsidRPr="00F34557" w:rsidRDefault="00162496" w:rsidP="00376905">
            <w:pPr>
              <w:rPr>
                <w:rFonts w:ascii="Arial" w:hAnsi="Arial" w:cs="Arial"/>
                <w:sz w:val="20"/>
                <w:szCs w:val="20"/>
              </w:rPr>
            </w:pPr>
            <w:r w:rsidRPr="00F34557">
              <w:rPr>
                <w:rFonts w:ascii="Arial" w:hAnsi="Arial" w:cs="Arial"/>
                <w:sz w:val="20"/>
                <w:szCs w:val="20"/>
              </w:rPr>
              <w:lastRenderedPageBreak/>
              <w:t>[...........]</w:t>
            </w:r>
          </w:p>
          <w:p w14:paraId="4423E2AB" w14:textId="77777777" w:rsidR="00162496" w:rsidRPr="00F34557" w:rsidRDefault="00162496" w:rsidP="00376905">
            <w:pPr>
              <w:rPr>
                <w:rFonts w:ascii="Arial" w:hAnsi="Arial" w:cs="Arial"/>
                <w:sz w:val="20"/>
                <w:szCs w:val="20"/>
              </w:rPr>
            </w:pPr>
          </w:p>
          <w:p w14:paraId="2FBB98AF" w14:textId="77777777" w:rsidR="00162496" w:rsidRPr="00F34557" w:rsidRDefault="00162496" w:rsidP="00376905">
            <w:pPr>
              <w:rPr>
                <w:rFonts w:ascii="Arial" w:hAnsi="Arial" w:cs="Arial"/>
                <w:sz w:val="20"/>
                <w:szCs w:val="20"/>
              </w:rPr>
            </w:pPr>
          </w:p>
          <w:p w14:paraId="4ADD2DE4" w14:textId="77777777" w:rsidR="00162496" w:rsidRPr="00F34557" w:rsidRDefault="00162496" w:rsidP="00376905">
            <w:pPr>
              <w:rPr>
                <w:rFonts w:ascii="Arial" w:hAnsi="Arial" w:cs="Arial"/>
                <w:sz w:val="20"/>
                <w:szCs w:val="20"/>
              </w:rPr>
            </w:pPr>
          </w:p>
          <w:p w14:paraId="22366623"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1BF90C2E"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263727EE" w14:textId="77777777" w:rsidTr="00376905">
        <w:tc>
          <w:tcPr>
            <w:tcW w:w="4870" w:type="dxa"/>
          </w:tcPr>
          <w:p w14:paraId="270B0EDB"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b/>
                <w:sz w:val="20"/>
                <w:szCs w:val="20"/>
              </w:rPr>
              <w:t>V prípade zákaziek na poskytnutie služieb:</w:t>
            </w:r>
          </w:p>
          <w:p w14:paraId="6E45A4FF" w14:textId="77777777" w:rsidR="00162496" w:rsidRPr="00F34557" w:rsidRDefault="00162496" w:rsidP="00376905">
            <w:pPr>
              <w:pStyle w:val="Odsekzoznamu"/>
              <w:rPr>
                <w:rFonts w:ascii="Arial" w:hAnsi="Arial" w:cs="Arial"/>
                <w:sz w:val="20"/>
                <w:szCs w:val="20"/>
              </w:rPr>
            </w:pPr>
            <w:r w:rsidRPr="00F34557">
              <w:rPr>
                <w:rFonts w:ascii="Arial" w:hAnsi="Arial" w:cs="Arial"/>
                <w:sz w:val="20"/>
                <w:szCs w:val="20"/>
              </w:rPr>
              <w:t>je osobitné povolenie alebo členstvo v konkrétnej organizácii potrebné na to, aby bolo možné poskytovať príslušné služby v krajine usadenia hospodárskeho subjektu?</w:t>
            </w:r>
          </w:p>
          <w:p w14:paraId="00D7C8BF" w14:textId="77777777" w:rsidR="00162496" w:rsidRPr="00F34557" w:rsidRDefault="00162496" w:rsidP="00376905">
            <w:pPr>
              <w:pStyle w:val="Odsekzoznamu"/>
              <w:rPr>
                <w:rFonts w:ascii="Arial" w:hAnsi="Arial" w:cs="Arial"/>
                <w:sz w:val="20"/>
                <w:szCs w:val="20"/>
              </w:rPr>
            </w:pPr>
          </w:p>
          <w:p w14:paraId="713CEF78"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0" w:type="dxa"/>
          </w:tcPr>
          <w:p w14:paraId="49BBD59E" w14:textId="77777777" w:rsidR="00162496" w:rsidRPr="00F34557" w:rsidRDefault="00162496" w:rsidP="00376905">
            <w:pPr>
              <w:rPr>
                <w:rFonts w:ascii="Arial" w:eastAsia="MS Gothic" w:hAnsi="Arial" w:cs="Arial"/>
                <w:sz w:val="20"/>
                <w:szCs w:val="20"/>
              </w:rPr>
            </w:pPr>
          </w:p>
          <w:p w14:paraId="45FED98D" w14:textId="6376D3D7" w:rsidR="00162496" w:rsidRPr="00F34557" w:rsidRDefault="00000000" w:rsidP="00376905">
            <w:pPr>
              <w:jc w:val="both"/>
              <w:rPr>
                <w:rFonts w:ascii="Arial" w:hAnsi="Arial" w:cs="Arial"/>
                <w:sz w:val="20"/>
                <w:szCs w:val="20"/>
              </w:rPr>
            </w:pPr>
            <w:r>
              <w:rPr>
                <w:rFonts w:ascii="Arial" w:hAnsi="Arial" w:cs="Arial"/>
                <w:sz w:val="20"/>
                <w:szCs w:val="20"/>
              </w:rPr>
              <w:pict w14:anchorId="0324768A">
                <v:shape id="_x0000_i1086" type="#_x0000_t75" style="width:42pt;height:20.25pt">
                  <v:imagedata r:id="rId35" o:title=""/>
                </v:shape>
              </w:pict>
            </w:r>
            <w:r w:rsidR="00162496" w:rsidRPr="00F34557">
              <w:rPr>
                <w:rFonts w:ascii="Arial" w:hAnsi="Arial" w:cs="Arial"/>
                <w:sz w:val="20"/>
                <w:szCs w:val="20"/>
              </w:rPr>
              <w:t xml:space="preserve">   </w:t>
            </w:r>
            <w:r>
              <w:rPr>
                <w:rFonts w:ascii="Arial" w:hAnsi="Arial" w:cs="Arial"/>
                <w:sz w:val="20"/>
                <w:szCs w:val="20"/>
              </w:rPr>
              <w:pict w14:anchorId="28E44767">
                <v:shape id="_x0000_i1087" type="#_x0000_t75" style="width:45pt;height:20.25pt">
                  <v:imagedata r:id="rId25" o:title=""/>
                </v:shape>
              </w:pict>
            </w:r>
            <w:r w:rsidR="00162496" w:rsidRPr="00F34557">
              <w:rPr>
                <w:rFonts w:ascii="Arial" w:hAnsi="Arial" w:cs="Arial"/>
                <w:sz w:val="20"/>
                <w:szCs w:val="20"/>
              </w:rPr>
              <w:t xml:space="preserve">  </w:t>
            </w:r>
          </w:p>
          <w:p w14:paraId="5CECD72E" w14:textId="77777777" w:rsidR="00162496" w:rsidRPr="00F34557" w:rsidRDefault="00162496" w:rsidP="00376905">
            <w:pPr>
              <w:rPr>
                <w:rFonts w:ascii="Arial" w:hAnsi="Arial" w:cs="Arial"/>
                <w:sz w:val="20"/>
                <w:szCs w:val="20"/>
              </w:rPr>
            </w:pPr>
            <w:r w:rsidRPr="00F34557">
              <w:rPr>
                <w:rFonts w:ascii="Arial" w:eastAsia="MS Gothic" w:hAnsi="Arial" w:cs="Arial"/>
                <w:sz w:val="20"/>
                <w:szCs w:val="20"/>
              </w:rPr>
              <w:t xml:space="preserve">Ak áno, spresnite, o ktoré povolenie alebo členstvo ide a uveďte, či ich hospodársky subjekt má: </w:t>
            </w:r>
            <w:r w:rsidRPr="00F34557">
              <w:rPr>
                <w:rFonts w:ascii="Arial" w:hAnsi="Arial" w:cs="Arial"/>
                <w:sz w:val="20"/>
                <w:szCs w:val="20"/>
              </w:rPr>
              <w:t>[...........]</w:t>
            </w:r>
          </w:p>
          <w:p w14:paraId="0507DB34" w14:textId="77777777" w:rsidR="00162496" w:rsidRPr="00F34557" w:rsidRDefault="00162496" w:rsidP="00376905">
            <w:pPr>
              <w:tabs>
                <w:tab w:val="center" w:pos="2327"/>
              </w:tabs>
              <w:rPr>
                <w:rFonts w:ascii="Arial" w:eastAsia="MS Gothic" w:hAnsi="Arial" w:cs="Arial"/>
                <w:color w:val="404040" w:themeColor="text1" w:themeTint="BF"/>
                <w:sz w:val="20"/>
                <w:szCs w:val="20"/>
              </w:rPr>
            </w:pPr>
          </w:p>
          <w:p w14:paraId="1971050D" w14:textId="68155A57" w:rsidR="00162496" w:rsidRPr="00F34557" w:rsidRDefault="00000000" w:rsidP="00376905">
            <w:pPr>
              <w:jc w:val="both"/>
              <w:rPr>
                <w:rFonts w:ascii="Arial" w:hAnsi="Arial" w:cs="Arial"/>
                <w:sz w:val="20"/>
                <w:szCs w:val="20"/>
              </w:rPr>
            </w:pPr>
            <w:r>
              <w:rPr>
                <w:rFonts w:ascii="Arial" w:hAnsi="Arial" w:cs="Arial"/>
                <w:sz w:val="20"/>
                <w:szCs w:val="20"/>
              </w:rPr>
              <w:pict w14:anchorId="589407E5">
                <v:shape id="_x0000_i1088"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41FFC5FE">
                <v:shape id="_x0000_i1089" type="#_x0000_t75" style="width:45pt;height:20.25pt">
                  <v:imagedata r:id="rId25" o:title=""/>
                </v:shape>
              </w:pict>
            </w:r>
            <w:r w:rsidR="00162496" w:rsidRPr="00F34557">
              <w:rPr>
                <w:rFonts w:ascii="Arial" w:hAnsi="Arial" w:cs="Arial"/>
                <w:sz w:val="20"/>
                <w:szCs w:val="20"/>
              </w:rPr>
              <w:t xml:space="preserve">  </w:t>
            </w:r>
          </w:p>
          <w:p w14:paraId="1FDB8F2E"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451087D1"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bl>
    <w:p w14:paraId="2D03A87C" w14:textId="77777777" w:rsidR="00162496" w:rsidRPr="00F34557" w:rsidRDefault="00162496" w:rsidP="00162496">
      <w:pPr>
        <w:rPr>
          <w:rFonts w:ascii="Arial" w:hAnsi="Arial" w:cs="Arial"/>
          <w:sz w:val="20"/>
          <w:szCs w:val="20"/>
        </w:rPr>
      </w:pPr>
    </w:p>
    <w:p w14:paraId="00635A6B" w14:textId="77777777" w:rsidR="00162496" w:rsidRPr="00F34557" w:rsidRDefault="00162496" w:rsidP="00162496">
      <w:pPr>
        <w:rPr>
          <w:rFonts w:ascii="Arial" w:hAnsi="Arial" w:cs="Arial"/>
          <w:sz w:val="20"/>
          <w:szCs w:val="20"/>
        </w:rPr>
      </w:pPr>
    </w:p>
    <w:p w14:paraId="7E906547"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ab/>
        <w:t>B: EKONOMICKÉ A FINANČNÉ POSTAVENIE</w:t>
      </w:r>
    </w:p>
    <w:tbl>
      <w:tblPr>
        <w:tblStyle w:val="Mriekatabuky"/>
        <w:tblW w:w="9751" w:type="dxa"/>
        <w:tblLook w:val="04A0" w:firstRow="1" w:lastRow="0" w:firstColumn="1" w:lastColumn="0" w:noHBand="0" w:noVBand="1"/>
      </w:tblPr>
      <w:tblGrid>
        <w:gridCol w:w="9751"/>
      </w:tblGrid>
      <w:tr w:rsidR="00162496" w:rsidRPr="00F34557" w14:paraId="48D1E772" w14:textId="77777777" w:rsidTr="00376905">
        <w:tc>
          <w:tcPr>
            <w:tcW w:w="9751" w:type="dxa"/>
            <w:shd w:val="clear" w:color="auto" w:fill="EEECE1" w:themeFill="background2"/>
          </w:tcPr>
          <w:p w14:paraId="048A4DA8"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37A8C9D8"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7446AA76" w14:textId="77777777" w:rsidTr="00376905">
        <w:tc>
          <w:tcPr>
            <w:tcW w:w="4870" w:type="dxa"/>
          </w:tcPr>
          <w:p w14:paraId="61543D9B" w14:textId="77777777" w:rsidR="00162496" w:rsidRPr="00F34557" w:rsidRDefault="00162496" w:rsidP="00376905">
            <w:pPr>
              <w:rPr>
                <w:rFonts w:ascii="Arial" w:hAnsi="Arial" w:cs="Arial"/>
                <w:b/>
                <w:sz w:val="20"/>
                <w:szCs w:val="20"/>
              </w:rPr>
            </w:pPr>
            <w:r w:rsidRPr="00F34557">
              <w:rPr>
                <w:rFonts w:ascii="Arial" w:hAnsi="Arial" w:cs="Arial"/>
                <w:b/>
                <w:sz w:val="20"/>
                <w:szCs w:val="20"/>
              </w:rPr>
              <w:t>Ekonomické a finančné postavenie</w:t>
            </w:r>
          </w:p>
        </w:tc>
        <w:tc>
          <w:tcPr>
            <w:tcW w:w="4870" w:type="dxa"/>
          </w:tcPr>
          <w:p w14:paraId="77CC50DA"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693CCDFA" w14:textId="77777777" w:rsidTr="00376905">
        <w:tc>
          <w:tcPr>
            <w:tcW w:w="4870" w:type="dxa"/>
          </w:tcPr>
          <w:p w14:paraId="56066707"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1.a) </w:t>
            </w:r>
            <w:r w:rsidRPr="00F34557">
              <w:rPr>
                <w:rFonts w:ascii="Arial" w:hAnsi="Arial" w:cs="Arial"/>
                <w:b/>
                <w:sz w:val="20"/>
                <w:szCs w:val="20"/>
              </w:rPr>
              <w:t xml:space="preserve">Ročný obrat </w:t>
            </w:r>
            <w:r w:rsidRPr="00F34557">
              <w:rPr>
                <w:rFonts w:ascii="Arial" w:hAnsi="Arial" w:cs="Arial"/>
                <w:sz w:val="20"/>
                <w:szCs w:val="20"/>
              </w:rPr>
              <w:t>(„všeobecný“) hospodárskeho subjektu za niekoľko finančných rokov vyžadovaný v príslušnom oznámení alebo v súťažných podkladoch je takýto:</w:t>
            </w:r>
          </w:p>
          <w:p w14:paraId="4EAB629D" w14:textId="77777777" w:rsidR="00162496" w:rsidRPr="00F34557" w:rsidRDefault="00162496" w:rsidP="00376905">
            <w:pPr>
              <w:rPr>
                <w:rFonts w:ascii="Arial" w:hAnsi="Arial" w:cs="Arial"/>
                <w:sz w:val="20"/>
                <w:szCs w:val="20"/>
              </w:rPr>
            </w:pPr>
          </w:p>
          <w:p w14:paraId="1FF31088" w14:textId="77777777" w:rsidR="00162496" w:rsidRPr="00F34557" w:rsidRDefault="00162496" w:rsidP="00376905">
            <w:pPr>
              <w:rPr>
                <w:rFonts w:ascii="Arial" w:hAnsi="Arial" w:cs="Arial"/>
                <w:b/>
                <w:sz w:val="20"/>
                <w:szCs w:val="20"/>
              </w:rPr>
            </w:pPr>
            <w:r w:rsidRPr="00F34557">
              <w:rPr>
                <w:rFonts w:ascii="Arial" w:hAnsi="Arial" w:cs="Arial"/>
                <w:b/>
                <w:sz w:val="20"/>
                <w:szCs w:val="20"/>
              </w:rPr>
              <w:t>A/alebo</w:t>
            </w:r>
          </w:p>
          <w:p w14:paraId="4ACDEFAC" w14:textId="77777777" w:rsidR="00162496" w:rsidRPr="00F34557" w:rsidRDefault="00162496" w:rsidP="00376905">
            <w:pPr>
              <w:rPr>
                <w:rFonts w:ascii="Arial" w:hAnsi="Arial" w:cs="Arial"/>
                <w:b/>
                <w:sz w:val="20"/>
                <w:szCs w:val="20"/>
              </w:rPr>
            </w:pPr>
          </w:p>
          <w:p w14:paraId="59707126" w14:textId="77777777" w:rsidR="00162496" w:rsidRPr="00F34557" w:rsidRDefault="00162496" w:rsidP="00376905">
            <w:pPr>
              <w:rPr>
                <w:rFonts w:ascii="Arial" w:hAnsi="Arial" w:cs="Arial"/>
                <w:b/>
                <w:sz w:val="20"/>
                <w:szCs w:val="20"/>
              </w:rPr>
            </w:pPr>
            <w:r w:rsidRPr="00F34557">
              <w:rPr>
                <w:rFonts w:ascii="Arial" w:hAnsi="Arial" w:cs="Arial"/>
                <w:sz w:val="20"/>
                <w:szCs w:val="20"/>
              </w:rPr>
              <w:t xml:space="preserve">1.b) </w:t>
            </w:r>
            <w:r w:rsidRPr="00F34557">
              <w:rPr>
                <w:rFonts w:ascii="Arial" w:hAnsi="Arial" w:cs="Arial"/>
                <w:b/>
                <w:sz w:val="20"/>
                <w:szCs w:val="20"/>
              </w:rPr>
              <w:t>Priemerný ročný obrat hospodárskeho subjektu za niekoľko rokov vyžadovaný v príslušnom oznámení alebo súťažných podkladoch je takýto</w:t>
            </w:r>
            <w:r w:rsidRPr="00F34557">
              <w:rPr>
                <w:rStyle w:val="Odkaznapoznmkupodiarou"/>
                <w:rFonts w:ascii="Arial" w:hAnsi="Arial" w:cs="Arial"/>
                <w:b/>
                <w:sz w:val="20"/>
                <w:szCs w:val="20"/>
              </w:rPr>
              <w:footnoteReference w:id="40"/>
            </w:r>
            <w:r w:rsidRPr="00F34557">
              <w:rPr>
                <w:rFonts w:ascii="Arial" w:hAnsi="Arial" w:cs="Arial"/>
                <w:b/>
                <w:sz w:val="20"/>
                <w:szCs w:val="20"/>
              </w:rPr>
              <w:t>:</w:t>
            </w:r>
          </w:p>
          <w:p w14:paraId="49B1AC93" w14:textId="77777777" w:rsidR="00162496" w:rsidRPr="00F34557" w:rsidRDefault="00162496" w:rsidP="00376905">
            <w:pPr>
              <w:rPr>
                <w:rFonts w:ascii="Arial" w:hAnsi="Arial" w:cs="Arial"/>
                <w:b/>
                <w:sz w:val="20"/>
                <w:szCs w:val="20"/>
              </w:rPr>
            </w:pPr>
          </w:p>
          <w:p w14:paraId="40366136"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0" w:type="dxa"/>
          </w:tcPr>
          <w:p w14:paraId="013C3E58" w14:textId="77777777" w:rsidR="00162496" w:rsidRPr="00F34557" w:rsidRDefault="00162496" w:rsidP="00376905">
            <w:pPr>
              <w:rPr>
                <w:rFonts w:ascii="Arial" w:hAnsi="Arial" w:cs="Arial"/>
                <w:sz w:val="20"/>
                <w:szCs w:val="20"/>
              </w:rPr>
            </w:pPr>
            <w:r w:rsidRPr="00F34557">
              <w:rPr>
                <w:rFonts w:ascii="Arial" w:hAnsi="Arial" w:cs="Arial"/>
                <w:sz w:val="20"/>
                <w:szCs w:val="20"/>
              </w:rPr>
              <w:t>rok: [...........] obrat: [...........] [...] mena</w:t>
            </w:r>
          </w:p>
          <w:p w14:paraId="7F3074C1" w14:textId="77777777" w:rsidR="00162496" w:rsidRPr="00F34557" w:rsidRDefault="00162496" w:rsidP="00376905">
            <w:pPr>
              <w:rPr>
                <w:rFonts w:ascii="Arial" w:hAnsi="Arial" w:cs="Arial"/>
                <w:sz w:val="20"/>
                <w:szCs w:val="20"/>
              </w:rPr>
            </w:pPr>
            <w:r w:rsidRPr="00F34557">
              <w:rPr>
                <w:rFonts w:ascii="Arial" w:hAnsi="Arial" w:cs="Arial"/>
                <w:sz w:val="20"/>
                <w:szCs w:val="20"/>
              </w:rPr>
              <w:t>rok: [...........] obrat: [...........] [...] mena</w:t>
            </w:r>
          </w:p>
          <w:p w14:paraId="00FC1890" w14:textId="77777777" w:rsidR="00162496" w:rsidRPr="00F34557" w:rsidRDefault="00162496" w:rsidP="00376905">
            <w:pPr>
              <w:rPr>
                <w:rFonts w:ascii="Arial" w:hAnsi="Arial" w:cs="Arial"/>
                <w:sz w:val="20"/>
                <w:szCs w:val="20"/>
              </w:rPr>
            </w:pPr>
            <w:r w:rsidRPr="00F34557">
              <w:rPr>
                <w:rFonts w:ascii="Arial" w:hAnsi="Arial" w:cs="Arial"/>
                <w:sz w:val="20"/>
                <w:szCs w:val="20"/>
              </w:rPr>
              <w:t>rok: [...........] obrat: [...........] [...] mena</w:t>
            </w:r>
          </w:p>
          <w:p w14:paraId="6247027C" w14:textId="77777777" w:rsidR="00162496" w:rsidRPr="00F34557" w:rsidRDefault="00162496" w:rsidP="00376905">
            <w:pPr>
              <w:rPr>
                <w:rFonts w:ascii="Arial" w:hAnsi="Arial" w:cs="Arial"/>
                <w:sz w:val="20"/>
                <w:szCs w:val="20"/>
              </w:rPr>
            </w:pPr>
          </w:p>
          <w:p w14:paraId="59373566" w14:textId="77777777" w:rsidR="00162496" w:rsidRPr="00F34557" w:rsidRDefault="00162496" w:rsidP="00376905">
            <w:pPr>
              <w:rPr>
                <w:rFonts w:ascii="Arial" w:hAnsi="Arial" w:cs="Arial"/>
                <w:sz w:val="20"/>
                <w:szCs w:val="20"/>
              </w:rPr>
            </w:pPr>
          </w:p>
          <w:p w14:paraId="36087401" w14:textId="77777777" w:rsidR="00162496" w:rsidRPr="00F34557" w:rsidRDefault="00162496" w:rsidP="00376905">
            <w:pPr>
              <w:rPr>
                <w:rFonts w:ascii="Arial" w:hAnsi="Arial" w:cs="Arial"/>
                <w:sz w:val="20"/>
                <w:szCs w:val="20"/>
              </w:rPr>
            </w:pPr>
          </w:p>
          <w:p w14:paraId="7D571E0E" w14:textId="77777777" w:rsidR="00162496" w:rsidRPr="00F34557" w:rsidRDefault="00162496" w:rsidP="00376905">
            <w:pPr>
              <w:rPr>
                <w:rFonts w:ascii="Arial" w:hAnsi="Arial" w:cs="Arial"/>
                <w:sz w:val="20"/>
                <w:szCs w:val="20"/>
              </w:rPr>
            </w:pPr>
            <w:r w:rsidRPr="00F34557">
              <w:rPr>
                <w:rFonts w:ascii="Arial" w:hAnsi="Arial" w:cs="Arial"/>
                <w:sz w:val="20"/>
                <w:szCs w:val="20"/>
              </w:rPr>
              <w:t>(počet rokov, priemerný obrat):</w:t>
            </w:r>
          </w:p>
          <w:p w14:paraId="1228FB2C" w14:textId="77777777" w:rsidR="00162496" w:rsidRPr="00F34557" w:rsidRDefault="00162496" w:rsidP="00376905">
            <w:pPr>
              <w:rPr>
                <w:rFonts w:ascii="Arial" w:hAnsi="Arial" w:cs="Arial"/>
                <w:sz w:val="20"/>
                <w:szCs w:val="20"/>
              </w:rPr>
            </w:pPr>
            <w:r w:rsidRPr="00F34557">
              <w:rPr>
                <w:rFonts w:ascii="Arial" w:hAnsi="Arial" w:cs="Arial"/>
                <w:sz w:val="20"/>
                <w:szCs w:val="20"/>
              </w:rPr>
              <w:t>[...........] obrat: [...........] [...] mena</w:t>
            </w:r>
          </w:p>
          <w:p w14:paraId="493872AB" w14:textId="77777777" w:rsidR="00162496" w:rsidRPr="00F34557" w:rsidRDefault="00162496" w:rsidP="00376905">
            <w:pPr>
              <w:rPr>
                <w:rFonts w:ascii="Arial" w:hAnsi="Arial" w:cs="Arial"/>
                <w:sz w:val="20"/>
                <w:szCs w:val="20"/>
              </w:rPr>
            </w:pPr>
          </w:p>
          <w:p w14:paraId="1593DFFE" w14:textId="77777777" w:rsidR="00162496" w:rsidRPr="00F34557" w:rsidRDefault="00162496" w:rsidP="00376905">
            <w:pPr>
              <w:rPr>
                <w:rFonts w:ascii="Arial" w:hAnsi="Arial" w:cs="Arial"/>
                <w:sz w:val="20"/>
                <w:szCs w:val="20"/>
              </w:rPr>
            </w:pPr>
          </w:p>
          <w:p w14:paraId="6504CCE4" w14:textId="77777777" w:rsidR="00162496" w:rsidRPr="00F34557" w:rsidRDefault="00162496" w:rsidP="00376905">
            <w:pPr>
              <w:rPr>
                <w:rFonts w:ascii="Arial" w:hAnsi="Arial" w:cs="Arial"/>
                <w:sz w:val="20"/>
                <w:szCs w:val="20"/>
              </w:rPr>
            </w:pPr>
          </w:p>
          <w:p w14:paraId="04353AD2"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091E44A9"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1D272D4D" w14:textId="77777777" w:rsidTr="00376905">
        <w:tc>
          <w:tcPr>
            <w:tcW w:w="4870" w:type="dxa"/>
          </w:tcPr>
          <w:p w14:paraId="5CB6CDB4"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2.a) Ročný („osobitný“) </w:t>
            </w:r>
            <w:r w:rsidRPr="00F34557">
              <w:rPr>
                <w:rFonts w:ascii="Arial" w:hAnsi="Arial" w:cs="Arial"/>
                <w:b/>
                <w:sz w:val="20"/>
                <w:szCs w:val="20"/>
              </w:rPr>
              <w:t xml:space="preserve">obrat hospodárskeho subjektu v oblasti činnosti, na ktorú sa vzťahuje zmluva </w:t>
            </w:r>
            <w:r w:rsidRPr="00F34557">
              <w:rPr>
                <w:rFonts w:ascii="Arial" w:hAnsi="Arial" w:cs="Arial"/>
                <w:sz w:val="20"/>
                <w:szCs w:val="20"/>
              </w:rPr>
              <w:t>a ktorá je špecifikovaná v príslušnom oznámení alebo súťažných podkladoch pre požadovaný počet finančných rokov je takýto:</w:t>
            </w:r>
          </w:p>
          <w:p w14:paraId="6BFE6315" w14:textId="77777777" w:rsidR="00162496" w:rsidRPr="00F34557" w:rsidRDefault="00162496" w:rsidP="00376905">
            <w:pPr>
              <w:rPr>
                <w:rFonts w:ascii="Arial" w:hAnsi="Arial" w:cs="Arial"/>
                <w:sz w:val="20"/>
                <w:szCs w:val="20"/>
              </w:rPr>
            </w:pPr>
          </w:p>
          <w:p w14:paraId="192BFDAA" w14:textId="77777777" w:rsidR="00162496" w:rsidRPr="00F34557" w:rsidRDefault="00162496" w:rsidP="00376905">
            <w:pPr>
              <w:rPr>
                <w:rFonts w:ascii="Arial" w:hAnsi="Arial" w:cs="Arial"/>
                <w:b/>
                <w:sz w:val="20"/>
                <w:szCs w:val="20"/>
              </w:rPr>
            </w:pPr>
            <w:r w:rsidRPr="00F34557">
              <w:rPr>
                <w:rFonts w:ascii="Arial" w:hAnsi="Arial" w:cs="Arial"/>
                <w:b/>
                <w:sz w:val="20"/>
                <w:szCs w:val="20"/>
              </w:rPr>
              <w:t>A/alebo</w:t>
            </w:r>
          </w:p>
          <w:p w14:paraId="47AF1EED" w14:textId="77777777" w:rsidR="00162496" w:rsidRPr="00F34557" w:rsidRDefault="00162496" w:rsidP="00376905">
            <w:pPr>
              <w:rPr>
                <w:rFonts w:ascii="Arial" w:hAnsi="Arial" w:cs="Arial"/>
                <w:b/>
                <w:sz w:val="20"/>
                <w:szCs w:val="20"/>
              </w:rPr>
            </w:pPr>
          </w:p>
          <w:p w14:paraId="24423E78" w14:textId="77777777" w:rsidR="00162496" w:rsidRPr="00F34557" w:rsidRDefault="00162496" w:rsidP="00376905">
            <w:pPr>
              <w:rPr>
                <w:rFonts w:ascii="Arial" w:hAnsi="Arial" w:cs="Arial"/>
                <w:b/>
                <w:sz w:val="20"/>
                <w:szCs w:val="20"/>
              </w:rPr>
            </w:pPr>
            <w:r w:rsidRPr="00F34557">
              <w:rPr>
                <w:rFonts w:ascii="Arial" w:hAnsi="Arial" w:cs="Arial"/>
                <w:sz w:val="20"/>
                <w:szCs w:val="20"/>
              </w:rPr>
              <w:t xml:space="preserve">2.b) </w:t>
            </w:r>
            <w:r w:rsidRPr="00F34557">
              <w:rPr>
                <w:rFonts w:ascii="Arial" w:hAnsi="Arial" w:cs="Arial"/>
                <w:b/>
                <w:sz w:val="20"/>
                <w:szCs w:val="20"/>
              </w:rPr>
              <w:t>Priemerný ročný obrat hospodárskeho subjektu v danej oblasti za niekoľko rokov vyžadovaný v príslušnom oznámení alebo súťažných podkladoch je takýto</w:t>
            </w:r>
            <w:r w:rsidRPr="00F34557">
              <w:rPr>
                <w:rStyle w:val="Odkaznapoznmkupodiarou"/>
                <w:rFonts w:ascii="Arial" w:hAnsi="Arial" w:cs="Arial"/>
                <w:b/>
                <w:sz w:val="20"/>
                <w:szCs w:val="20"/>
              </w:rPr>
              <w:footnoteReference w:id="41"/>
            </w:r>
            <w:r w:rsidRPr="00F34557">
              <w:rPr>
                <w:rFonts w:ascii="Arial" w:hAnsi="Arial" w:cs="Arial"/>
                <w:b/>
                <w:sz w:val="20"/>
                <w:szCs w:val="20"/>
              </w:rPr>
              <w:t>:</w:t>
            </w:r>
          </w:p>
          <w:p w14:paraId="1C63494D" w14:textId="77777777" w:rsidR="00162496" w:rsidRPr="00F34557" w:rsidRDefault="00162496" w:rsidP="00376905">
            <w:pPr>
              <w:rPr>
                <w:rFonts w:ascii="Arial" w:hAnsi="Arial" w:cs="Arial"/>
                <w:b/>
                <w:sz w:val="20"/>
                <w:szCs w:val="20"/>
              </w:rPr>
            </w:pPr>
          </w:p>
          <w:p w14:paraId="27FFE24B" w14:textId="77777777" w:rsidR="00162496" w:rsidRPr="00F34557" w:rsidRDefault="00162496" w:rsidP="00376905">
            <w:pPr>
              <w:rPr>
                <w:rFonts w:ascii="Arial" w:hAnsi="Arial" w:cs="Arial"/>
                <w:b/>
                <w:sz w:val="20"/>
                <w:szCs w:val="20"/>
              </w:rPr>
            </w:pPr>
            <w:r w:rsidRPr="00F34557">
              <w:rPr>
                <w:rFonts w:ascii="Arial" w:hAnsi="Arial" w:cs="Arial"/>
                <w:sz w:val="20"/>
                <w:szCs w:val="20"/>
              </w:rPr>
              <w:t>Ak je príslušná dokumentácia dostupná v elektronickom formáte, uveďte:</w:t>
            </w:r>
          </w:p>
        </w:tc>
        <w:tc>
          <w:tcPr>
            <w:tcW w:w="4870" w:type="dxa"/>
          </w:tcPr>
          <w:p w14:paraId="1E99307D" w14:textId="77777777" w:rsidR="00162496" w:rsidRPr="00F34557" w:rsidRDefault="00162496" w:rsidP="00376905">
            <w:pPr>
              <w:rPr>
                <w:rFonts w:ascii="Arial" w:hAnsi="Arial" w:cs="Arial"/>
                <w:sz w:val="20"/>
                <w:szCs w:val="20"/>
              </w:rPr>
            </w:pPr>
            <w:r w:rsidRPr="00F34557">
              <w:rPr>
                <w:rFonts w:ascii="Arial" w:hAnsi="Arial" w:cs="Arial"/>
                <w:sz w:val="20"/>
                <w:szCs w:val="20"/>
              </w:rPr>
              <w:t>rok: [...........] obrat: [...........] [...] mena</w:t>
            </w:r>
          </w:p>
          <w:p w14:paraId="75E5EBB2" w14:textId="77777777" w:rsidR="00162496" w:rsidRPr="00F34557" w:rsidRDefault="00162496" w:rsidP="00376905">
            <w:pPr>
              <w:rPr>
                <w:rFonts w:ascii="Arial" w:hAnsi="Arial" w:cs="Arial"/>
                <w:sz w:val="20"/>
                <w:szCs w:val="20"/>
              </w:rPr>
            </w:pPr>
            <w:r w:rsidRPr="00F34557">
              <w:rPr>
                <w:rFonts w:ascii="Arial" w:hAnsi="Arial" w:cs="Arial"/>
                <w:sz w:val="20"/>
                <w:szCs w:val="20"/>
              </w:rPr>
              <w:t>rok: [...........] obrat: [...........] [...] mena</w:t>
            </w:r>
          </w:p>
          <w:p w14:paraId="10900606" w14:textId="77777777" w:rsidR="00162496" w:rsidRPr="00F34557" w:rsidRDefault="00162496" w:rsidP="00376905">
            <w:pPr>
              <w:rPr>
                <w:rFonts w:ascii="Arial" w:hAnsi="Arial" w:cs="Arial"/>
                <w:sz w:val="20"/>
                <w:szCs w:val="20"/>
              </w:rPr>
            </w:pPr>
            <w:r w:rsidRPr="00F34557">
              <w:rPr>
                <w:rFonts w:ascii="Arial" w:hAnsi="Arial" w:cs="Arial"/>
                <w:sz w:val="20"/>
                <w:szCs w:val="20"/>
              </w:rPr>
              <w:t>rok: [...........] obrat: [...........] [...] mena</w:t>
            </w:r>
          </w:p>
          <w:p w14:paraId="0043DF7D" w14:textId="77777777" w:rsidR="00162496" w:rsidRPr="00F34557" w:rsidRDefault="00162496" w:rsidP="00376905">
            <w:pPr>
              <w:rPr>
                <w:rFonts w:ascii="Arial" w:hAnsi="Arial" w:cs="Arial"/>
                <w:sz w:val="20"/>
                <w:szCs w:val="20"/>
              </w:rPr>
            </w:pPr>
          </w:p>
          <w:p w14:paraId="46E16094" w14:textId="77777777" w:rsidR="00162496" w:rsidRPr="00F34557" w:rsidRDefault="00162496" w:rsidP="00376905">
            <w:pPr>
              <w:rPr>
                <w:rFonts w:ascii="Arial" w:hAnsi="Arial" w:cs="Arial"/>
                <w:sz w:val="20"/>
                <w:szCs w:val="20"/>
              </w:rPr>
            </w:pPr>
          </w:p>
          <w:p w14:paraId="4F42E103" w14:textId="77777777" w:rsidR="00162496" w:rsidRPr="00F34557" w:rsidRDefault="00162496" w:rsidP="00376905">
            <w:pPr>
              <w:rPr>
                <w:rFonts w:ascii="Arial" w:hAnsi="Arial" w:cs="Arial"/>
                <w:sz w:val="20"/>
                <w:szCs w:val="20"/>
              </w:rPr>
            </w:pPr>
          </w:p>
          <w:p w14:paraId="53BF10BF" w14:textId="77777777" w:rsidR="00162496" w:rsidRPr="00F34557" w:rsidRDefault="00162496" w:rsidP="00376905">
            <w:pPr>
              <w:rPr>
                <w:rFonts w:ascii="Arial" w:hAnsi="Arial" w:cs="Arial"/>
                <w:sz w:val="20"/>
                <w:szCs w:val="20"/>
              </w:rPr>
            </w:pPr>
          </w:p>
          <w:p w14:paraId="63F2555D" w14:textId="77777777" w:rsidR="00162496" w:rsidRPr="00F34557" w:rsidRDefault="00162496" w:rsidP="00376905">
            <w:pPr>
              <w:rPr>
                <w:rFonts w:ascii="Arial" w:hAnsi="Arial" w:cs="Arial"/>
                <w:sz w:val="20"/>
                <w:szCs w:val="20"/>
              </w:rPr>
            </w:pPr>
          </w:p>
          <w:p w14:paraId="62C1B2CA" w14:textId="77777777" w:rsidR="00162496" w:rsidRPr="00F34557" w:rsidRDefault="00162496" w:rsidP="00376905">
            <w:pPr>
              <w:rPr>
                <w:rFonts w:ascii="Arial" w:hAnsi="Arial" w:cs="Arial"/>
                <w:sz w:val="20"/>
                <w:szCs w:val="20"/>
              </w:rPr>
            </w:pPr>
            <w:r w:rsidRPr="00F34557">
              <w:rPr>
                <w:rFonts w:ascii="Arial" w:hAnsi="Arial" w:cs="Arial"/>
                <w:sz w:val="20"/>
                <w:szCs w:val="20"/>
              </w:rPr>
              <w:t>(počet rokov, priemerný obrat):</w:t>
            </w:r>
          </w:p>
          <w:p w14:paraId="3BF4DFB3" w14:textId="77777777" w:rsidR="00162496" w:rsidRPr="00F34557" w:rsidRDefault="00162496" w:rsidP="00376905">
            <w:pPr>
              <w:rPr>
                <w:rFonts w:ascii="Arial" w:hAnsi="Arial" w:cs="Arial"/>
                <w:sz w:val="20"/>
                <w:szCs w:val="20"/>
              </w:rPr>
            </w:pPr>
            <w:r w:rsidRPr="00F34557">
              <w:rPr>
                <w:rFonts w:ascii="Arial" w:hAnsi="Arial" w:cs="Arial"/>
                <w:sz w:val="20"/>
                <w:szCs w:val="20"/>
              </w:rPr>
              <w:t>[...........] obrat: [...........] [...] mena</w:t>
            </w:r>
          </w:p>
          <w:p w14:paraId="3C36BA95" w14:textId="77777777" w:rsidR="00162496" w:rsidRPr="00F34557" w:rsidRDefault="00162496" w:rsidP="00376905">
            <w:pPr>
              <w:rPr>
                <w:rFonts w:ascii="Arial" w:hAnsi="Arial" w:cs="Arial"/>
                <w:sz w:val="20"/>
                <w:szCs w:val="20"/>
              </w:rPr>
            </w:pPr>
          </w:p>
          <w:p w14:paraId="1AA0B6D4" w14:textId="77777777" w:rsidR="00162496" w:rsidRPr="00F34557" w:rsidRDefault="00162496" w:rsidP="00376905">
            <w:pPr>
              <w:rPr>
                <w:rFonts w:ascii="Arial" w:hAnsi="Arial" w:cs="Arial"/>
                <w:sz w:val="20"/>
                <w:szCs w:val="20"/>
              </w:rPr>
            </w:pPr>
          </w:p>
          <w:p w14:paraId="2292AE8C" w14:textId="77777777" w:rsidR="00162496" w:rsidRPr="00F34557" w:rsidRDefault="00162496" w:rsidP="00376905">
            <w:pPr>
              <w:rPr>
                <w:rFonts w:ascii="Arial" w:hAnsi="Arial" w:cs="Arial"/>
                <w:sz w:val="20"/>
                <w:szCs w:val="20"/>
              </w:rPr>
            </w:pPr>
          </w:p>
          <w:p w14:paraId="703EE7EE"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385482B5"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0FC1BCC1" w14:textId="77777777" w:rsidTr="00376905">
        <w:tc>
          <w:tcPr>
            <w:tcW w:w="4870" w:type="dxa"/>
          </w:tcPr>
          <w:p w14:paraId="0301AAC2"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72008866" w14:textId="77777777" w:rsidR="00162496" w:rsidRPr="00F34557" w:rsidRDefault="00162496" w:rsidP="00376905">
            <w:pPr>
              <w:rPr>
                <w:rFonts w:ascii="Arial" w:hAnsi="Arial" w:cs="Arial"/>
                <w:sz w:val="20"/>
                <w:szCs w:val="20"/>
              </w:rPr>
            </w:pPr>
          </w:p>
          <w:p w14:paraId="197DAC8B"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55101E1" w14:textId="77777777" w:rsidR="00162496" w:rsidRPr="00F34557" w:rsidRDefault="00162496" w:rsidP="00376905">
            <w:pPr>
              <w:pStyle w:val="Odsekzoznamu"/>
              <w:ind w:left="360"/>
              <w:rPr>
                <w:rFonts w:ascii="Arial" w:hAnsi="Arial" w:cs="Arial"/>
                <w:sz w:val="20"/>
                <w:szCs w:val="20"/>
              </w:rPr>
            </w:pPr>
          </w:p>
        </w:tc>
      </w:tr>
    </w:tbl>
    <w:p w14:paraId="1672EB71" w14:textId="77777777" w:rsidR="00162496" w:rsidRPr="00F34557" w:rsidRDefault="00162496" w:rsidP="00162496">
      <w:pPr>
        <w:rPr>
          <w:rFonts w:ascii="Arial" w:hAnsi="Arial" w:cs="Arial"/>
          <w:sz w:val="20"/>
          <w:szCs w:val="20"/>
        </w:rPr>
      </w:pPr>
    </w:p>
    <w:p w14:paraId="51BF11C9" w14:textId="77777777" w:rsidR="00162496" w:rsidRPr="00F34557" w:rsidRDefault="00162496" w:rsidP="00162496">
      <w:pPr>
        <w:tabs>
          <w:tab w:val="left" w:pos="3919"/>
          <w:tab w:val="right" w:pos="9185"/>
        </w:tabs>
        <w:jc w:val="both"/>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71426148" w14:textId="77777777" w:rsidTr="00376905">
        <w:tc>
          <w:tcPr>
            <w:tcW w:w="4870" w:type="dxa"/>
          </w:tcPr>
          <w:p w14:paraId="2A1A2DA7"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Pokiaľ ide o </w:t>
            </w:r>
            <w:r w:rsidRPr="00F34557">
              <w:rPr>
                <w:rFonts w:ascii="Arial" w:hAnsi="Arial" w:cs="Arial"/>
                <w:b/>
                <w:sz w:val="20"/>
                <w:szCs w:val="20"/>
              </w:rPr>
              <w:t>finančné ukazovatele</w:t>
            </w:r>
            <w:r w:rsidRPr="00F34557">
              <w:rPr>
                <w:rStyle w:val="Odkaznapoznmkupodiarou"/>
                <w:rFonts w:ascii="Arial" w:hAnsi="Arial" w:cs="Arial"/>
                <w:b/>
                <w:sz w:val="20"/>
                <w:szCs w:val="20"/>
              </w:rPr>
              <w:footnoteReference w:id="42"/>
            </w:r>
            <w:r w:rsidRPr="00F34557">
              <w:rPr>
                <w:rFonts w:ascii="Arial" w:hAnsi="Arial" w:cs="Arial"/>
                <w:b/>
                <w:sz w:val="20"/>
                <w:szCs w:val="20"/>
              </w:rPr>
              <w:t xml:space="preserve"> </w:t>
            </w:r>
            <w:r w:rsidRPr="00F34557">
              <w:rPr>
                <w:rFonts w:ascii="Arial" w:hAnsi="Arial" w:cs="Arial"/>
                <w:sz w:val="20"/>
                <w:szCs w:val="20"/>
              </w:rPr>
              <w:t>uvedené v príslušnom oznámení alebo v súťažných podkladoch, hospodársky subjekt vyhlasuje, že skutočná hodnota pre požadovaný ukazovateľ je takáto:</w:t>
            </w:r>
          </w:p>
          <w:p w14:paraId="49562D25" w14:textId="77777777" w:rsidR="00162496" w:rsidRPr="00F34557" w:rsidRDefault="00162496" w:rsidP="00376905">
            <w:pPr>
              <w:rPr>
                <w:rFonts w:ascii="Arial" w:hAnsi="Arial" w:cs="Arial"/>
                <w:sz w:val="20"/>
                <w:szCs w:val="20"/>
              </w:rPr>
            </w:pPr>
          </w:p>
          <w:p w14:paraId="0A0EB73E"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0" w:type="dxa"/>
          </w:tcPr>
          <w:p w14:paraId="71986DFB" w14:textId="77777777" w:rsidR="00162496" w:rsidRPr="00F34557" w:rsidRDefault="00162496" w:rsidP="00376905">
            <w:pPr>
              <w:rPr>
                <w:rFonts w:ascii="Arial" w:hAnsi="Arial" w:cs="Arial"/>
                <w:sz w:val="20"/>
                <w:szCs w:val="20"/>
              </w:rPr>
            </w:pPr>
            <w:r w:rsidRPr="00F34557">
              <w:rPr>
                <w:rFonts w:ascii="Arial" w:hAnsi="Arial" w:cs="Arial"/>
                <w:sz w:val="20"/>
                <w:szCs w:val="20"/>
              </w:rPr>
              <w:t>(určenie požadovaného pomeru – pomer medzi x a y</w:t>
            </w:r>
            <w:r w:rsidRPr="00F34557">
              <w:rPr>
                <w:rStyle w:val="Odkaznapoznmkupodiarou"/>
                <w:rFonts w:ascii="Arial" w:hAnsi="Arial" w:cs="Arial"/>
                <w:sz w:val="20"/>
                <w:szCs w:val="20"/>
              </w:rPr>
              <w:footnoteReference w:id="43"/>
            </w:r>
            <w:r w:rsidRPr="00F34557">
              <w:rPr>
                <w:rFonts w:ascii="Arial" w:hAnsi="Arial" w:cs="Arial"/>
                <w:sz w:val="20"/>
                <w:szCs w:val="20"/>
              </w:rPr>
              <w:t xml:space="preserve"> – a hodnota):</w:t>
            </w:r>
          </w:p>
          <w:p w14:paraId="7FC039AE" w14:textId="77777777" w:rsidR="00162496" w:rsidRPr="00F34557" w:rsidRDefault="00162496" w:rsidP="00376905">
            <w:pPr>
              <w:rPr>
                <w:rFonts w:ascii="Arial" w:hAnsi="Arial" w:cs="Arial"/>
                <w:sz w:val="20"/>
                <w:szCs w:val="20"/>
              </w:rPr>
            </w:pPr>
            <w:r w:rsidRPr="00F34557">
              <w:rPr>
                <w:rFonts w:ascii="Arial" w:hAnsi="Arial" w:cs="Arial"/>
                <w:sz w:val="20"/>
                <w:szCs w:val="20"/>
              </w:rPr>
              <w:t>[...........],[...........]</w:t>
            </w:r>
            <w:r w:rsidRPr="00F34557">
              <w:rPr>
                <w:rStyle w:val="Odkaznapoznmkupodiarou"/>
                <w:rFonts w:ascii="Arial" w:hAnsi="Arial" w:cs="Arial"/>
                <w:sz w:val="20"/>
                <w:szCs w:val="20"/>
              </w:rPr>
              <w:footnoteReference w:id="44"/>
            </w:r>
          </w:p>
          <w:p w14:paraId="0C71C006" w14:textId="77777777" w:rsidR="00162496" w:rsidRPr="00F34557" w:rsidRDefault="00162496" w:rsidP="00376905">
            <w:pPr>
              <w:rPr>
                <w:rFonts w:ascii="Arial" w:hAnsi="Arial" w:cs="Arial"/>
                <w:sz w:val="20"/>
                <w:szCs w:val="20"/>
              </w:rPr>
            </w:pPr>
          </w:p>
          <w:p w14:paraId="02E06ABE" w14:textId="77777777" w:rsidR="00162496" w:rsidRPr="00F34557" w:rsidRDefault="00162496" w:rsidP="00376905">
            <w:pPr>
              <w:rPr>
                <w:rFonts w:ascii="Arial" w:hAnsi="Arial" w:cs="Arial"/>
                <w:sz w:val="20"/>
                <w:szCs w:val="20"/>
              </w:rPr>
            </w:pPr>
          </w:p>
          <w:p w14:paraId="766BB637" w14:textId="77777777" w:rsidR="00162496" w:rsidRPr="00F34557" w:rsidRDefault="00162496" w:rsidP="00376905">
            <w:pPr>
              <w:rPr>
                <w:rFonts w:ascii="Arial" w:hAnsi="Arial" w:cs="Arial"/>
                <w:sz w:val="20"/>
                <w:szCs w:val="20"/>
              </w:rPr>
            </w:pPr>
          </w:p>
          <w:p w14:paraId="1D3A48DB"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6009C11D"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41BCA637" w14:textId="77777777" w:rsidTr="00376905">
        <w:tc>
          <w:tcPr>
            <w:tcW w:w="4870" w:type="dxa"/>
          </w:tcPr>
          <w:p w14:paraId="1A9AE8A4"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 xml:space="preserve">Poistená suma </w:t>
            </w:r>
            <w:r w:rsidRPr="00F34557">
              <w:rPr>
                <w:rFonts w:ascii="Arial" w:hAnsi="Arial" w:cs="Arial"/>
                <w:b/>
                <w:sz w:val="20"/>
                <w:szCs w:val="20"/>
              </w:rPr>
              <w:t xml:space="preserve">poistenia náhrady škôd vyplývajúcich z podnikateľského rizika </w:t>
            </w:r>
            <w:r w:rsidRPr="00F34557">
              <w:rPr>
                <w:rFonts w:ascii="Arial" w:hAnsi="Arial" w:cs="Arial"/>
                <w:sz w:val="20"/>
                <w:szCs w:val="20"/>
              </w:rPr>
              <w:t>hospodárskeho subjektu je takáto:</w:t>
            </w:r>
          </w:p>
          <w:p w14:paraId="43DB9B31" w14:textId="77777777" w:rsidR="00162496" w:rsidRPr="00F34557" w:rsidRDefault="00162496" w:rsidP="00376905">
            <w:pPr>
              <w:rPr>
                <w:rFonts w:ascii="Arial" w:hAnsi="Arial" w:cs="Arial"/>
                <w:b/>
                <w:sz w:val="20"/>
                <w:szCs w:val="20"/>
              </w:rPr>
            </w:pPr>
            <w:r w:rsidRPr="00F34557">
              <w:rPr>
                <w:rFonts w:ascii="Arial" w:hAnsi="Arial" w:cs="Arial"/>
                <w:b/>
                <w:sz w:val="20"/>
                <w:szCs w:val="20"/>
              </w:rPr>
              <w:t xml:space="preserve"> </w:t>
            </w:r>
          </w:p>
          <w:p w14:paraId="5ADD88CE"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0" w:type="dxa"/>
          </w:tcPr>
          <w:p w14:paraId="7FD63726" w14:textId="77777777" w:rsidR="00162496" w:rsidRPr="00F34557" w:rsidRDefault="00162496" w:rsidP="00376905">
            <w:pPr>
              <w:rPr>
                <w:rFonts w:ascii="Arial" w:hAnsi="Arial" w:cs="Arial"/>
                <w:sz w:val="20"/>
                <w:szCs w:val="20"/>
              </w:rPr>
            </w:pPr>
            <w:r w:rsidRPr="00F34557">
              <w:rPr>
                <w:rFonts w:ascii="Arial" w:hAnsi="Arial" w:cs="Arial"/>
                <w:sz w:val="20"/>
                <w:szCs w:val="20"/>
              </w:rPr>
              <w:t>[...........],[...........] mena</w:t>
            </w:r>
          </w:p>
          <w:p w14:paraId="580EB7B8" w14:textId="77777777" w:rsidR="00162496" w:rsidRPr="00F34557" w:rsidRDefault="00162496" w:rsidP="00376905">
            <w:pPr>
              <w:rPr>
                <w:rFonts w:ascii="Arial" w:hAnsi="Arial" w:cs="Arial"/>
                <w:sz w:val="20"/>
                <w:szCs w:val="20"/>
              </w:rPr>
            </w:pPr>
          </w:p>
          <w:p w14:paraId="47AB050E" w14:textId="77777777" w:rsidR="00162496" w:rsidRPr="00F34557" w:rsidRDefault="00162496" w:rsidP="00376905">
            <w:pPr>
              <w:rPr>
                <w:rFonts w:ascii="Arial" w:hAnsi="Arial" w:cs="Arial"/>
                <w:sz w:val="20"/>
                <w:szCs w:val="20"/>
              </w:rPr>
            </w:pPr>
          </w:p>
          <w:p w14:paraId="06EDC38E" w14:textId="77777777" w:rsidR="00162496" w:rsidRPr="00F34557" w:rsidRDefault="00162496" w:rsidP="00376905">
            <w:pPr>
              <w:rPr>
                <w:rFonts w:ascii="Arial" w:hAnsi="Arial" w:cs="Arial"/>
                <w:sz w:val="20"/>
                <w:szCs w:val="20"/>
              </w:rPr>
            </w:pPr>
          </w:p>
          <w:p w14:paraId="6A73CD6A"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779C4980"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A948408" w14:textId="77777777" w:rsidTr="00376905">
        <w:tc>
          <w:tcPr>
            <w:tcW w:w="4870" w:type="dxa"/>
          </w:tcPr>
          <w:p w14:paraId="7D41696A"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Pokiaľ ide o </w:t>
            </w:r>
            <w:r w:rsidRPr="00F34557">
              <w:rPr>
                <w:rFonts w:ascii="Arial" w:hAnsi="Arial" w:cs="Arial"/>
                <w:b/>
                <w:sz w:val="20"/>
                <w:szCs w:val="20"/>
              </w:rPr>
              <w:t xml:space="preserve">prípadné iné hospodárske alebo finančné požiadavky, </w:t>
            </w:r>
            <w:r w:rsidRPr="00F34557">
              <w:rPr>
                <w:rFonts w:ascii="Arial" w:hAnsi="Arial" w:cs="Arial"/>
                <w:sz w:val="20"/>
                <w:szCs w:val="20"/>
              </w:rPr>
              <w:t>ktoré by mohli byť stanovené v príslušnom oznámení alebo súťažných podkladoch, hospodársky subjekt vyhlasuje, že:</w:t>
            </w:r>
          </w:p>
          <w:p w14:paraId="5175F4C1" w14:textId="77777777" w:rsidR="00162496" w:rsidRPr="00F34557" w:rsidRDefault="00162496" w:rsidP="00376905">
            <w:pPr>
              <w:rPr>
                <w:rFonts w:ascii="Arial" w:hAnsi="Arial" w:cs="Arial"/>
                <w:sz w:val="20"/>
                <w:szCs w:val="20"/>
              </w:rPr>
            </w:pPr>
          </w:p>
          <w:p w14:paraId="353B63A9"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Ak je príslušná dokumentácia, ktorá </w:t>
            </w:r>
            <w:r w:rsidRPr="00F34557">
              <w:rPr>
                <w:rFonts w:ascii="Arial" w:hAnsi="Arial" w:cs="Arial"/>
                <w:b/>
                <w:sz w:val="20"/>
                <w:szCs w:val="20"/>
              </w:rPr>
              <w:t>by</w:t>
            </w:r>
            <w:r w:rsidRPr="00F34557">
              <w:rPr>
                <w:rFonts w:ascii="Arial" w:hAnsi="Arial" w:cs="Arial"/>
                <w:sz w:val="20"/>
                <w:szCs w:val="20"/>
              </w:rPr>
              <w:t xml:space="preserve"> </w:t>
            </w:r>
            <w:r w:rsidRPr="00F34557">
              <w:rPr>
                <w:rFonts w:ascii="Arial" w:hAnsi="Arial" w:cs="Arial"/>
                <w:b/>
                <w:sz w:val="20"/>
                <w:szCs w:val="20"/>
              </w:rPr>
              <w:t>mohla</w:t>
            </w:r>
            <w:r w:rsidRPr="00F34557">
              <w:rPr>
                <w:rFonts w:ascii="Arial" w:hAnsi="Arial" w:cs="Arial"/>
                <w:sz w:val="20"/>
                <w:szCs w:val="20"/>
              </w:rPr>
              <w:t xml:space="preserve"> byť stanovená v príslušnom oznámení alebo súťažných podkladoch, dostupná v elektronickom formáte, uveďte:</w:t>
            </w:r>
          </w:p>
        </w:tc>
        <w:tc>
          <w:tcPr>
            <w:tcW w:w="4870" w:type="dxa"/>
          </w:tcPr>
          <w:p w14:paraId="426B122D"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20A522A3" w14:textId="77777777" w:rsidR="00162496" w:rsidRPr="00F34557" w:rsidRDefault="00162496" w:rsidP="00376905">
            <w:pPr>
              <w:rPr>
                <w:rFonts w:ascii="Arial" w:hAnsi="Arial" w:cs="Arial"/>
                <w:sz w:val="20"/>
                <w:szCs w:val="20"/>
              </w:rPr>
            </w:pPr>
          </w:p>
          <w:p w14:paraId="7A2E9C55" w14:textId="77777777" w:rsidR="00162496" w:rsidRPr="00F34557" w:rsidRDefault="00162496" w:rsidP="00376905">
            <w:pPr>
              <w:rPr>
                <w:rFonts w:ascii="Arial" w:hAnsi="Arial" w:cs="Arial"/>
                <w:sz w:val="20"/>
                <w:szCs w:val="20"/>
              </w:rPr>
            </w:pPr>
          </w:p>
          <w:p w14:paraId="69304FE7" w14:textId="77777777" w:rsidR="00162496" w:rsidRPr="00F34557" w:rsidRDefault="00162496" w:rsidP="00376905">
            <w:pPr>
              <w:rPr>
                <w:rFonts w:ascii="Arial" w:hAnsi="Arial" w:cs="Arial"/>
                <w:sz w:val="20"/>
                <w:szCs w:val="20"/>
              </w:rPr>
            </w:pPr>
          </w:p>
          <w:p w14:paraId="7D7647D3" w14:textId="77777777" w:rsidR="00162496" w:rsidRPr="00F34557" w:rsidRDefault="00162496" w:rsidP="00376905">
            <w:pPr>
              <w:rPr>
                <w:rFonts w:ascii="Arial" w:hAnsi="Arial" w:cs="Arial"/>
                <w:sz w:val="20"/>
                <w:szCs w:val="20"/>
              </w:rPr>
            </w:pPr>
          </w:p>
          <w:p w14:paraId="3DAE73F8" w14:textId="77777777" w:rsidR="00162496" w:rsidRPr="00F34557" w:rsidRDefault="00162496" w:rsidP="00376905">
            <w:pPr>
              <w:rPr>
                <w:rFonts w:ascii="Arial" w:hAnsi="Arial" w:cs="Arial"/>
                <w:sz w:val="20"/>
                <w:szCs w:val="20"/>
              </w:rPr>
            </w:pPr>
          </w:p>
          <w:p w14:paraId="68A3D6EB"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7078EFCD"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bl>
    <w:p w14:paraId="5E9A0AC9" w14:textId="77777777" w:rsidR="00162496" w:rsidRPr="00F34557" w:rsidRDefault="00162496" w:rsidP="00162496">
      <w:pPr>
        <w:jc w:val="center"/>
        <w:rPr>
          <w:rFonts w:ascii="Arial" w:hAnsi="Arial" w:cs="Arial"/>
          <w:sz w:val="20"/>
          <w:szCs w:val="20"/>
        </w:rPr>
      </w:pPr>
    </w:p>
    <w:p w14:paraId="4B237280"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C: TECHNICKÁ A ODBORNÁ SPÔSOBILOSŤ</w:t>
      </w:r>
    </w:p>
    <w:tbl>
      <w:tblPr>
        <w:tblStyle w:val="Mriekatabuky"/>
        <w:tblW w:w="9751" w:type="dxa"/>
        <w:tblLook w:val="04A0" w:firstRow="1" w:lastRow="0" w:firstColumn="1" w:lastColumn="0" w:noHBand="0" w:noVBand="1"/>
      </w:tblPr>
      <w:tblGrid>
        <w:gridCol w:w="9751"/>
      </w:tblGrid>
      <w:tr w:rsidR="00162496" w:rsidRPr="00F34557" w14:paraId="70D3EF4A" w14:textId="77777777" w:rsidTr="00376905">
        <w:tc>
          <w:tcPr>
            <w:tcW w:w="9751" w:type="dxa"/>
            <w:shd w:val="clear" w:color="auto" w:fill="EEECE1" w:themeFill="background2"/>
          </w:tcPr>
          <w:p w14:paraId="29EC7F14" w14:textId="77777777" w:rsidR="00162496" w:rsidRPr="00F34557" w:rsidRDefault="00162496" w:rsidP="00376905">
            <w:pPr>
              <w:rPr>
                <w:rFonts w:ascii="Arial" w:hAnsi="Arial" w:cs="Arial"/>
                <w:b/>
                <w:sz w:val="20"/>
                <w:szCs w:val="20"/>
              </w:rPr>
            </w:pPr>
            <w:r w:rsidRPr="00F34557">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0D8FDF99" w14:textId="77777777" w:rsidR="00162496" w:rsidRPr="00F34557" w:rsidRDefault="00162496" w:rsidP="00162496">
      <w:pPr>
        <w:rPr>
          <w:rFonts w:ascii="Arial" w:hAnsi="Arial" w:cs="Arial"/>
          <w:sz w:val="20"/>
          <w:szCs w:val="20"/>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162496" w:rsidRPr="00F34557" w14:paraId="218A8B89" w14:textId="77777777" w:rsidTr="00162496">
        <w:trPr>
          <w:gridAfter w:val="1"/>
          <w:wAfter w:w="56" w:type="dxa"/>
        </w:trPr>
        <w:tc>
          <w:tcPr>
            <w:tcW w:w="4870" w:type="dxa"/>
            <w:gridSpan w:val="2"/>
          </w:tcPr>
          <w:p w14:paraId="6381B1D8" w14:textId="77777777" w:rsidR="00162496" w:rsidRPr="00F34557" w:rsidRDefault="00162496" w:rsidP="00376905">
            <w:pPr>
              <w:rPr>
                <w:rFonts w:ascii="Arial" w:hAnsi="Arial" w:cs="Arial"/>
                <w:b/>
                <w:sz w:val="20"/>
                <w:szCs w:val="20"/>
              </w:rPr>
            </w:pPr>
            <w:r w:rsidRPr="00F34557">
              <w:rPr>
                <w:rFonts w:ascii="Arial" w:hAnsi="Arial" w:cs="Arial"/>
                <w:b/>
                <w:sz w:val="20"/>
                <w:szCs w:val="20"/>
              </w:rPr>
              <w:t>Technická a odborná spôsobilosť</w:t>
            </w:r>
          </w:p>
        </w:tc>
        <w:tc>
          <w:tcPr>
            <w:tcW w:w="4870" w:type="dxa"/>
            <w:gridSpan w:val="4"/>
          </w:tcPr>
          <w:p w14:paraId="01908D54"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6A40D77E" w14:textId="77777777" w:rsidTr="00162496">
        <w:trPr>
          <w:gridAfter w:val="1"/>
          <w:wAfter w:w="56" w:type="dxa"/>
        </w:trPr>
        <w:tc>
          <w:tcPr>
            <w:tcW w:w="4870" w:type="dxa"/>
            <w:gridSpan w:val="2"/>
          </w:tcPr>
          <w:p w14:paraId="5B17CD34" w14:textId="77777777" w:rsidR="00162496" w:rsidRPr="00F34557" w:rsidRDefault="00162496" w:rsidP="00376905">
            <w:pPr>
              <w:jc w:val="both"/>
              <w:rPr>
                <w:rFonts w:ascii="Arial" w:hAnsi="Arial" w:cs="Arial"/>
                <w:i/>
                <w:sz w:val="20"/>
                <w:szCs w:val="20"/>
              </w:rPr>
            </w:pPr>
            <w:r w:rsidRPr="00F34557">
              <w:rPr>
                <w:rFonts w:ascii="Arial" w:hAnsi="Arial" w:cs="Arial"/>
                <w:sz w:val="20"/>
                <w:szCs w:val="20"/>
              </w:rPr>
              <w:t xml:space="preserve">1.a) </w:t>
            </w:r>
            <w:r w:rsidRPr="00F34557">
              <w:rPr>
                <w:rFonts w:ascii="Arial" w:hAnsi="Arial" w:cs="Arial"/>
                <w:i/>
                <w:sz w:val="20"/>
                <w:szCs w:val="20"/>
              </w:rPr>
              <w:t>Len v prípade verejných zákaziek na   uskutočnenie stavebných prác:</w:t>
            </w:r>
          </w:p>
          <w:p w14:paraId="3B281F57" w14:textId="77777777" w:rsidR="00162496" w:rsidRPr="00F34557" w:rsidRDefault="00162496" w:rsidP="00376905">
            <w:pPr>
              <w:rPr>
                <w:rFonts w:ascii="Arial" w:hAnsi="Arial" w:cs="Arial"/>
                <w:sz w:val="20"/>
                <w:szCs w:val="20"/>
              </w:rPr>
            </w:pPr>
          </w:p>
          <w:p w14:paraId="0D472DDE" w14:textId="77777777" w:rsidR="00162496" w:rsidRPr="00F34557" w:rsidRDefault="00162496" w:rsidP="00376905">
            <w:pPr>
              <w:rPr>
                <w:rFonts w:ascii="Arial" w:hAnsi="Arial" w:cs="Arial"/>
                <w:b/>
                <w:sz w:val="20"/>
                <w:szCs w:val="20"/>
              </w:rPr>
            </w:pPr>
            <w:r w:rsidRPr="00F34557">
              <w:rPr>
                <w:rFonts w:ascii="Arial" w:hAnsi="Arial" w:cs="Arial"/>
                <w:sz w:val="20"/>
                <w:szCs w:val="20"/>
              </w:rPr>
              <w:t>Počas referenčného obdobia</w:t>
            </w:r>
            <w:r w:rsidRPr="00F34557">
              <w:rPr>
                <w:rStyle w:val="Odkaznapoznmkupodiarou"/>
                <w:rFonts w:ascii="Arial" w:hAnsi="Arial" w:cs="Arial"/>
                <w:sz w:val="20"/>
                <w:szCs w:val="20"/>
              </w:rPr>
              <w:footnoteReference w:id="45"/>
            </w:r>
            <w:r w:rsidRPr="00F34557">
              <w:rPr>
                <w:rFonts w:ascii="Arial" w:hAnsi="Arial" w:cs="Arial"/>
                <w:sz w:val="20"/>
                <w:szCs w:val="20"/>
              </w:rPr>
              <w:t xml:space="preserve"> hospodársky subjekt </w:t>
            </w:r>
            <w:r w:rsidRPr="00F34557">
              <w:rPr>
                <w:rFonts w:ascii="Arial" w:hAnsi="Arial" w:cs="Arial"/>
                <w:b/>
                <w:sz w:val="20"/>
                <w:szCs w:val="20"/>
              </w:rPr>
              <w:t>vykonal tieto stavebné práce konkrétneho typu:</w:t>
            </w:r>
          </w:p>
          <w:p w14:paraId="7EB74847" w14:textId="77777777" w:rsidR="00162496" w:rsidRPr="00F34557" w:rsidRDefault="00162496" w:rsidP="00376905">
            <w:pPr>
              <w:rPr>
                <w:rFonts w:ascii="Arial" w:hAnsi="Arial" w:cs="Arial"/>
                <w:b/>
                <w:sz w:val="20"/>
                <w:szCs w:val="20"/>
              </w:rPr>
            </w:pPr>
          </w:p>
          <w:p w14:paraId="585CD98E"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7D130FE6" w14:textId="77777777" w:rsidR="00162496" w:rsidRPr="00F34557" w:rsidRDefault="00162496" w:rsidP="00376905">
            <w:pPr>
              <w:rPr>
                <w:rFonts w:ascii="Arial" w:hAnsi="Arial" w:cs="Arial"/>
                <w:sz w:val="20"/>
                <w:szCs w:val="20"/>
              </w:rPr>
            </w:pPr>
            <w:r w:rsidRPr="00F34557">
              <w:rPr>
                <w:rFonts w:ascii="Arial" w:hAnsi="Arial" w:cs="Arial"/>
                <w:sz w:val="20"/>
                <w:szCs w:val="20"/>
              </w:rPr>
              <w:t>Počet rokov (toto obdobie je stanovené v príslušnom oznámení alebo súťažných podkladoch):</w:t>
            </w:r>
          </w:p>
          <w:p w14:paraId="5F55D94C"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7B7E246E" w14:textId="77777777" w:rsidR="00162496" w:rsidRPr="00F34557" w:rsidRDefault="00162496" w:rsidP="00376905">
            <w:pPr>
              <w:rPr>
                <w:rFonts w:ascii="Arial" w:hAnsi="Arial" w:cs="Arial"/>
                <w:sz w:val="20"/>
                <w:szCs w:val="20"/>
              </w:rPr>
            </w:pPr>
            <w:r w:rsidRPr="00F34557">
              <w:rPr>
                <w:rFonts w:ascii="Arial" w:hAnsi="Arial" w:cs="Arial"/>
                <w:sz w:val="20"/>
                <w:szCs w:val="20"/>
              </w:rPr>
              <w:t>Stavebné práce : [...........]</w:t>
            </w:r>
          </w:p>
          <w:p w14:paraId="3148786A" w14:textId="77777777" w:rsidR="00162496" w:rsidRPr="00F34557" w:rsidRDefault="00162496" w:rsidP="00376905">
            <w:pPr>
              <w:rPr>
                <w:rFonts w:ascii="Arial" w:hAnsi="Arial" w:cs="Arial"/>
                <w:sz w:val="20"/>
                <w:szCs w:val="20"/>
              </w:rPr>
            </w:pPr>
          </w:p>
          <w:p w14:paraId="44403613" w14:textId="77777777" w:rsidR="00162496" w:rsidRPr="00F34557" w:rsidRDefault="00162496" w:rsidP="00376905">
            <w:pPr>
              <w:rPr>
                <w:rFonts w:ascii="Arial" w:hAnsi="Arial" w:cs="Arial"/>
                <w:sz w:val="20"/>
                <w:szCs w:val="20"/>
              </w:rPr>
            </w:pPr>
          </w:p>
          <w:p w14:paraId="6E676040"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0EE45FEE"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59FD8E80" w14:textId="77777777" w:rsidTr="00162496">
        <w:trPr>
          <w:trHeight w:val="140"/>
        </w:trPr>
        <w:tc>
          <w:tcPr>
            <w:tcW w:w="4794" w:type="dxa"/>
            <w:vMerge w:val="restart"/>
          </w:tcPr>
          <w:p w14:paraId="116784FC" w14:textId="77777777" w:rsidR="00162496" w:rsidRPr="00F34557" w:rsidRDefault="00162496" w:rsidP="00376905">
            <w:pPr>
              <w:tabs>
                <w:tab w:val="left" w:pos="1065"/>
              </w:tabs>
              <w:rPr>
                <w:rFonts w:ascii="Arial" w:hAnsi="Arial" w:cs="Arial"/>
                <w:b/>
                <w:i/>
                <w:sz w:val="20"/>
                <w:szCs w:val="20"/>
              </w:rPr>
            </w:pPr>
            <w:r w:rsidRPr="00F34557">
              <w:rPr>
                <w:rFonts w:ascii="Arial" w:hAnsi="Arial" w:cs="Arial"/>
                <w:sz w:val="20"/>
                <w:szCs w:val="20"/>
              </w:rPr>
              <w:t xml:space="preserve">1.b) </w:t>
            </w:r>
            <w:r w:rsidRPr="00F34557">
              <w:rPr>
                <w:rFonts w:ascii="Arial" w:hAnsi="Arial" w:cs="Arial"/>
                <w:i/>
                <w:sz w:val="20"/>
                <w:szCs w:val="20"/>
              </w:rPr>
              <w:t xml:space="preserve">Len v prípade </w:t>
            </w:r>
            <w:r w:rsidRPr="00F34557">
              <w:rPr>
                <w:rFonts w:ascii="Arial" w:hAnsi="Arial" w:cs="Arial"/>
                <w:b/>
                <w:i/>
                <w:sz w:val="20"/>
                <w:szCs w:val="20"/>
              </w:rPr>
              <w:t>verejných zákaziek na dodanie tovaru a verejných zákaziek na poskytnutie služieb:</w:t>
            </w:r>
          </w:p>
          <w:p w14:paraId="4B656C39" w14:textId="77777777" w:rsidR="00162496" w:rsidRPr="00F34557" w:rsidRDefault="00162496" w:rsidP="00376905">
            <w:pPr>
              <w:tabs>
                <w:tab w:val="left" w:pos="1065"/>
              </w:tabs>
              <w:rPr>
                <w:rFonts w:ascii="Arial" w:hAnsi="Arial" w:cs="Arial"/>
                <w:b/>
                <w:i/>
                <w:sz w:val="20"/>
                <w:szCs w:val="20"/>
              </w:rPr>
            </w:pPr>
          </w:p>
          <w:p w14:paraId="0CF594C9"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Počas referenčného obdobia</w:t>
            </w:r>
            <w:r w:rsidRPr="00F34557">
              <w:rPr>
                <w:rStyle w:val="Odkaznapoznmkupodiarou"/>
                <w:rFonts w:ascii="Arial" w:hAnsi="Arial" w:cs="Arial"/>
                <w:sz w:val="20"/>
                <w:szCs w:val="20"/>
              </w:rPr>
              <w:footnoteReference w:id="46"/>
            </w:r>
            <w:r w:rsidRPr="00F34557">
              <w:rPr>
                <w:rFonts w:ascii="Arial" w:hAnsi="Arial" w:cs="Arial"/>
                <w:sz w:val="20"/>
                <w:szCs w:val="20"/>
              </w:rPr>
              <w:t xml:space="preserve">, hospodársky subjekt </w:t>
            </w:r>
            <w:r w:rsidRPr="00F34557">
              <w:rPr>
                <w:rFonts w:ascii="Arial" w:hAnsi="Arial" w:cs="Arial"/>
                <w:b/>
                <w:sz w:val="20"/>
                <w:szCs w:val="20"/>
              </w:rPr>
              <w:t xml:space="preserve">doručil tieto hlavné zásielky stanoveného typu alebo poskytol tieto hlavné služby stanoveného typu: </w:t>
            </w:r>
            <w:r w:rsidRPr="00F34557">
              <w:rPr>
                <w:rFonts w:ascii="Arial" w:hAnsi="Arial" w:cs="Arial"/>
                <w:sz w:val="20"/>
                <w:szCs w:val="20"/>
              </w:rPr>
              <w:t>Pri zostavovaní zoznamu, uveďte výšku súm, dátumy a príjemcov, či už verejných alebo súkromných</w:t>
            </w:r>
            <w:r w:rsidRPr="00F34557">
              <w:rPr>
                <w:rStyle w:val="Odkaznapoznmkupodiarou"/>
                <w:rFonts w:ascii="Arial" w:hAnsi="Arial" w:cs="Arial"/>
                <w:sz w:val="20"/>
                <w:szCs w:val="20"/>
              </w:rPr>
              <w:footnoteReference w:id="47"/>
            </w:r>
            <w:r w:rsidRPr="00F34557">
              <w:rPr>
                <w:rFonts w:ascii="Arial" w:hAnsi="Arial" w:cs="Arial"/>
                <w:sz w:val="20"/>
                <w:szCs w:val="20"/>
              </w:rPr>
              <w:t>:</w:t>
            </w:r>
          </w:p>
        </w:tc>
        <w:tc>
          <w:tcPr>
            <w:tcW w:w="5002" w:type="dxa"/>
            <w:gridSpan w:val="6"/>
          </w:tcPr>
          <w:p w14:paraId="4459A0D6"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Počet rokov (toto obdobie je stanovené v príslušnom oznámení alebo súťažných podkladoch):</w:t>
            </w:r>
          </w:p>
          <w:p w14:paraId="3D7C05F6"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w:t>
            </w:r>
          </w:p>
        </w:tc>
      </w:tr>
      <w:tr w:rsidR="00162496" w:rsidRPr="00F34557" w14:paraId="5D5A1AC4" w14:textId="77777777" w:rsidTr="00162496">
        <w:trPr>
          <w:trHeight w:val="140"/>
        </w:trPr>
        <w:tc>
          <w:tcPr>
            <w:tcW w:w="4794" w:type="dxa"/>
            <w:vMerge/>
          </w:tcPr>
          <w:p w14:paraId="6F50A00F" w14:textId="77777777" w:rsidR="00162496" w:rsidRPr="00F34557" w:rsidRDefault="00162496" w:rsidP="00376905">
            <w:pPr>
              <w:tabs>
                <w:tab w:val="left" w:pos="1065"/>
              </w:tabs>
              <w:rPr>
                <w:rFonts w:ascii="Arial" w:hAnsi="Arial" w:cs="Arial"/>
                <w:sz w:val="20"/>
                <w:szCs w:val="20"/>
              </w:rPr>
            </w:pPr>
          </w:p>
        </w:tc>
        <w:tc>
          <w:tcPr>
            <w:tcW w:w="1205" w:type="dxa"/>
            <w:gridSpan w:val="2"/>
          </w:tcPr>
          <w:p w14:paraId="03195E4F"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opis</w:t>
            </w:r>
          </w:p>
        </w:tc>
        <w:tc>
          <w:tcPr>
            <w:tcW w:w="1210" w:type="dxa"/>
          </w:tcPr>
          <w:p w14:paraId="7F439DBD"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sumy</w:t>
            </w:r>
          </w:p>
        </w:tc>
        <w:tc>
          <w:tcPr>
            <w:tcW w:w="1216" w:type="dxa"/>
          </w:tcPr>
          <w:p w14:paraId="60075FD6"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dátumy</w:t>
            </w:r>
          </w:p>
        </w:tc>
        <w:tc>
          <w:tcPr>
            <w:tcW w:w="1371" w:type="dxa"/>
            <w:gridSpan w:val="2"/>
          </w:tcPr>
          <w:p w14:paraId="15F46F2F"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príjemcovia</w:t>
            </w:r>
          </w:p>
        </w:tc>
      </w:tr>
      <w:tr w:rsidR="00162496" w:rsidRPr="00F34557" w14:paraId="03610C0F" w14:textId="77777777" w:rsidTr="00162496">
        <w:trPr>
          <w:trHeight w:val="140"/>
        </w:trPr>
        <w:tc>
          <w:tcPr>
            <w:tcW w:w="4794" w:type="dxa"/>
            <w:vMerge/>
          </w:tcPr>
          <w:p w14:paraId="64C1AFFC" w14:textId="77777777" w:rsidR="00162496" w:rsidRPr="00F34557" w:rsidRDefault="00162496" w:rsidP="00376905">
            <w:pPr>
              <w:tabs>
                <w:tab w:val="left" w:pos="1065"/>
              </w:tabs>
              <w:rPr>
                <w:rFonts w:ascii="Arial" w:hAnsi="Arial" w:cs="Arial"/>
                <w:sz w:val="20"/>
                <w:szCs w:val="20"/>
              </w:rPr>
            </w:pPr>
          </w:p>
        </w:tc>
        <w:tc>
          <w:tcPr>
            <w:tcW w:w="1205" w:type="dxa"/>
            <w:gridSpan w:val="2"/>
          </w:tcPr>
          <w:p w14:paraId="75894E21" w14:textId="77777777" w:rsidR="00162496" w:rsidRPr="00F34557" w:rsidRDefault="00162496" w:rsidP="00376905">
            <w:pPr>
              <w:tabs>
                <w:tab w:val="left" w:pos="1065"/>
              </w:tabs>
              <w:rPr>
                <w:rFonts w:ascii="Arial" w:hAnsi="Arial" w:cs="Arial"/>
                <w:sz w:val="20"/>
                <w:szCs w:val="20"/>
              </w:rPr>
            </w:pPr>
          </w:p>
        </w:tc>
        <w:tc>
          <w:tcPr>
            <w:tcW w:w="1210" w:type="dxa"/>
          </w:tcPr>
          <w:p w14:paraId="2F87444C" w14:textId="77777777" w:rsidR="00162496" w:rsidRPr="00F34557" w:rsidRDefault="00162496" w:rsidP="00376905">
            <w:pPr>
              <w:tabs>
                <w:tab w:val="left" w:pos="1065"/>
              </w:tabs>
              <w:rPr>
                <w:rFonts w:ascii="Arial" w:hAnsi="Arial" w:cs="Arial"/>
                <w:sz w:val="20"/>
                <w:szCs w:val="20"/>
              </w:rPr>
            </w:pPr>
          </w:p>
        </w:tc>
        <w:tc>
          <w:tcPr>
            <w:tcW w:w="1216" w:type="dxa"/>
          </w:tcPr>
          <w:p w14:paraId="7353D845" w14:textId="77777777" w:rsidR="00162496" w:rsidRPr="00F34557" w:rsidRDefault="00162496" w:rsidP="00376905">
            <w:pPr>
              <w:tabs>
                <w:tab w:val="left" w:pos="1065"/>
              </w:tabs>
              <w:rPr>
                <w:rFonts w:ascii="Arial" w:hAnsi="Arial" w:cs="Arial"/>
                <w:sz w:val="20"/>
                <w:szCs w:val="20"/>
              </w:rPr>
            </w:pPr>
          </w:p>
        </w:tc>
        <w:tc>
          <w:tcPr>
            <w:tcW w:w="1371" w:type="dxa"/>
            <w:gridSpan w:val="2"/>
          </w:tcPr>
          <w:p w14:paraId="729CC5E6" w14:textId="77777777" w:rsidR="00162496" w:rsidRPr="00F34557" w:rsidRDefault="00162496" w:rsidP="00376905">
            <w:pPr>
              <w:tabs>
                <w:tab w:val="left" w:pos="1065"/>
              </w:tabs>
              <w:rPr>
                <w:rFonts w:ascii="Arial" w:hAnsi="Arial" w:cs="Arial"/>
                <w:sz w:val="20"/>
                <w:szCs w:val="20"/>
              </w:rPr>
            </w:pPr>
          </w:p>
        </w:tc>
      </w:tr>
      <w:tr w:rsidR="00162496" w:rsidRPr="00F34557" w14:paraId="117E2B9A" w14:textId="77777777" w:rsidTr="00162496">
        <w:trPr>
          <w:trHeight w:val="140"/>
        </w:trPr>
        <w:tc>
          <w:tcPr>
            <w:tcW w:w="4794" w:type="dxa"/>
          </w:tcPr>
          <w:p w14:paraId="3D184689" w14:textId="77777777" w:rsidR="00162496" w:rsidRPr="00F34557" w:rsidRDefault="00162496" w:rsidP="00677E87">
            <w:pPr>
              <w:pStyle w:val="Odsekzoznamu"/>
              <w:numPr>
                <w:ilvl w:val="0"/>
                <w:numId w:val="26"/>
              </w:numPr>
              <w:contextualSpacing/>
              <w:rPr>
                <w:rFonts w:ascii="Arial" w:hAnsi="Arial" w:cs="Arial"/>
                <w:sz w:val="20"/>
                <w:szCs w:val="20"/>
              </w:rPr>
            </w:pPr>
            <w:r w:rsidRPr="00F34557">
              <w:rPr>
                <w:rFonts w:ascii="Arial" w:hAnsi="Arial" w:cs="Arial"/>
                <w:sz w:val="20"/>
                <w:szCs w:val="20"/>
              </w:rPr>
              <w:lastRenderedPageBreak/>
              <w:t>Hospodársky subjekt môže požiadať týchto technikov alebo technické orgány</w:t>
            </w:r>
            <w:r w:rsidRPr="00F34557">
              <w:rPr>
                <w:rStyle w:val="Odkaznapoznmkupodiarou"/>
                <w:rFonts w:ascii="Arial" w:hAnsi="Arial" w:cs="Arial"/>
                <w:sz w:val="20"/>
                <w:szCs w:val="20"/>
              </w:rPr>
              <w:footnoteReference w:id="48"/>
            </w:r>
            <w:r w:rsidRPr="00F34557">
              <w:rPr>
                <w:rFonts w:ascii="Arial" w:hAnsi="Arial" w:cs="Arial"/>
                <w:sz w:val="20"/>
                <w:szCs w:val="20"/>
              </w:rPr>
              <w:t>, najmä tých, ktorí sú zodpovední za kontrolu kvality:</w:t>
            </w:r>
          </w:p>
          <w:p w14:paraId="6756BA40" w14:textId="77777777" w:rsidR="00162496" w:rsidRPr="00F34557" w:rsidRDefault="00162496" w:rsidP="00376905">
            <w:pPr>
              <w:pStyle w:val="Odsekzoznamu"/>
              <w:ind w:left="360"/>
              <w:rPr>
                <w:rFonts w:ascii="Arial" w:hAnsi="Arial" w:cs="Arial"/>
                <w:sz w:val="20"/>
                <w:szCs w:val="20"/>
              </w:rPr>
            </w:pPr>
          </w:p>
          <w:p w14:paraId="05342A35" w14:textId="77777777" w:rsidR="00162496" w:rsidRPr="00F34557" w:rsidRDefault="00162496" w:rsidP="00376905">
            <w:pPr>
              <w:pStyle w:val="Odsekzoznamu"/>
              <w:ind w:left="360"/>
              <w:rPr>
                <w:rFonts w:ascii="Arial" w:hAnsi="Arial" w:cs="Arial"/>
                <w:sz w:val="20"/>
                <w:szCs w:val="20"/>
              </w:rPr>
            </w:pPr>
            <w:r w:rsidRPr="00F34557">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3D43D785"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6EAFDFDB" w14:textId="77777777" w:rsidR="00162496" w:rsidRPr="00F34557" w:rsidRDefault="00162496" w:rsidP="00376905">
            <w:pPr>
              <w:rPr>
                <w:rFonts w:ascii="Arial" w:hAnsi="Arial" w:cs="Arial"/>
                <w:sz w:val="20"/>
                <w:szCs w:val="20"/>
              </w:rPr>
            </w:pPr>
          </w:p>
          <w:p w14:paraId="6C2BCCE4" w14:textId="77777777" w:rsidR="00162496" w:rsidRPr="00F34557" w:rsidRDefault="00162496" w:rsidP="00376905">
            <w:pPr>
              <w:rPr>
                <w:rFonts w:ascii="Arial" w:hAnsi="Arial" w:cs="Arial"/>
                <w:sz w:val="20"/>
                <w:szCs w:val="20"/>
              </w:rPr>
            </w:pPr>
          </w:p>
          <w:p w14:paraId="67603C3D" w14:textId="77777777" w:rsidR="00162496" w:rsidRPr="00F34557" w:rsidRDefault="00162496" w:rsidP="00376905">
            <w:pPr>
              <w:rPr>
                <w:rFonts w:ascii="Arial" w:hAnsi="Arial" w:cs="Arial"/>
                <w:sz w:val="20"/>
                <w:szCs w:val="20"/>
              </w:rPr>
            </w:pPr>
          </w:p>
          <w:p w14:paraId="71F3E246" w14:textId="77777777" w:rsidR="00162496" w:rsidRPr="00F34557" w:rsidRDefault="00162496" w:rsidP="00376905">
            <w:pPr>
              <w:rPr>
                <w:rFonts w:ascii="Arial" w:hAnsi="Arial" w:cs="Arial"/>
                <w:sz w:val="20"/>
                <w:szCs w:val="20"/>
              </w:rPr>
            </w:pPr>
          </w:p>
          <w:p w14:paraId="343C89C5"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586B4519" w14:textId="77777777" w:rsidTr="00162496">
        <w:trPr>
          <w:trHeight w:val="140"/>
        </w:trPr>
        <w:tc>
          <w:tcPr>
            <w:tcW w:w="4794" w:type="dxa"/>
          </w:tcPr>
          <w:p w14:paraId="305B6F0A" w14:textId="77777777" w:rsidR="00162496" w:rsidRPr="00F34557" w:rsidRDefault="00162496" w:rsidP="00677E87">
            <w:pPr>
              <w:pStyle w:val="Odsekzoznamu"/>
              <w:numPr>
                <w:ilvl w:val="0"/>
                <w:numId w:val="26"/>
              </w:numPr>
              <w:contextualSpacing/>
              <w:rPr>
                <w:rFonts w:ascii="Arial" w:hAnsi="Arial" w:cs="Arial"/>
                <w:sz w:val="20"/>
                <w:szCs w:val="20"/>
              </w:rPr>
            </w:pPr>
            <w:r w:rsidRPr="00F34557">
              <w:rPr>
                <w:rFonts w:ascii="Arial" w:hAnsi="Arial" w:cs="Arial"/>
                <w:sz w:val="20"/>
                <w:szCs w:val="20"/>
              </w:rPr>
              <w:t xml:space="preserve">Hospodársky subjekt využíva tieto </w:t>
            </w:r>
            <w:r w:rsidRPr="00F34557">
              <w:rPr>
                <w:rFonts w:ascii="Arial" w:hAnsi="Arial" w:cs="Arial"/>
                <w:b/>
                <w:sz w:val="20"/>
                <w:szCs w:val="20"/>
              </w:rPr>
              <w:t>technické zariadenia a opatrenia na zabezpečenie kvality a </w:t>
            </w:r>
            <w:r w:rsidRPr="00F34557">
              <w:rPr>
                <w:rFonts w:ascii="Arial" w:hAnsi="Arial" w:cs="Arial"/>
                <w:sz w:val="20"/>
                <w:szCs w:val="20"/>
              </w:rPr>
              <w:t xml:space="preserve">jeho </w:t>
            </w:r>
            <w:r w:rsidRPr="00F34557">
              <w:rPr>
                <w:rFonts w:ascii="Arial" w:hAnsi="Arial" w:cs="Arial"/>
                <w:b/>
                <w:sz w:val="20"/>
                <w:szCs w:val="20"/>
              </w:rPr>
              <w:t xml:space="preserve">výskumné zariadenia </w:t>
            </w:r>
            <w:r w:rsidRPr="00F34557">
              <w:rPr>
                <w:rFonts w:ascii="Arial" w:hAnsi="Arial" w:cs="Arial"/>
                <w:sz w:val="20"/>
                <w:szCs w:val="20"/>
              </w:rPr>
              <w:t>sú:</w:t>
            </w:r>
          </w:p>
        </w:tc>
        <w:tc>
          <w:tcPr>
            <w:tcW w:w="5002" w:type="dxa"/>
            <w:gridSpan w:val="6"/>
          </w:tcPr>
          <w:p w14:paraId="3EBFA009"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38661AA1" w14:textId="77777777" w:rsidTr="00162496">
        <w:trPr>
          <w:trHeight w:val="140"/>
        </w:trPr>
        <w:tc>
          <w:tcPr>
            <w:tcW w:w="4794" w:type="dxa"/>
          </w:tcPr>
          <w:p w14:paraId="2646A308" w14:textId="77777777" w:rsidR="00162496" w:rsidRPr="00F34557" w:rsidRDefault="00162496" w:rsidP="00677E87">
            <w:pPr>
              <w:pStyle w:val="Odsekzoznamu"/>
              <w:numPr>
                <w:ilvl w:val="0"/>
                <w:numId w:val="26"/>
              </w:numPr>
              <w:contextualSpacing/>
              <w:rPr>
                <w:rFonts w:ascii="Arial" w:hAnsi="Arial" w:cs="Arial"/>
                <w:sz w:val="20"/>
                <w:szCs w:val="20"/>
              </w:rPr>
            </w:pPr>
            <w:r w:rsidRPr="00F34557">
              <w:rPr>
                <w:rFonts w:ascii="Arial" w:hAnsi="Arial" w:cs="Arial"/>
                <w:sz w:val="20"/>
                <w:szCs w:val="20"/>
              </w:rPr>
              <w:t xml:space="preserve">Hospodársky subjekt bude môcť pri plnení zákazky uplatňovať tento systém </w:t>
            </w:r>
            <w:r w:rsidRPr="00F34557">
              <w:rPr>
                <w:rFonts w:ascii="Arial" w:hAnsi="Arial" w:cs="Arial"/>
                <w:b/>
                <w:sz w:val="20"/>
                <w:szCs w:val="20"/>
              </w:rPr>
              <w:t xml:space="preserve">riadenia dodávateľského reťazca  </w:t>
            </w:r>
            <w:r w:rsidRPr="00F34557">
              <w:rPr>
                <w:rFonts w:ascii="Arial" w:hAnsi="Arial" w:cs="Arial"/>
                <w:sz w:val="20"/>
                <w:szCs w:val="20"/>
              </w:rPr>
              <w:t>a sledovací systém:</w:t>
            </w:r>
          </w:p>
        </w:tc>
        <w:tc>
          <w:tcPr>
            <w:tcW w:w="5002" w:type="dxa"/>
            <w:gridSpan w:val="6"/>
          </w:tcPr>
          <w:p w14:paraId="7EE9204D"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5089253B" w14:textId="77777777" w:rsidR="00162496" w:rsidRPr="00F34557" w:rsidRDefault="00162496" w:rsidP="00376905">
            <w:pPr>
              <w:rPr>
                <w:rFonts w:ascii="Arial" w:hAnsi="Arial" w:cs="Arial"/>
                <w:sz w:val="20"/>
                <w:szCs w:val="20"/>
              </w:rPr>
            </w:pPr>
          </w:p>
        </w:tc>
      </w:tr>
      <w:tr w:rsidR="00162496" w:rsidRPr="00F34557" w14:paraId="5CE5FFBB" w14:textId="77777777" w:rsidTr="00162496">
        <w:trPr>
          <w:trHeight w:val="140"/>
        </w:trPr>
        <w:tc>
          <w:tcPr>
            <w:tcW w:w="4794" w:type="dxa"/>
          </w:tcPr>
          <w:p w14:paraId="4018764B" w14:textId="77777777" w:rsidR="00162496" w:rsidRPr="00F34557" w:rsidRDefault="00162496" w:rsidP="00677E87">
            <w:pPr>
              <w:pStyle w:val="Odsekzoznamu"/>
              <w:numPr>
                <w:ilvl w:val="0"/>
                <w:numId w:val="26"/>
              </w:numPr>
              <w:contextualSpacing/>
              <w:rPr>
                <w:rFonts w:ascii="Arial" w:hAnsi="Arial" w:cs="Arial"/>
                <w:sz w:val="20"/>
                <w:szCs w:val="20"/>
              </w:rPr>
            </w:pPr>
            <w:r w:rsidRPr="00F34557">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057EF2FE" w14:textId="77777777" w:rsidR="00162496" w:rsidRPr="00F34557" w:rsidRDefault="00162496" w:rsidP="00376905">
            <w:pPr>
              <w:pStyle w:val="Odsekzoznamu"/>
              <w:ind w:left="360"/>
              <w:rPr>
                <w:rFonts w:ascii="Arial" w:hAnsi="Arial" w:cs="Arial"/>
                <w:b/>
                <w:sz w:val="20"/>
                <w:szCs w:val="20"/>
              </w:rPr>
            </w:pPr>
          </w:p>
          <w:p w14:paraId="723CA248" w14:textId="77777777" w:rsidR="00162496" w:rsidRPr="00F34557" w:rsidRDefault="00162496" w:rsidP="00376905">
            <w:pPr>
              <w:pStyle w:val="Odsekzoznamu"/>
              <w:ind w:left="360"/>
              <w:rPr>
                <w:rFonts w:ascii="Arial" w:hAnsi="Arial" w:cs="Arial"/>
                <w:sz w:val="20"/>
                <w:szCs w:val="20"/>
              </w:rPr>
            </w:pPr>
            <w:r w:rsidRPr="00F34557">
              <w:rPr>
                <w:rFonts w:ascii="Arial" w:hAnsi="Arial" w:cs="Arial"/>
                <w:sz w:val="20"/>
                <w:szCs w:val="20"/>
              </w:rPr>
              <w:t xml:space="preserve">Hospodársky subjekt </w:t>
            </w:r>
            <w:r w:rsidRPr="00F34557">
              <w:rPr>
                <w:rFonts w:ascii="Arial" w:hAnsi="Arial" w:cs="Arial"/>
                <w:b/>
                <w:sz w:val="20"/>
                <w:szCs w:val="20"/>
              </w:rPr>
              <w:t xml:space="preserve">umožní </w:t>
            </w:r>
            <w:r w:rsidRPr="00F34557">
              <w:rPr>
                <w:rFonts w:ascii="Arial" w:hAnsi="Arial" w:cs="Arial"/>
                <w:sz w:val="20"/>
                <w:szCs w:val="20"/>
              </w:rPr>
              <w:t xml:space="preserve">vykonanie </w:t>
            </w:r>
            <w:r w:rsidRPr="00F34557">
              <w:rPr>
                <w:rFonts w:ascii="Arial" w:hAnsi="Arial" w:cs="Arial"/>
                <w:b/>
                <w:sz w:val="20"/>
                <w:szCs w:val="20"/>
              </w:rPr>
              <w:t>kontrol</w:t>
            </w:r>
            <w:r w:rsidRPr="00F34557">
              <w:rPr>
                <w:rStyle w:val="Odkaznapoznmkupodiarou"/>
                <w:rFonts w:ascii="Arial" w:hAnsi="Arial" w:cs="Arial"/>
                <w:b/>
                <w:sz w:val="20"/>
                <w:szCs w:val="20"/>
              </w:rPr>
              <w:footnoteReference w:id="49"/>
            </w:r>
            <w:r w:rsidRPr="00F34557">
              <w:rPr>
                <w:rFonts w:ascii="Arial" w:hAnsi="Arial" w:cs="Arial"/>
                <w:b/>
                <w:sz w:val="20"/>
                <w:szCs w:val="20"/>
              </w:rPr>
              <w:t xml:space="preserve"> výrobných kapacít </w:t>
            </w:r>
            <w:r w:rsidRPr="00F34557">
              <w:rPr>
                <w:rFonts w:ascii="Arial" w:hAnsi="Arial" w:cs="Arial"/>
                <w:sz w:val="20"/>
                <w:szCs w:val="20"/>
              </w:rPr>
              <w:t xml:space="preserve">alebo </w:t>
            </w:r>
            <w:r w:rsidRPr="00F34557">
              <w:rPr>
                <w:rFonts w:ascii="Arial" w:hAnsi="Arial" w:cs="Arial"/>
                <w:b/>
                <w:sz w:val="20"/>
                <w:szCs w:val="20"/>
              </w:rPr>
              <w:t xml:space="preserve">technickej spôsobilosti </w:t>
            </w:r>
            <w:r w:rsidRPr="00F34557">
              <w:rPr>
                <w:rFonts w:ascii="Arial" w:hAnsi="Arial" w:cs="Arial"/>
                <w:sz w:val="20"/>
                <w:szCs w:val="20"/>
              </w:rPr>
              <w:t xml:space="preserve">hospodárskeho subjektu a v prípade potreby </w:t>
            </w:r>
            <w:r w:rsidRPr="00F34557">
              <w:rPr>
                <w:rFonts w:ascii="Arial" w:hAnsi="Arial" w:cs="Arial"/>
                <w:b/>
                <w:sz w:val="20"/>
                <w:szCs w:val="20"/>
              </w:rPr>
              <w:t xml:space="preserve">študijných a výskumných prostriedkov, </w:t>
            </w:r>
            <w:r w:rsidRPr="00F34557">
              <w:rPr>
                <w:rFonts w:ascii="Arial" w:hAnsi="Arial" w:cs="Arial"/>
                <w:sz w:val="20"/>
                <w:szCs w:val="20"/>
              </w:rPr>
              <w:t>ktoré má k dispozícii, a </w:t>
            </w:r>
            <w:r w:rsidRPr="00F34557">
              <w:rPr>
                <w:rFonts w:ascii="Arial" w:hAnsi="Arial" w:cs="Arial"/>
                <w:b/>
                <w:sz w:val="20"/>
                <w:szCs w:val="20"/>
              </w:rPr>
              <w:t>kvality kontrolných opatrení</w:t>
            </w:r>
            <w:r w:rsidRPr="00F34557">
              <w:rPr>
                <w:rFonts w:ascii="Arial" w:hAnsi="Arial" w:cs="Arial"/>
                <w:sz w:val="20"/>
                <w:szCs w:val="20"/>
              </w:rPr>
              <w:t xml:space="preserve">.    </w:t>
            </w:r>
          </w:p>
        </w:tc>
        <w:tc>
          <w:tcPr>
            <w:tcW w:w="5002" w:type="dxa"/>
            <w:gridSpan w:val="6"/>
          </w:tcPr>
          <w:p w14:paraId="1B2AA436" w14:textId="77777777" w:rsidR="00162496" w:rsidRPr="00F34557" w:rsidRDefault="00162496" w:rsidP="00376905">
            <w:pPr>
              <w:rPr>
                <w:rFonts w:ascii="Arial" w:hAnsi="Arial" w:cs="Arial"/>
                <w:sz w:val="20"/>
                <w:szCs w:val="20"/>
              </w:rPr>
            </w:pPr>
          </w:p>
          <w:p w14:paraId="4DEA6F6D" w14:textId="77777777" w:rsidR="00162496" w:rsidRPr="00F34557" w:rsidRDefault="00162496" w:rsidP="00376905">
            <w:pPr>
              <w:rPr>
                <w:rFonts w:ascii="Arial" w:hAnsi="Arial" w:cs="Arial"/>
                <w:sz w:val="20"/>
                <w:szCs w:val="20"/>
              </w:rPr>
            </w:pPr>
          </w:p>
          <w:p w14:paraId="35C19133" w14:textId="77777777" w:rsidR="00162496" w:rsidRPr="00F34557" w:rsidRDefault="00162496" w:rsidP="00376905">
            <w:pPr>
              <w:rPr>
                <w:rFonts w:ascii="Arial" w:hAnsi="Arial" w:cs="Arial"/>
                <w:sz w:val="20"/>
                <w:szCs w:val="20"/>
              </w:rPr>
            </w:pPr>
          </w:p>
          <w:p w14:paraId="5DEC1AE1" w14:textId="3E9057FD" w:rsidR="00162496" w:rsidRPr="00F34557" w:rsidRDefault="00000000" w:rsidP="00376905">
            <w:pPr>
              <w:jc w:val="both"/>
              <w:rPr>
                <w:rFonts w:ascii="Arial" w:hAnsi="Arial" w:cs="Arial"/>
                <w:sz w:val="20"/>
                <w:szCs w:val="20"/>
              </w:rPr>
            </w:pPr>
            <w:r>
              <w:rPr>
                <w:rFonts w:ascii="Arial" w:hAnsi="Arial" w:cs="Arial"/>
                <w:sz w:val="20"/>
                <w:szCs w:val="20"/>
              </w:rPr>
              <w:pict w14:anchorId="0C5B6709">
                <v:shape id="_x0000_i1090" type="#_x0000_t75" style="width:42pt;height:20.25pt">
                  <v:imagedata r:id="rId26" o:title=""/>
                </v:shape>
              </w:pict>
            </w:r>
            <w:r w:rsidR="00162496" w:rsidRPr="00F34557">
              <w:rPr>
                <w:rFonts w:ascii="Arial" w:hAnsi="Arial" w:cs="Arial"/>
                <w:sz w:val="20"/>
                <w:szCs w:val="20"/>
              </w:rPr>
              <w:t xml:space="preserve">   </w:t>
            </w:r>
            <w:r>
              <w:rPr>
                <w:rFonts w:ascii="Arial" w:hAnsi="Arial" w:cs="Arial"/>
                <w:sz w:val="20"/>
                <w:szCs w:val="20"/>
              </w:rPr>
              <w:pict w14:anchorId="298C7BDE">
                <v:shape id="_x0000_i1091" type="#_x0000_t75" style="width:45pt;height:20.25pt">
                  <v:imagedata r:id="rId25" o:title=""/>
                </v:shape>
              </w:pict>
            </w:r>
            <w:r w:rsidR="00162496" w:rsidRPr="00F34557">
              <w:rPr>
                <w:rFonts w:ascii="Arial" w:hAnsi="Arial" w:cs="Arial"/>
                <w:sz w:val="20"/>
                <w:szCs w:val="20"/>
              </w:rPr>
              <w:t xml:space="preserve">  </w:t>
            </w:r>
          </w:p>
          <w:p w14:paraId="45D02346" w14:textId="77777777" w:rsidR="00162496" w:rsidRPr="00F34557" w:rsidRDefault="00162496" w:rsidP="00376905">
            <w:pPr>
              <w:rPr>
                <w:rFonts w:ascii="Arial" w:hAnsi="Arial" w:cs="Arial"/>
                <w:sz w:val="20"/>
                <w:szCs w:val="20"/>
              </w:rPr>
            </w:pPr>
          </w:p>
        </w:tc>
      </w:tr>
      <w:tr w:rsidR="00162496" w:rsidRPr="00F34557" w14:paraId="4F7A6617" w14:textId="77777777" w:rsidTr="00162496">
        <w:trPr>
          <w:trHeight w:val="140"/>
        </w:trPr>
        <w:tc>
          <w:tcPr>
            <w:tcW w:w="4794" w:type="dxa"/>
          </w:tcPr>
          <w:p w14:paraId="7E9097D3" w14:textId="77777777" w:rsidR="00162496" w:rsidRPr="00F34557" w:rsidRDefault="00162496" w:rsidP="00677E87">
            <w:pPr>
              <w:pStyle w:val="Odsekzoznamu"/>
              <w:numPr>
                <w:ilvl w:val="0"/>
                <w:numId w:val="26"/>
              </w:numPr>
              <w:contextualSpacing/>
              <w:rPr>
                <w:rFonts w:ascii="Arial" w:hAnsi="Arial" w:cs="Arial"/>
                <w:sz w:val="20"/>
                <w:szCs w:val="20"/>
              </w:rPr>
            </w:pPr>
            <w:r w:rsidRPr="00F34557">
              <w:rPr>
                <w:rFonts w:ascii="Arial" w:hAnsi="Arial" w:cs="Arial"/>
                <w:sz w:val="20"/>
                <w:szCs w:val="20"/>
              </w:rPr>
              <w:t xml:space="preserve">Tieto subjekty musia mať takéto </w:t>
            </w:r>
            <w:r w:rsidRPr="00F34557">
              <w:rPr>
                <w:rFonts w:ascii="Arial" w:hAnsi="Arial" w:cs="Arial"/>
                <w:b/>
                <w:sz w:val="20"/>
                <w:szCs w:val="20"/>
              </w:rPr>
              <w:t>vzdelanie a odbornú kvalifikáciu:</w:t>
            </w:r>
          </w:p>
          <w:p w14:paraId="0C1D7344" w14:textId="77777777" w:rsidR="00162496" w:rsidRPr="00F34557" w:rsidRDefault="00162496" w:rsidP="00376905">
            <w:pPr>
              <w:rPr>
                <w:rFonts w:ascii="Arial" w:hAnsi="Arial" w:cs="Arial"/>
                <w:sz w:val="20"/>
                <w:szCs w:val="20"/>
              </w:rPr>
            </w:pPr>
          </w:p>
          <w:p w14:paraId="60DBA3AF" w14:textId="77777777" w:rsidR="00162496" w:rsidRPr="00F34557" w:rsidRDefault="00162496" w:rsidP="00677E87">
            <w:pPr>
              <w:pStyle w:val="Odsekzoznamu"/>
              <w:numPr>
                <w:ilvl w:val="0"/>
                <w:numId w:val="27"/>
              </w:numPr>
              <w:contextualSpacing/>
              <w:rPr>
                <w:rFonts w:ascii="Arial" w:hAnsi="Arial" w:cs="Arial"/>
                <w:sz w:val="20"/>
                <w:szCs w:val="20"/>
              </w:rPr>
            </w:pPr>
            <w:r w:rsidRPr="00F34557">
              <w:rPr>
                <w:rFonts w:ascii="Arial" w:hAnsi="Arial" w:cs="Arial"/>
                <w:sz w:val="20"/>
                <w:szCs w:val="20"/>
              </w:rPr>
              <w:t xml:space="preserve">Samotný poskytovateľ služieb alebo zhotoviteľ, </w:t>
            </w:r>
            <w:r w:rsidRPr="00F34557">
              <w:rPr>
                <w:rFonts w:ascii="Arial" w:hAnsi="Arial" w:cs="Arial"/>
                <w:b/>
                <w:sz w:val="20"/>
                <w:szCs w:val="20"/>
              </w:rPr>
              <w:t xml:space="preserve">a/alebo </w:t>
            </w:r>
            <w:r w:rsidRPr="00F34557">
              <w:rPr>
                <w:rFonts w:ascii="Arial" w:hAnsi="Arial" w:cs="Arial"/>
                <w:sz w:val="20"/>
                <w:szCs w:val="20"/>
              </w:rPr>
              <w:t>(v závislosti od požiadaviek uvedených v príslušnom oznámení alebo súťažných podkladoch)</w:t>
            </w:r>
          </w:p>
          <w:p w14:paraId="65236250" w14:textId="77777777" w:rsidR="00162496" w:rsidRPr="00F34557" w:rsidRDefault="00162496" w:rsidP="00677E87">
            <w:pPr>
              <w:pStyle w:val="Odsekzoznamu"/>
              <w:numPr>
                <w:ilvl w:val="0"/>
                <w:numId w:val="27"/>
              </w:numPr>
              <w:contextualSpacing/>
              <w:rPr>
                <w:rFonts w:ascii="Arial" w:hAnsi="Arial" w:cs="Arial"/>
                <w:sz w:val="20"/>
                <w:szCs w:val="20"/>
              </w:rPr>
            </w:pPr>
            <w:r w:rsidRPr="00F34557">
              <w:rPr>
                <w:rFonts w:ascii="Arial" w:hAnsi="Arial" w:cs="Arial"/>
                <w:sz w:val="20"/>
                <w:szCs w:val="20"/>
              </w:rPr>
              <w:t>jeho riadiaci pracovníci:</w:t>
            </w:r>
          </w:p>
        </w:tc>
        <w:tc>
          <w:tcPr>
            <w:tcW w:w="5002" w:type="dxa"/>
            <w:gridSpan w:val="6"/>
          </w:tcPr>
          <w:p w14:paraId="197F8CED" w14:textId="77777777" w:rsidR="00162496" w:rsidRPr="00F34557" w:rsidRDefault="00162496" w:rsidP="00376905">
            <w:pPr>
              <w:rPr>
                <w:rFonts w:ascii="Arial" w:hAnsi="Arial" w:cs="Arial"/>
                <w:sz w:val="20"/>
                <w:szCs w:val="20"/>
              </w:rPr>
            </w:pPr>
          </w:p>
          <w:p w14:paraId="4D4E2F39" w14:textId="77777777" w:rsidR="00162496" w:rsidRPr="00F34557" w:rsidRDefault="00162496" w:rsidP="00376905">
            <w:pPr>
              <w:rPr>
                <w:rFonts w:ascii="Arial" w:hAnsi="Arial" w:cs="Arial"/>
                <w:sz w:val="20"/>
                <w:szCs w:val="20"/>
              </w:rPr>
            </w:pPr>
          </w:p>
          <w:p w14:paraId="4B76705A" w14:textId="77777777" w:rsidR="00162496" w:rsidRPr="00F34557" w:rsidRDefault="00162496" w:rsidP="00376905">
            <w:pPr>
              <w:rPr>
                <w:rFonts w:ascii="Arial" w:hAnsi="Arial" w:cs="Arial"/>
                <w:sz w:val="20"/>
                <w:szCs w:val="20"/>
              </w:rPr>
            </w:pPr>
          </w:p>
          <w:p w14:paraId="19C113F3" w14:textId="77777777" w:rsidR="00162496" w:rsidRPr="00F34557" w:rsidRDefault="00162496" w:rsidP="00677E87">
            <w:pPr>
              <w:pStyle w:val="Odsekzoznamu"/>
              <w:numPr>
                <w:ilvl w:val="0"/>
                <w:numId w:val="28"/>
              </w:numPr>
              <w:contextualSpacing/>
              <w:rPr>
                <w:rFonts w:ascii="Arial" w:hAnsi="Arial" w:cs="Arial"/>
                <w:sz w:val="20"/>
                <w:szCs w:val="20"/>
              </w:rPr>
            </w:pPr>
            <w:r w:rsidRPr="00F34557">
              <w:rPr>
                <w:rFonts w:ascii="Arial" w:hAnsi="Arial" w:cs="Arial"/>
                <w:sz w:val="20"/>
                <w:szCs w:val="20"/>
              </w:rPr>
              <w:t>[...........]</w:t>
            </w:r>
          </w:p>
          <w:p w14:paraId="1F27104B" w14:textId="77777777" w:rsidR="00162496" w:rsidRPr="00F34557" w:rsidRDefault="00162496" w:rsidP="00376905">
            <w:pPr>
              <w:pStyle w:val="Odsekzoznamu"/>
              <w:ind w:left="360"/>
              <w:rPr>
                <w:rFonts w:ascii="Arial" w:hAnsi="Arial" w:cs="Arial"/>
                <w:sz w:val="20"/>
                <w:szCs w:val="20"/>
              </w:rPr>
            </w:pPr>
          </w:p>
          <w:p w14:paraId="38A8DDDF" w14:textId="77777777" w:rsidR="00162496" w:rsidRPr="00F34557" w:rsidRDefault="00162496" w:rsidP="00376905">
            <w:pPr>
              <w:rPr>
                <w:rFonts w:ascii="Arial" w:hAnsi="Arial" w:cs="Arial"/>
                <w:sz w:val="20"/>
                <w:szCs w:val="20"/>
              </w:rPr>
            </w:pPr>
          </w:p>
          <w:p w14:paraId="41547892" w14:textId="77777777" w:rsidR="00162496" w:rsidRPr="00F34557" w:rsidRDefault="00162496" w:rsidP="00376905">
            <w:pPr>
              <w:pStyle w:val="Odsekzoznamu"/>
              <w:ind w:left="360"/>
              <w:rPr>
                <w:rFonts w:ascii="Arial" w:hAnsi="Arial" w:cs="Arial"/>
                <w:sz w:val="20"/>
                <w:szCs w:val="20"/>
              </w:rPr>
            </w:pPr>
          </w:p>
          <w:p w14:paraId="60A25A98" w14:textId="77777777" w:rsidR="00162496" w:rsidRPr="00F34557" w:rsidRDefault="00162496" w:rsidP="00677E87">
            <w:pPr>
              <w:pStyle w:val="Odsekzoznamu"/>
              <w:numPr>
                <w:ilvl w:val="0"/>
                <w:numId w:val="28"/>
              </w:numPr>
              <w:contextualSpacing/>
              <w:rPr>
                <w:rFonts w:ascii="Arial" w:hAnsi="Arial" w:cs="Arial"/>
                <w:sz w:val="20"/>
                <w:szCs w:val="20"/>
              </w:rPr>
            </w:pPr>
            <w:r w:rsidRPr="00F34557">
              <w:rPr>
                <w:rFonts w:ascii="Arial" w:hAnsi="Arial" w:cs="Arial"/>
                <w:sz w:val="20"/>
                <w:szCs w:val="20"/>
              </w:rPr>
              <w:t>[...........]</w:t>
            </w:r>
          </w:p>
        </w:tc>
      </w:tr>
      <w:tr w:rsidR="00162496" w:rsidRPr="00F34557" w14:paraId="63892665" w14:textId="77777777" w:rsidTr="00162496">
        <w:tc>
          <w:tcPr>
            <w:tcW w:w="4794" w:type="dxa"/>
          </w:tcPr>
          <w:p w14:paraId="25AB5746"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 xml:space="preserve">Hospodársky subjekt bude pri plnení zákazky schopný uplatňovať tieto </w:t>
            </w:r>
            <w:r w:rsidRPr="00F34557">
              <w:rPr>
                <w:rFonts w:ascii="Arial" w:hAnsi="Arial" w:cs="Arial"/>
                <w:b/>
                <w:sz w:val="20"/>
                <w:szCs w:val="20"/>
              </w:rPr>
              <w:t>opatrenia environmentálneho riadenia:</w:t>
            </w:r>
          </w:p>
        </w:tc>
        <w:tc>
          <w:tcPr>
            <w:tcW w:w="5002" w:type="dxa"/>
            <w:gridSpan w:val="6"/>
          </w:tcPr>
          <w:p w14:paraId="393FE6E1"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F0D93E6" w14:textId="77777777" w:rsidTr="00162496">
        <w:tc>
          <w:tcPr>
            <w:tcW w:w="4794" w:type="dxa"/>
          </w:tcPr>
          <w:p w14:paraId="1F92D6AC"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b/>
                <w:sz w:val="20"/>
                <w:szCs w:val="20"/>
              </w:rPr>
              <w:t xml:space="preserve">Ročný priemerný počet zamestnancov </w:t>
            </w:r>
            <w:r w:rsidRPr="00F34557">
              <w:rPr>
                <w:rFonts w:ascii="Arial" w:hAnsi="Arial" w:cs="Arial"/>
                <w:sz w:val="20"/>
                <w:szCs w:val="20"/>
              </w:rPr>
              <w:t>hospodárskeho subjektu a počet riadiacich pracovníkov za posledné tri roky sú takéto:</w:t>
            </w:r>
          </w:p>
        </w:tc>
        <w:tc>
          <w:tcPr>
            <w:tcW w:w="5002" w:type="dxa"/>
            <w:gridSpan w:val="6"/>
          </w:tcPr>
          <w:p w14:paraId="5F424020" w14:textId="77777777" w:rsidR="00162496" w:rsidRPr="00F34557" w:rsidRDefault="00162496" w:rsidP="00376905">
            <w:pPr>
              <w:rPr>
                <w:rFonts w:ascii="Arial" w:hAnsi="Arial" w:cs="Arial"/>
                <w:sz w:val="20"/>
                <w:szCs w:val="20"/>
              </w:rPr>
            </w:pPr>
            <w:r w:rsidRPr="00F34557">
              <w:rPr>
                <w:rFonts w:ascii="Arial" w:hAnsi="Arial" w:cs="Arial"/>
                <w:sz w:val="20"/>
                <w:szCs w:val="20"/>
              </w:rPr>
              <w:t>Rok, ročný priemerný počet zamestnancov:</w:t>
            </w:r>
          </w:p>
          <w:p w14:paraId="0BA2FBF2"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6A8311C"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7D70A981"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6623ABC1" w14:textId="77777777" w:rsidR="00162496" w:rsidRPr="00F34557" w:rsidRDefault="00162496" w:rsidP="00376905">
            <w:pPr>
              <w:rPr>
                <w:rFonts w:ascii="Arial" w:hAnsi="Arial" w:cs="Arial"/>
                <w:sz w:val="20"/>
                <w:szCs w:val="20"/>
              </w:rPr>
            </w:pPr>
          </w:p>
          <w:p w14:paraId="0180E88E" w14:textId="77777777" w:rsidR="00162496" w:rsidRPr="00F34557" w:rsidRDefault="00162496" w:rsidP="00376905">
            <w:pPr>
              <w:rPr>
                <w:rFonts w:ascii="Arial" w:hAnsi="Arial" w:cs="Arial"/>
                <w:sz w:val="20"/>
                <w:szCs w:val="20"/>
              </w:rPr>
            </w:pPr>
            <w:r w:rsidRPr="00F34557">
              <w:rPr>
                <w:rFonts w:ascii="Arial" w:hAnsi="Arial" w:cs="Arial"/>
                <w:sz w:val="20"/>
                <w:szCs w:val="20"/>
              </w:rPr>
              <w:t>Rok, počet riadiacich pracovníkov:</w:t>
            </w:r>
          </w:p>
          <w:p w14:paraId="4966301B"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70504F34"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53FB6990"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5A87B577" w14:textId="77777777" w:rsidTr="00162496">
        <w:tc>
          <w:tcPr>
            <w:tcW w:w="4794" w:type="dxa"/>
          </w:tcPr>
          <w:p w14:paraId="76EFCF8B"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 xml:space="preserve">Tieto </w:t>
            </w:r>
            <w:r w:rsidRPr="00F34557">
              <w:rPr>
                <w:rFonts w:ascii="Arial" w:hAnsi="Arial" w:cs="Arial"/>
                <w:b/>
                <w:sz w:val="20"/>
                <w:szCs w:val="20"/>
              </w:rPr>
              <w:t xml:space="preserve">nástroje, strojové alebo technické vybavenie </w:t>
            </w:r>
            <w:r w:rsidRPr="00F34557">
              <w:rPr>
                <w:rFonts w:ascii="Arial" w:hAnsi="Arial" w:cs="Arial"/>
                <w:sz w:val="20"/>
                <w:szCs w:val="20"/>
              </w:rPr>
              <w:t xml:space="preserve"> bude mať hospodársky subjekt k dispozícii na realizáciu zákazky:</w:t>
            </w:r>
          </w:p>
        </w:tc>
        <w:tc>
          <w:tcPr>
            <w:tcW w:w="5002" w:type="dxa"/>
            <w:gridSpan w:val="6"/>
          </w:tcPr>
          <w:p w14:paraId="68FA0466"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514E8CD" w14:textId="77777777" w:rsidTr="00162496">
        <w:tc>
          <w:tcPr>
            <w:tcW w:w="4794" w:type="dxa"/>
          </w:tcPr>
          <w:p w14:paraId="23496C1A"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 xml:space="preserve">Hospodársky subjekt </w:t>
            </w:r>
            <w:r w:rsidRPr="00F34557">
              <w:rPr>
                <w:rFonts w:ascii="Arial" w:hAnsi="Arial" w:cs="Arial"/>
                <w:b/>
                <w:sz w:val="20"/>
                <w:szCs w:val="20"/>
              </w:rPr>
              <w:t>má v úmysle prípadne zadať subdodávateľom</w:t>
            </w:r>
            <w:r w:rsidRPr="00F34557">
              <w:rPr>
                <w:rStyle w:val="Odkaznapoznmkupodiarou"/>
                <w:rFonts w:ascii="Arial" w:hAnsi="Arial" w:cs="Arial"/>
                <w:b/>
                <w:sz w:val="20"/>
                <w:szCs w:val="20"/>
              </w:rPr>
              <w:footnoteReference w:id="50"/>
            </w:r>
            <w:r w:rsidRPr="00F34557">
              <w:rPr>
                <w:rFonts w:ascii="Arial" w:hAnsi="Arial" w:cs="Arial"/>
                <w:b/>
                <w:sz w:val="20"/>
                <w:szCs w:val="20"/>
              </w:rPr>
              <w:t xml:space="preserve"> </w:t>
            </w:r>
            <w:r w:rsidRPr="00F34557">
              <w:rPr>
                <w:rFonts w:ascii="Arial" w:hAnsi="Arial" w:cs="Arial"/>
                <w:sz w:val="20"/>
                <w:szCs w:val="20"/>
              </w:rPr>
              <w:t xml:space="preserve">túto </w:t>
            </w:r>
            <w:r w:rsidRPr="00F34557">
              <w:rPr>
                <w:rFonts w:ascii="Arial" w:hAnsi="Arial" w:cs="Arial"/>
                <w:b/>
                <w:sz w:val="20"/>
                <w:szCs w:val="20"/>
              </w:rPr>
              <w:t>časť (t. j. percento) zákazky:</w:t>
            </w:r>
          </w:p>
        </w:tc>
        <w:tc>
          <w:tcPr>
            <w:tcW w:w="5002" w:type="dxa"/>
            <w:gridSpan w:val="6"/>
          </w:tcPr>
          <w:p w14:paraId="52C4DB10"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96AC0D7" w14:textId="77777777" w:rsidTr="00162496">
        <w:tc>
          <w:tcPr>
            <w:tcW w:w="4794" w:type="dxa"/>
          </w:tcPr>
          <w:p w14:paraId="6E33E134"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lastRenderedPageBreak/>
              <w:t xml:space="preserve">V prípade </w:t>
            </w:r>
            <w:r w:rsidRPr="00F34557">
              <w:rPr>
                <w:rFonts w:ascii="Arial" w:hAnsi="Arial" w:cs="Arial"/>
                <w:b/>
                <w:sz w:val="20"/>
                <w:szCs w:val="20"/>
              </w:rPr>
              <w:t>verejných zákaziek na dodanie tovaru:</w:t>
            </w:r>
          </w:p>
          <w:p w14:paraId="575374D6" w14:textId="77777777" w:rsidR="00162496" w:rsidRPr="00F34557" w:rsidRDefault="00162496" w:rsidP="00376905">
            <w:pPr>
              <w:pStyle w:val="Odsekzoznamu"/>
              <w:ind w:left="360"/>
              <w:rPr>
                <w:rFonts w:ascii="Arial" w:hAnsi="Arial" w:cs="Arial"/>
                <w:sz w:val="20"/>
                <w:szCs w:val="20"/>
              </w:rPr>
            </w:pPr>
          </w:p>
          <w:p w14:paraId="37B613C7" w14:textId="77777777" w:rsidR="00162496" w:rsidRPr="00F34557" w:rsidRDefault="00162496" w:rsidP="00376905">
            <w:pPr>
              <w:pStyle w:val="Odsekzoznamu"/>
              <w:ind w:left="360"/>
              <w:rPr>
                <w:rFonts w:ascii="Arial" w:hAnsi="Arial" w:cs="Arial"/>
                <w:sz w:val="20"/>
                <w:szCs w:val="20"/>
              </w:rPr>
            </w:pPr>
            <w:r w:rsidRPr="00F34557">
              <w:rPr>
                <w:rFonts w:ascii="Arial" w:hAnsi="Arial" w:cs="Arial"/>
                <w:sz w:val="20"/>
                <w:szCs w:val="20"/>
              </w:rPr>
              <w:t>Hospodársky subjekt poskytne požadované vzorky, opisy alebo fotografie tovaru, ktorý sa má dodať, ku ktorým nemusia byť priložené osvedčenia o pravosti.</w:t>
            </w:r>
          </w:p>
          <w:p w14:paraId="5F21918F" w14:textId="77777777" w:rsidR="00162496" w:rsidRPr="00F34557" w:rsidRDefault="00162496" w:rsidP="00376905">
            <w:pPr>
              <w:pStyle w:val="Odsekzoznamu"/>
              <w:ind w:left="360"/>
              <w:rPr>
                <w:rFonts w:ascii="Arial" w:hAnsi="Arial" w:cs="Arial"/>
                <w:sz w:val="20"/>
                <w:szCs w:val="20"/>
              </w:rPr>
            </w:pPr>
          </w:p>
          <w:p w14:paraId="25D9F3BE" w14:textId="77777777" w:rsidR="00162496" w:rsidRPr="00F34557" w:rsidRDefault="00162496" w:rsidP="00376905">
            <w:pPr>
              <w:pStyle w:val="Odsekzoznamu"/>
              <w:ind w:left="360"/>
              <w:rPr>
                <w:rFonts w:ascii="Arial" w:hAnsi="Arial" w:cs="Arial"/>
                <w:sz w:val="20"/>
                <w:szCs w:val="20"/>
              </w:rPr>
            </w:pPr>
            <w:r w:rsidRPr="00F34557">
              <w:rPr>
                <w:rFonts w:ascii="Arial" w:hAnsi="Arial" w:cs="Arial"/>
                <w:sz w:val="20"/>
                <w:szCs w:val="20"/>
              </w:rPr>
              <w:t>V náležitosti prípadných hospodárskych subjektov okrem toho vyhlasuje, že bude poskytovať požadované osvedčenie o pravosti.</w:t>
            </w:r>
          </w:p>
          <w:p w14:paraId="35687CDE" w14:textId="77777777" w:rsidR="00162496" w:rsidRPr="00F34557" w:rsidRDefault="00162496" w:rsidP="00376905">
            <w:pPr>
              <w:pStyle w:val="Odsekzoznamu"/>
              <w:ind w:left="360"/>
              <w:rPr>
                <w:rFonts w:ascii="Arial" w:hAnsi="Arial" w:cs="Arial"/>
                <w:sz w:val="20"/>
                <w:szCs w:val="20"/>
              </w:rPr>
            </w:pPr>
          </w:p>
          <w:p w14:paraId="048B1703"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p w14:paraId="66FE70B4" w14:textId="77777777" w:rsidR="00162496" w:rsidRPr="00F34557" w:rsidRDefault="00162496" w:rsidP="00376905">
            <w:pPr>
              <w:rPr>
                <w:rFonts w:ascii="Arial" w:hAnsi="Arial" w:cs="Arial"/>
                <w:sz w:val="20"/>
                <w:szCs w:val="20"/>
              </w:rPr>
            </w:pPr>
          </w:p>
        </w:tc>
        <w:tc>
          <w:tcPr>
            <w:tcW w:w="5002" w:type="dxa"/>
            <w:gridSpan w:val="6"/>
          </w:tcPr>
          <w:p w14:paraId="4A36A672" w14:textId="77777777" w:rsidR="00162496" w:rsidRPr="00F34557" w:rsidRDefault="00162496" w:rsidP="00376905">
            <w:pPr>
              <w:rPr>
                <w:rFonts w:ascii="Arial" w:hAnsi="Arial" w:cs="Arial"/>
                <w:sz w:val="20"/>
                <w:szCs w:val="20"/>
              </w:rPr>
            </w:pPr>
          </w:p>
          <w:p w14:paraId="2D9C4353" w14:textId="77777777" w:rsidR="00162496" w:rsidRPr="00F34557" w:rsidRDefault="00162496" w:rsidP="00376905">
            <w:pPr>
              <w:rPr>
                <w:rFonts w:ascii="Arial" w:hAnsi="Arial" w:cs="Arial"/>
                <w:sz w:val="20"/>
                <w:szCs w:val="20"/>
              </w:rPr>
            </w:pPr>
          </w:p>
          <w:p w14:paraId="5ECF8DCF" w14:textId="77777777" w:rsidR="00162496" w:rsidRPr="00F34557" w:rsidRDefault="00162496" w:rsidP="00376905">
            <w:pPr>
              <w:rPr>
                <w:rFonts w:ascii="Arial" w:hAnsi="Arial" w:cs="Arial"/>
                <w:sz w:val="20"/>
                <w:szCs w:val="20"/>
              </w:rPr>
            </w:pPr>
          </w:p>
          <w:p w14:paraId="5B80230D" w14:textId="4CD2A569" w:rsidR="00162496" w:rsidRPr="00F34557" w:rsidRDefault="00000000" w:rsidP="00376905">
            <w:pPr>
              <w:jc w:val="both"/>
              <w:rPr>
                <w:rFonts w:ascii="Arial" w:hAnsi="Arial" w:cs="Arial"/>
                <w:sz w:val="20"/>
                <w:szCs w:val="20"/>
              </w:rPr>
            </w:pPr>
            <w:r>
              <w:rPr>
                <w:rFonts w:ascii="Arial" w:hAnsi="Arial" w:cs="Arial"/>
                <w:sz w:val="20"/>
                <w:szCs w:val="20"/>
              </w:rPr>
              <w:pict w14:anchorId="0D78C4F3">
                <v:shape id="_x0000_i1092" type="#_x0000_t75" style="width:42pt;height:20.25pt">
                  <v:imagedata r:id="rId27" o:title=""/>
                </v:shape>
              </w:pict>
            </w:r>
            <w:r w:rsidR="00162496" w:rsidRPr="00F34557">
              <w:rPr>
                <w:rFonts w:ascii="Arial" w:hAnsi="Arial" w:cs="Arial"/>
                <w:sz w:val="20"/>
                <w:szCs w:val="20"/>
              </w:rPr>
              <w:t xml:space="preserve">   </w:t>
            </w:r>
            <w:r>
              <w:rPr>
                <w:rFonts w:ascii="Arial" w:hAnsi="Arial" w:cs="Arial"/>
                <w:sz w:val="20"/>
                <w:szCs w:val="20"/>
              </w:rPr>
              <w:pict w14:anchorId="6D2854D3">
                <v:shape id="_x0000_i1093" type="#_x0000_t75" style="width:45pt;height:20.25pt">
                  <v:imagedata r:id="rId34" o:title=""/>
                </v:shape>
              </w:pict>
            </w:r>
            <w:r w:rsidR="00162496" w:rsidRPr="00F34557">
              <w:rPr>
                <w:rFonts w:ascii="Arial" w:hAnsi="Arial" w:cs="Arial"/>
                <w:sz w:val="20"/>
                <w:szCs w:val="20"/>
              </w:rPr>
              <w:t xml:space="preserve">  </w:t>
            </w:r>
          </w:p>
          <w:p w14:paraId="5DCD964B" w14:textId="77777777" w:rsidR="00162496" w:rsidRPr="00F34557" w:rsidRDefault="00162496" w:rsidP="00376905">
            <w:pPr>
              <w:rPr>
                <w:rFonts w:ascii="Arial" w:hAnsi="Arial" w:cs="Arial"/>
                <w:sz w:val="20"/>
                <w:szCs w:val="20"/>
              </w:rPr>
            </w:pPr>
          </w:p>
          <w:p w14:paraId="330B9CA7" w14:textId="77777777" w:rsidR="00162496" w:rsidRPr="00F34557" w:rsidRDefault="00162496" w:rsidP="00376905">
            <w:pPr>
              <w:rPr>
                <w:rFonts w:ascii="Arial" w:hAnsi="Arial" w:cs="Arial"/>
                <w:sz w:val="20"/>
                <w:szCs w:val="20"/>
              </w:rPr>
            </w:pPr>
          </w:p>
          <w:p w14:paraId="5F85919A" w14:textId="77777777" w:rsidR="00162496" w:rsidRPr="00F34557" w:rsidRDefault="00162496" w:rsidP="00376905">
            <w:pPr>
              <w:rPr>
                <w:rFonts w:ascii="Arial" w:hAnsi="Arial" w:cs="Arial"/>
                <w:sz w:val="20"/>
                <w:szCs w:val="20"/>
              </w:rPr>
            </w:pPr>
          </w:p>
          <w:p w14:paraId="222FA01B" w14:textId="1266653C" w:rsidR="00162496" w:rsidRPr="00F34557" w:rsidRDefault="00000000" w:rsidP="00376905">
            <w:pPr>
              <w:jc w:val="both"/>
              <w:rPr>
                <w:rFonts w:ascii="Arial" w:hAnsi="Arial" w:cs="Arial"/>
                <w:sz w:val="20"/>
                <w:szCs w:val="20"/>
              </w:rPr>
            </w:pPr>
            <w:r>
              <w:rPr>
                <w:rFonts w:ascii="Arial" w:hAnsi="Arial" w:cs="Arial"/>
                <w:sz w:val="20"/>
                <w:szCs w:val="20"/>
              </w:rPr>
              <w:pict w14:anchorId="3F4B057C">
                <v:shape id="_x0000_i1094" type="#_x0000_t75" style="width:42pt;height:20.25pt">
                  <v:imagedata r:id="rId30" o:title=""/>
                </v:shape>
              </w:pict>
            </w:r>
            <w:r w:rsidR="00162496" w:rsidRPr="00F34557">
              <w:rPr>
                <w:rFonts w:ascii="Arial" w:hAnsi="Arial" w:cs="Arial"/>
                <w:sz w:val="20"/>
                <w:szCs w:val="20"/>
              </w:rPr>
              <w:t xml:space="preserve">   </w:t>
            </w:r>
            <w:r>
              <w:rPr>
                <w:rFonts w:ascii="Arial" w:hAnsi="Arial" w:cs="Arial"/>
                <w:sz w:val="20"/>
                <w:szCs w:val="20"/>
              </w:rPr>
              <w:pict w14:anchorId="3C1E3000">
                <v:shape id="_x0000_i1095" type="#_x0000_t75" style="width:45pt;height:20.25pt">
                  <v:imagedata r:id="rId34" o:title=""/>
                </v:shape>
              </w:pict>
            </w:r>
            <w:r w:rsidR="00162496" w:rsidRPr="00F34557">
              <w:rPr>
                <w:rFonts w:ascii="Arial" w:hAnsi="Arial" w:cs="Arial"/>
                <w:sz w:val="20"/>
                <w:szCs w:val="20"/>
              </w:rPr>
              <w:t xml:space="preserve">  </w:t>
            </w:r>
          </w:p>
          <w:p w14:paraId="181DF983" w14:textId="77777777" w:rsidR="00162496" w:rsidRPr="00F34557" w:rsidRDefault="00162496" w:rsidP="00376905">
            <w:pPr>
              <w:rPr>
                <w:rFonts w:ascii="Arial" w:hAnsi="Arial" w:cs="Arial"/>
                <w:sz w:val="20"/>
                <w:szCs w:val="20"/>
              </w:rPr>
            </w:pPr>
          </w:p>
          <w:p w14:paraId="50F9D7ED" w14:textId="77777777" w:rsidR="00162496" w:rsidRPr="00F34557" w:rsidRDefault="00162496" w:rsidP="00376905">
            <w:pPr>
              <w:rPr>
                <w:rFonts w:ascii="Arial" w:hAnsi="Arial" w:cs="Arial"/>
                <w:sz w:val="20"/>
                <w:szCs w:val="20"/>
              </w:rPr>
            </w:pPr>
          </w:p>
          <w:p w14:paraId="1BDD87ED" w14:textId="77777777" w:rsidR="00162496" w:rsidRPr="00F34557" w:rsidRDefault="00162496" w:rsidP="00376905">
            <w:pPr>
              <w:rPr>
                <w:rFonts w:ascii="Arial" w:hAnsi="Arial" w:cs="Arial"/>
                <w:sz w:val="20"/>
                <w:szCs w:val="20"/>
              </w:rPr>
            </w:pPr>
          </w:p>
          <w:p w14:paraId="1CB446FF"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4B146B72"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56C1ED2A" w14:textId="77777777" w:rsidTr="00162496">
        <w:tc>
          <w:tcPr>
            <w:tcW w:w="4794" w:type="dxa"/>
          </w:tcPr>
          <w:p w14:paraId="3F74DC6F"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 xml:space="preserve">V prípade </w:t>
            </w:r>
            <w:r w:rsidRPr="00F34557">
              <w:rPr>
                <w:rFonts w:ascii="Arial" w:hAnsi="Arial" w:cs="Arial"/>
                <w:b/>
                <w:sz w:val="20"/>
                <w:szCs w:val="20"/>
              </w:rPr>
              <w:t>verejných zákaziek na dodanie tovaru:</w:t>
            </w:r>
          </w:p>
          <w:p w14:paraId="0139707C" w14:textId="77777777" w:rsidR="00162496" w:rsidRPr="00F34557" w:rsidRDefault="00162496" w:rsidP="00376905">
            <w:pPr>
              <w:pStyle w:val="Odsekzoznamu"/>
              <w:ind w:left="360"/>
              <w:rPr>
                <w:rFonts w:ascii="Arial" w:hAnsi="Arial" w:cs="Arial"/>
                <w:sz w:val="20"/>
                <w:szCs w:val="20"/>
              </w:rPr>
            </w:pPr>
          </w:p>
          <w:p w14:paraId="139CF694" w14:textId="77777777" w:rsidR="00162496" w:rsidRPr="00F34557" w:rsidRDefault="00162496" w:rsidP="00376905">
            <w:pPr>
              <w:pStyle w:val="Odsekzoznamu"/>
              <w:ind w:left="360"/>
              <w:rPr>
                <w:rFonts w:ascii="Arial" w:hAnsi="Arial" w:cs="Arial"/>
                <w:sz w:val="20"/>
                <w:szCs w:val="20"/>
              </w:rPr>
            </w:pPr>
            <w:r w:rsidRPr="00F34557">
              <w:rPr>
                <w:rFonts w:ascii="Arial" w:hAnsi="Arial" w:cs="Arial"/>
                <w:sz w:val="20"/>
                <w:szCs w:val="20"/>
              </w:rPr>
              <w:t xml:space="preserve">Môže hospodársky subjekt predložiť požadované </w:t>
            </w:r>
            <w:r w:rsidRPr="00F34557">
              <w:rPr>
                <w:rFonts w:ascii="Arial" w:hAnsi="Arial" w:cs="Arial"/>
                <w:b/>
                <w:sz w:val="20"/>
                <w:szCs w:val="20"/>
              </w:rPr>
              <w:t xml:space="preserve">osvedčenia </w:t>
            </w:r>
            <w:r w:rsidRPr="00F34557">
              <w:rPr>
                <w:rFonts w:ascii="Arial" w:hAnsi="Arial" w:cs="Arial"/>
                <w:sz w:val="20"/>
                <w:szCs w:val="20"/>
              </w:rPr>
              <w:t xml:space="preserve">vydané oficiálnymi </w:t>
            </w:r>
            <w:r w:rsidRPr="00F34557">
              <w:rPr>
                <w:rFonts w:ascii="Arial" w:hAnsi="Arial" w:cs="Arial"/>
                <w:b/>
                <w:sz w:val="20"/>
                <w:szCs w:val="20"/>
              </w:rPr>
              <w:t xml:space="preserve">ústavmi alebo agentúrami na kontrolu kvality, </w:t>
            </w:r>
            <w:r w:rsidRPr="00F34557">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07AC41B8" w14:textId="77777777" w:rsidR="00162496" w:rsidRPr="00F34557" w:rsidRDefault="00162496" w:rsidP="00376905">
            <w:pPr>
              <w:pStyle w:val="Odsekzoznamu"/>
              <w:ind w:left="360"/>
              <w:rPr>
                <w:rFonts w:ascii="Arial" w:hAnsi="Arial" w:cs="Arial"/>
                <w:sz w:val="20"/>
                <w:szCs w:val="20"/>
              </w:rPr>
            </w:pPr>
          </w:p>
          <w:p w14:paraId="7661E66D" w14:textId="77777777" w:rsidR="00162496" w:rsidRPr="00F34557" w:rsidRDefault="00162496" w:rsidP="00376905">
            <w:pPr>
              <w:pStyle w:val="Odsekzoznamu"/>
              <w:ind w:left="360"/>
              <w:rPr>
                <w:rFonts w:ascii="Arial" w:hAnsi="Arial" w:cs="Arial"/>
                <w:sz w:val="20"/>
                <w:szCs w:val="20"/>
              </w:rPr>
            </w:pPr>
            <w:r w:rsidRPr="00F34557">
              <w:rPr>
                <w:rFonts w:ascii="Arial" w:hAnsi="Arial" w:cs="Arial"/>
                <w:b/>
                <w:sz w:val="20"/>
                <w:szCs w:val="20"/>
              </w:rPr>
              <w:t xml:space="preserve">Ak nie, </w:t>
            </w:r>
            <w:r w:rsidRPr="00F34557">
              <w:rPr>
                <w:rFonts w:ascii="Arial" w:hAnsi="Arial" w:cs="Arial"/>
                <w:sz w:val="20"/>
                <w:szCs w:val="20"/>
              </w:rPr>
              <w:t>vysvetlite prečo a uveďte, ktoré iné dôkazné prostriedky možno poskytnúť.</w:t>
            </w:r>
          </w:p>
          <w:p w14:paraId="24D1DD19" w14:textId="77777777" w:rsidR="00162496" w:rsidRPr="00F34557" w:rsidRDefault="00162496" w:rsidP="00376905">
            <w:pPr>
              <w:pStyle w:val="Odsekzoznamu"/>
              <w:ind w:left="360"/>
              <w:rPr>
                <w:rFonts w:ascii="Arial" w:hAnsi="Arial" w:cs="Arial"/>
                <w:sz w:val="20"/>
                <w:szCs w:val="20"/>
              </w:rPr>
            </w:pPr>
          </w:p>
          <w:p w14:paraId="221BBCC2"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5002" w:type="dxa"/>
            <w:gridSpan w:val="6"/>
          </w:tcPr>
          <w:p w14:paraId="1D252C8E" w14:textId="77777777" w:rsidR="00162496" w:rsidRPr="00F34557" w:rsidRDefault="00162496" w:rsidP="00376905">
            <w:pPr>
              <w:rPr>
                <w:rFonts w:ascii="Arial" w:hAnsi="Arial" w:cs="Arial"/>
                <w:sz w:val="20"/>
                <w:szCs w:val="20"/>
              </w:rPr>
            </w:pPr>
          </w:p>
          <w:p w14:paraId="362B0167" w14:textId="77777777" w:rsidR="00162496" w:rsidRPr="00F34557" w:rsidRDefault="00162496" w:rsidP="00376905">
            <w:pPr>
              <w:rPr>
                <w:rFonts w:ascii="Arial" w:hAnsi="Arial" w:cs="Arial"/>
                <w:sz w:val="20"/>
                <w:szCs w:val="20"/>
              </w:rPr>
            </w:pPr>
          </w:p>
          <w:p w14:paraId="2AE1A0A4" w14:textId="77777777" w:rsidR="00162496" w:rsidRPr="00F34557" w:rsidRDefault="00162496" w:rsidP="00376905">
            <w:pPr>
              <w:rPr>
                <w:rFonts w:ascii="Arial" w:hAnsi="Arial" w:cs="Arial"/>
                <w:sz w:val="20"/>
                <w:szCs w:val="20"/>
              </w:rPr>
            </w:pPr>
          </w:p>
          <w:p w14:paraId="2CDC6D59" w14:textId="673E5F9E" w:rsidR="00162496" w:rsidRPr="00F34557" w:rsidRDefault="00000000" w:rsidP="00376905">
            <w:pPr>
              <w:jc w:val="both"/>
              <w:rPr>
                <w:rFonts w:ascii="Arial" w:hAnsi="Arial" w:cs="Arial"/>
                <w:sz w:val="20"/>
                <w:szCs w:val="20"/>
              </w:rPr>
            </w:pPr>
            <w:r>
              <w:rPr>
                <w:rFonts w:ascii="Arial" w:hAnsi="Arial" w:cs="Arial"/>
                <w:sz w:val="20"/>
                <w:szCs w:val="20"/>
              </w:rPr>
              <w:pict w14:anchorId="6D24548D">
                <v:shape id="_x0000_i1096" type="#_x0000_t75" style="width:42pt;height:20.25pt">
                  <v:imagedata r:id="rId30" o:title=""/>
                </v:shape>
              </w:pict>
            </w:r>
            <w:r w:rsidR="00162496" w:rsidRPr="00F34557">
              <w:rPr>
                <w:rFonts w:ascii="Arial" w:hAnsi="Arial" w:cs="Arial"/>
                <w:sz w:val="20"/>
                <w:szCs w:val="20"/>
              </w:rPr>
              <w:t xml:space="preserve">   </w:t>
            </w:r>
            <w:r>
              <w:rPr>
                <w:rFonts w:ascii="Arial" w:hAnsi="Arial" w:cs="Arial"/>
                <w:sz w:val="20"/>
                <w:szCs w:val="20"/>
              </w:rPr>
              <w:pict w14:anchorId="25CC9C49">
                <v:shape id="_x0000_i1097" type="#_x0000_t75" style="width:45pt;height:20.25pt">
                  <v:imagedata r:id="rId25" o:title=""/>
                </v:shape>
              </w:pict>
            </w:r>
            <w:r w:rsidR="00162496" w:rsidRPr="00F34557">
              <w:rPr>
                <w:rFonts w:ascii="Arial" w:hAnsi="Arial" w:cs="Arial"/>
                <w:sz w:val="20"/>
                <w:szCs w:val="20"/>
              </w:rPr>
              <w:t xml:space="preserve">  </w:t>
            </w:r>
          </w:p>
          <w:p w14:paraId="1F5BCAE6" w14:textId="77777777" w:rsidR="00162496" w:rsidRPr="00F34557" w:rsidRDefault="00162496" w:rsidP="00376905">
            <w:pPr>
              <w:rPr>
                <w:rFonts w:ascii="Arial" w:hAnsi="Arial" w:cs="Arial"/>
                <w:sz w:val="20"/>
                <w:szCs w:val="20"/>
              </w:rPr>
            </w:pPr>
          </w:p>
          <w:p w14:paraId="1F838BAF" w14:textId="77777777" w:rsidR="00162496" w:rsidRPr="00F34557" w:rsidRDefault="00162496" w:rsidP="00376905">
            <w:pPr>
              <w:rPr>
                <w:rFonts w:ascii="Arial" w:hAnsi="Arial" w:cs="Arial"/>
                <w:sz w:val="20"/>
                <w:szCs w:val="20"/>
              </w:rPr>
            </w:pPr>
          </w:p>
          <w:p w14:paraId="14927FE9" w14:textId="77777777" w:rsidR="00162496" w:rsidRPr="00F34557" w:rsidRDefault="00162496" w:rsidP="00376905">
            <w:pPr>
              <w:rPr>
                <w:rFonts w:ascii="Arial" w:hAnsi="Arial" w:cs="Arial"/>
                <w:sz w:val="20"/>
                <w:szCs w:val="20"/>
              </w:rPr>
            </w:pPr>
          </w:p>
          <w:p w14:paraId="5341BE1F" w14:textId="77777777" w:rsidR="00162496" w:rsidRPr="00F34557" w:rsidRDefault="00162496" w:rsidP="00376905">
            <w:pPr>
              <w:rPr>
                <w:rFonts w:ascii="Arial" w:hAnsi="Arial" w:cs="Arial"/>
                <w:sz w:val="20"/>
                <w:szCs w:val="20"/>
              </w:rPr>
            </w:pPr>
          </w:p>
          <w:p w14:paraId="1C27991C" w14:textId="77777777" w:rsidR="00162496" w:rsidRPr="00F34557" w:rsidRDefault="00162496" w:rsidP="00376905">
            <w:pPr>
              <w:rPr>
                <w:rFonts w:ascii="Arial" w:hAnsi="Arial" w:cs="Arial"/>
                <w:sz w:val="20"/>
                <w:szCs w:val="20"/>
              </w:rPr>
            </w:pPr>
          </w:p>
          <w:p w14:paraId="36298597" w14:textId="77777777" w:rsidR="00162496" w:rsidRPr="00F34557" w:rsidRDefault="00162496" w:rsidP="00376905">
            <w:pPr>
              <w:rPr>
                <w:rFonts w:ascii="Arial" w:hAnsi="Arial" w:cs="Arial"/>
                <w:sz w:val="20"/>
                <w:szCs w:val="20"/>
              </w:rPr>
            </w:pPr>
          </w:p>
          <w:p w14:paraId="71F6B118" w14:textId="77777777" w:rsidR="00162496" w:rsidRPr="00F34557" w:rsidRDefault="00162496" w:rsidP="00376905">
            <w:pPr>
              <w:rPr>
                <w:rFonts w:ascii="Arial" w:hAnsi="Arial" w:cs="Arial"/>
                <w:sz w:val="20"/>
                <w:szCs w:val="20"/>
              </w:rPr>
            </w:pPr>
          </w:p>
          <w:p w14:paraId="1FF4CB40" w14:textId="77777777" w:rsidR="00162496" w:rsidRPr="00F34557" w:rsidRDefault="00162496" w:rsidP="00376905">
            <w:pPr>
              <w:rPr>
                <w:rFonts w:ascii="Arial" w:hAnsi="Arial" w:cs="Arial"/>
                <w:sz w:val="20"/>
                <w:szCs w:val="20"/>
              </w:rPr>
            </w:pPr>
          </w:p>
          <w:p w14:paraId="0D260E86"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807EDF8" w14:textId="77777777" w:rsidR="00162496" w:rsidRPr="00F34557" w:rsidRDefault="00162496" w:rsidP="00376905">
            <w:pPr>
              <w:rPr>
                <w:rFonts w:ascii="Arial" w:hAnsi="Arial" w:cs="Arial"/>
                <w:sz w:val="20"/>
                <w:szCs w:val="20"/>
              </w:rPr>
            </w:pPr>
          </w:p>
          <w:p w14:paraId="3340FAEB"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5EE6C935"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bl>
    <w:p w14:paraId="68B44836"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162496" w:rsidRPr="00F34557" w14:paraId="15FA9ABF" w14:textId="77777777" w:rsidTr="00376905">
        <w:tc>
          <w:tcPr>
            <w:tcW w:w="9751" w:type="dxa"/>
            <w:shd w:val="clear" w:color="auto" w:fill="EEECE1" w:themeFill="background2"/>
          </w:tcPr>
          <w:p w14:paraId="6743254B"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A0F4576"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6ECFBD89" w14:textId="77777777" w:rsidTr="00376905">
        <w:tc>
          <w:tcPr>
            <w:tcW w:w="4870" w:type="dxa"/>
          </w:tcPr>
          <w:p w14:paraId="46E8A2EC" w14:textId="77777777" w:rsidR="00162496" w:rsidRPr="00F34557" w:rsidRDefault="00162496" w:rsidP="00376905">
            <w:pPr>
              <w:rPr>
                <w:rFonts w:ascii="Arial" w:hAnsi="Arial" w:cs="Arial"/>
                <w:b/>
                <w:sz w:val="20"/>
                <w:szCs w:val="20"/>
              </w:rPr>
            </w:pPr>
            <w:r w:rsidRPr="00F34557">
              <w:rPr>
                <w:rFonts w:ascii="Arial" w:hAnsi="Arial" w:cs="Arial"/>
                <w:b/>
                <w:sz w:val="20"/>
                <w:szCs w:val="20"/>
              </w:rPr>
              <w:t>Systém zabezpečenia kvality a normy environmentálneho manažérstva</w:t>
            </w:r>
          </w:p>
        </w:tc>
        <w:tc>
          <w:tcPr>
            <w:tcW w:w="4870" w:type="dxa"/>
          </w:tcPr>
          <w:p w14:paraId="65BF1684"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40C96628" w14:textId="77777777" w:rsidTr="00376905">
        <w:tc>
          <w:tcPr>
            <w:tcW w:w="4870" w:type="dxa"/>
          </w:tcPr>
          <w:p w14:paraId="32A72D14"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Bude môcť hospodársky subjekt predložiť </w:t>
            </w:r>
            <w:r w:rsidRPr="00F34557">
              <w:rPr>
                <w:rFonts w:ascii="Arial" w:hAnsi="Arial" w:cs="Arial"/>
                <w:b/>
                <w:sz w:val="20"/>
                <w:szCs w:val="20"/>
              </w:rPr>
              <w:t xml:space="preserve">osvedčenia </w:t>
            </w:r>
            <w:r w:rsidRPr="00F34557">
              <w:rPr>
                <w:rFonts w:ascii="Arial" w:hAnsi="Arial" w:cs="Arial"/>
                <w:sz w:val="20"/>
                <w:szCs w:val="20"/>
              </w:rPr>
              <w:t xml:space="preserve">vydané nezávislými orgánmi, v ktorých sa potvrdzuje, že hospodársky subjekt spĺňa požadované </w:t>
            </w:r>
            <w:r w:rsidRPr="00F34557">
              <w:rPr>
                <w:rFonts w:ascii="Arial" w:hAnsi="Arial" w:cs="Arial"/>
                <w:b/>
                <w:sz w:val="20"/>
                <w:szCs w:val="20"/>
              </w:rPr>
              <w:t xml:space="preserve">normy zabezpečenia kvality </w:t>
            </w:r>
            <w:r w:rsidRPr="00F34557">
              <w:rPr>
                <w:rFonts w:ascii="Arial" w:hAnsi="Arial" w:cs="Arial"/>
                <w:sz w:val="20"/>
                <w:szCs w:val="20"/>
              </w:rPr>
              <w:t>vrátane prístupu pre osoby so zdravotným postihnutím?</w:t>
            </w:r>
          </w:p>
          <w:p w14:paraId="527918EE" w14:textId="77777777" w:rsidR="00162496" w:rsidRPr="00F34557" w:rsidRDefault="00162496" w:rsidP="00376905">
            <w:pPr>
              <w:rPr>
                <w:rFonts w:ascii="Arial" w:hAnsi="Arial" w:cs="Arial"/>
                <w:sz w:val="20"/>
                <w:szCs w:val="20"/>
              </w:rPr>
            </w:pPr>
          </w:p>
          <w:p w14:paraId="0ABE32F0"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nie, </w:t>
            </w:r>
            <w:r w:rsidRPr="00F34557">
              <w:rPr>
                <w:rFonts w:ascii="Arial" w:hAnsi="Arial" w:cs="Arial"/>
                <w:sz w:val="20"/>
                <w:szCs w:val="20"/>
              </w:rPr>
              <w:t>vysvetlite prečo a uveďte, ktoré iné dôkazné prostriedky týkajúce sa systému zabezpečenia kvality možno poskytnúť:</w:t>
            </w:r>
          </w:p>
          <w:p w14:paraId="3DB4D7D0" w14:textId="77777777" w:rsidR="00162496" w:rsidRPr="00F34557" w:rsidRDefault="00162496" w:rsidP="00376905">
            <w:pPr>
              <w:rPr>
                <w:rFonts w:ascii="Arial" w:hAnsi="Arial" w:cs="Arial"/>
                <w:sz w:val="20"/>
                <w:szCs w:val="20"/>
              </w:rPr>
            </w:pPr>
          </w:p>
          <w:p w14:paraId="5DC809FF" w14:textId="77777777" w:rsidR="00162496" w:rsidRPr="00F34557" w:rsidRDefault="00162496" w:rsidP="00376905">
            <w:pPr>
              <w:rPr>
                <w:rFonts w:ascii="Arial" w:hAnsi="Arial" w:cs="Arial"/>
                <w:b/>
                <w:sz w:val="20"/>
                <w:szCs w:val="20"/>
              </w:rPr>
            </w:pPr>
            <w:r w:rsidRPr="00F34557">
              <w:rPr>
                <w:rFonts w:ascii="Arial" w:hAnsi="Arial" w:cs="Arial"/>
                <w:sz w:val="20"/>
                <w:szCs w:val="20"/>
              </w:rPr>
              <w:t>Ak je príslušná dokumentácia dostupná v elektronickom formáte, uveďte:</w:t>
            </w:r>
            <w:r w:rsidRPr="00F34557">
              <w:rPr>
                <w:rFonts w:ascii="Arial" w:hAnsi="Arial" w:cs="Arial"/>
                <w:b/>
                <w:sz w:val="20"/>
                <w:szCs w:val="20"/>
              </w:rPr>
              <w:t xml:space="preserve"> </w:t>
            </w:r>
          </w:p>
        </w:tc>
        <w:tc>
          <w:tcPr>
            <w:tcW w:w="4870" w:type="dxa"/>
          </w:tcPr>
          <w:p w14:paraId="5E3467C2" w14:textId="77777777" w:rsidR="00162496" w:rsidRPr="00F34557" w:rsidRDefault="00162496" w:rsidP="00376905">
            <w:pPr>
              <w:rPr>
                <w:rFonts w:ascii="Arial" w:hAnsi="Arial" w:cs="Arial"/>
                <w:sz w:val="20"/>
                <w:szCs w:val="20"/>
              </w:rPr>
            </w:pPr>
          </w:p>
          <w:p w14:paraId="1B7D5B70" w14:textId="76DDEC32" w:rsidR="00162496" w:rsidRPr="00F34557" w:rsidRDefault="00000000" w:rsidP="00376905">
            <w:pPr>
              <w:jc w:val="both"/>
              <w:rPr>
                <w:rFonts w:ascii="Arial" w:hAnsi="Arial" w:cs="Arial"/>
                <w:sz w:val="20"/>
                <w:szCs w:val="20"/>
              </w:rPr>
            </w:pPr>
            <w:r>
              <w:rPr>
                <w:rFonts w:ascii="Arial" w:hAnsi="Arial" w:cs="Arial"/>
                <w:sz w:val="20"/>
                <w:szCs w:val="20"/>
              </w:rPr>
              <w:pict w14:anchorId="35946820">
                <v:shape id="_x0000_i1098" type="#_x0000_t75" style="width:42pt;height:20.25pt">
                  <v:imagedata r:id="rId30" o:title=""/>
                </v:shape>
              </w:pict>
            </w:r>
            <w:r w:rsidR="00162496" w:rsidRPr="00F34557">
              <w:rPr>
                <w:rFonts w:ascii="Arial" w:hAnsi="Arial" w:cs="Arial"/>
                <w:sz w:val="20"/>
                <w:szCs w:val="20"/>
              </w:rPr>
              <w:t xml:space="preserve">   </w:t>
            </w:r>
            <w:r>
              <w:rPr>
                <w:rFonts w:ascii="Arial" w:hAnsi="Arial" w:cs="Arial"/>
                <w:sz w:val="20"/>
                <w:szCs w:val="20"/>
              </w:rPr>
              <w:pict w14:anchorId="196B51AB">
                <v:shape id="_x0000_i1099" type="#_x0000_t75" style="width:45pt;height:20.25pt">
                  <v:imagedata r:id="rId25" o:title=""/>
                </v:shape>
              </w:pict>
            </w:r>
            <w:r w:rsidR="00162496" w:rsidRPr="00F34557">
              <w:rPr>
                <w:rFonts w:ascii="Arial" w:hAnsi="Arial" w:cs="Arial"/>
                <w:sz w:val="20"/>
                <w:szCs w:val="20"/>
              </w:rPr>
              <w:t xml:space="preserve">  </w:t>
            </w:r>
          </w:p>
          <w:p w14:paraId="3329A8FC" w14:textId="77777777" w:rsidR="00162496" w:rsidRPr="00F34557" w:rsidRDefault="00162496" w:rsidP="00376905">
            <w:pPr>
              <w:rPr>
                <w:rFonts w:ascii="Arial" w:hAnsi="Arial" w:cs="Arial"/>
                <w:sz w:val="20"/>
                <w:szCs w:val="20"/>
              </w:rPr>
            </w:pPr>
          </w:p>
          <w:p w14:paraId="6044A875" w14:textId="77777777" w:rsidR="00162496" w:rsidRPr="00F34557" w:rsidRDefault="00162496" w:rsidP="00376905">
            <w:pPr>
              <w:rPr>
                <w:rFonts w:ascii="Arial" w:hAnsi="Arial" w:cs="Arial"/>
                <w:sz w:val="20"/>
                <w:szCs w:val="20"/>
              </w:rPr>
            </w:pPr>
          </w:p>
          <w:p w14:paraId="44FF7356" w14:textId="77777777" w:rsidR="00162496" w:rsidRPr="00F34557" w:rsidRDefault="00162496" w:rsidP="00376905">
            <w:pPr>
              <w:rPr>
                <w:rFonts w:ascii="Arial" w:hAnsi="Arial" w:cs="Arial"/>
                <w:sz w:val="20"/>
                <w:szCs w:val="20"/>
              </w:rPr>
            </w:pPr>
          </w:p>
          <w:p w14:paraId="16F87420" w14:textId="77777777" w:rsidR="00162496" w:rsidRPr="00F34557" w:rsidRDefault="00162496" w:rsidP="00376905">
            <w:pPr>
              <w:rPr>
                <w:rFonts w:ascii="Arial" w:hAnsi="Arial" w:cs="Arial"/>
                <w:sz w:val="20"/>
                <w:szCs w:val="20"/>
              </w:rPr>
            </w:pPr>
          </w:p>
          <w:p w14:paraId="548BA6D9" w14:textId="77777777" w:rsidR="00162496" w:rsidRPr="00F34557" w:rsidRDefault="00162496" w:rsidP="00376905">
            <w:pPr>
              <w:rPr>
                <w:rFonts w:ascii="Arial" w:hAnsi="Arial" w:cs="Arial"/>
                <w:sz w:val="20"/>
                <w:szCs w:val="20"/>
              </w:rPr>
            </w:pPr>
          </w:p>
          <w:p w14:paraId="0C8CA7A8"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B087CD3" w14:textId="77777777" w:rsidR="00162496" w:rsidRPr="00F34557" w:rsidRDefault="00162496" w:rsidP="00376905">
            <w:pPr>
              <w:rPr>
                <w:rFonts w:ascii="Arial" w:hAnsi="Arial" w:cs="Arial"/>
                <w:sz w:val="20"/>
                <w:szCs w:val="20"/>
              </w:rPr>
            </w:pPr>
          </w:p>
          <w:p w14:paraId="5FA9653F" w14:textId="77777777" w:rsidR="00162496" w:rsidRPr="00F34557" w:rsidRDefault="00162496" w:rsidP="00376905">
            <w:pPr>
              <w:rPr>
                <w:rFonts w:ascii="Arial" w:hAnsi="Arial" w:cs="Arial"/>
                <w:sz w:val="20"/>
                <w:szCs w:val="20"/>
              </w:rPr>
            </w:pPr>
          </w:p>
          <w:p w14:paraId="009DFD61" w14:textId="77777777" w:rsidR="00162496" w:rsidRPr="00F34557" w:rsidRDefault="00162496" w:rsidP="00376905">
            <w:pPr>
              <w:rPr>
                <w:rFonts w:ascii="Arial" w:hAnsi="Arial" w:cs="Arial"/>
                <w:sz w:val="20"/>
                <w:szCs w:val="20"/>
              </w:rPr>
            </w:pPr>
          </w:p>
          <w:p w14:paraId="480E1D66"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608A9D82"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40EA6D5F" w14:textId="77777777" w:rsidTr="00376905">
        <w:tc>
          <w:tcPr>
            <w:tcW w:w="4870" w:type="dxa"/>
          </w:tcPr>
          <w:p w14:paraId="0960F5E2" w14:textId="77777777" w:rsidR="00162496" w:rsidRPr="00F34557" w:rsidRDefault="00162496" w:rsidP="00376905">
            <w:pPr>
              <w:rPr>
                <w:rFonts w:ascii="Arial" w:hAnsi="Arial" w:cs="Arial"/>
                <w:b/>
                <w:sz w:val="20"/>
                <w:szCs w:val="20"/>
              </w:rPr>
            </w:pPr>
            <w:r w:rsidRPr="00F34557">
              <w:rPr>
                <w:rFonts w:ascii="Arial" w:hAnsi="Arial" w:cs="Arial"/>
                <w:sz w:val="20"/>
                <w:szCs w:val="20"/>
              </w:rPr>
              <w:t xml:space="preserve">Bude môcť hospodársky subjekt predložiť </w:t>
            </w:r>
            <w:r w:rsidRPr="00F34557">
              <w:rPr>
                <w:rFonts w:ascii="Arial" w:hAnsi="Arial" w:cs="Arial"/>
                <w:b/>
                <w:sz w:val="20"/>
                <w:szCs w:val="20"/>
              </w:rPr>
              <w:t xml:space="preserve">osvedčenia </w:t>
            </w:r>
            <w:r w:rsidRPr="00F34557">
              <w:rPr>
                <w:rFonts w:ascii="Arial" w:hAnsi="Arial" w:cs="Arial"/>
                <w:sz w:val="20"/>
                <w:szCs w:val="20"/>
              </w:rPr>
              <w:t xml:space="preserve">vydané nezávislými orgánmi, v ktorých sa potvrdzuje, že hospodársky subjekt spĺňa požadované </w:t>
            </w:r>
            <w:r w:rsidRPr="00F34557">
              <w:rPr>
                <w:rFonts w:ascii="Arial" w:hAnsi="Arial" w:cs="Arial"/>
                <w:b/>
                <w:sz w:val="20"/>
                <w:szCs w:val="20"/>
              </w:rPr>
              <w:t>systémy alebo normy environmentálneho manažérstva?</w:t>
            </w:r>
          </w:p>
          <w:p w14:paraId="67C5A169" w14:textId="77777777" w:rsidR="00162496" w:rsidRPr="00F34557" w:rsidRDefault="00162496" w:rsidP="00376905">
            <w:pPr>
              <w:rPr>
                <w:rFonts w:ascii="Arial" w:hAnsi="Arial" w:cs="Arial"/>
                <w:b/>
                <w:sz w:val="20"/>
                <w:szCs w:val="20"/>
              </w:rPr>
            </w:pPr>
          </w:p>
          <w:p w14:paraId="23CE2FD5"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nie, </w:t>
            </w:r>
            <w:r w:rsidRPr="00F34557">
              <w:rPr>
                <w:rFonts w:ascii="Arial" w:hAnsi="Arial" w:cs="Arial"/>
                <w:sz w:val="20"/>
                <w:szCs w:val="20"/>
              </w:rPr>
              <w:t xml:space="preserve">vysvetlite prečo a uveďte, ktoré iné dôkazné prostriedky týkajúce sa </w:t>
            </w:r>
            <w:r w:rsidRPr="00F34557">
              <w:rPr>
                <w:rFonts w:ascii="Arial" w:hAnsi="Arial" w:cs="Arial"/>
                <w:b/>
                <w:sz w:val="20"/>
                <w:szCs w:val="20"/>
              </w:rPr>
              <w:t xml:space="preserve">systémov alebo noriem </w:t>
            </w:r>
            <w:r w:rsidRPr="00F34557">
              <w:rPr>
                <w:rFonts w:ascii="Arial" w:hAnsi="Arial" w:cs="Arial"/>
                <w:b/>
                <w:sz w:val="20"/>
                <w:szCs w:val="20"/>
              </w:rPr>
              <w:lastRenderedPageBreak/>
              <w:t xml:space="preserve">environmentálneho manažérstva </w:t>
            </w:r>
            <w:r w:rsidRPr="00F34557">
              <w:rPr>
                <w:rFonts w:ascii="Arial" w:hAnsi="Arial" w:cs="Arial"/>
                <w:sz w:val="20"/>
                <w:szCs w:val="20"/>
              </w:rPr>
              <w:t>možno poskytnúť:</w:t>
            </w:r>
          </w:p>
          <w:p w14:paraId="380DCD6E" w14:textId="77777777" w:rsidR="00162496" w:rsidRPr="00F34557" w:rsidRDefault="00162496" w:rsidP="00376905">
            <w:pPr>
              <w:rPr>
                <w:rFonts w:ascii="Arial" w:hAnsi="Arial" w:cs="Arial"/>
                <w:sz w:val="20"/>
                <w:szCs w:val="20"/>
              </w:rPr>
            </w:pPr>
          </w:p>
          <w:p w14:paraId="048EC0A4"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0" w:type="dxa"/>
          </w:tcPr>
          <w:p w14:paraId="73811896" w14:textId="77777777" w:rsidR="00162496" w:rsidRPr="00F34557" w:rsidRDefault="00162496" w:rsidP="00376905">
            <w:pPr>
              <w:rPr>
                <w:rFonts w:ascii="Arial" w:hAnsi="Arial" w:cs="Arial"/>
                <w:sz w:val="20"/>
                <w:szCs w:val="20"/>
              </w:rPr>
            </w:pPr>
          </w:p>
          <w:p w14:paraId="3A99177F" w14:textId="2B516575" w:rsidR="00162496" w:rsidRPr="00F34557" w:rsidRDefault="00000000" w:rsidP="00376905">
            <w:pPr>
              <w:jc w:val="both"/>
              <w:rPr>
                <w:rFonts w:ascii="Arial" w:hAnsi="Arial" w:cs="Arial"/>
                <w:sz w:val="20"/>
                <w:szCs w:val="20"/>
              </w:rPr>
            </w:pPr>
            <w:r>
              <w:rPr>
                <w:rFonts w:ascii="Arial" w:hAnsi="Arial" w:cs="Arial"/>
                <w:sz w:val="20"/>
                <w:szCs w:val="20"/>
              </w:rPr>
              <w:pict w14:anchorId="4528CFE2">
                <v:shape id="_x0000_i1100" type="#_x0000_t75" style="width:42pt;height:20.25pt">
                  <v:imagedata r:id="rId36" o:title=""/>
                </v:shape>
              </w:pict>
            </w:r>
            <w:r w:rsidR="00162496" w:rsidRPr="00F34557">
              <w:rPr>
                <w:rFonts w:ascii="Arial" w:hAnsi="Arial" w:cs="Arial"/>
                <w:sz w:val="20"/>
                <w:szCs w:val="20"/>
              </w:rPr>
              <w:t xml:space="preserve">   </w:t>
            </w:r>
            <w:r>
              <w:rPr>
                <w:rFonts w:ascii="Arial" w:hAnsi="Arial" w:cs="Arial"/>
                <w:sz w:val="20"/>
                <w:szCs w:val="20"/>
              </w:rPr>
              <w:pict w14:anchorId="49BBE4DF">
                <v:shape id="_x0000_i1101" type="#_x0000_t75" style="width:45pt;height:20.25pt">
                  <v:imagedata r:id="rId25" o:title=""/>
                </v:shape>
              </w:pict>
            </w:r>
            <w:r w:rsidR="00162496" w:rsidRPr="00F34557">
              <w:rPr>
                <w:rFonts w:ascii="Arial" w:hAnsi="Arial" w:cs="Arial"/>
                <w:sz w:val="20"/>
                <w:szCs w:val="20"/>
              </w:rPr>
              <w:t xml:space="preserve">  </w:t>
            </w:r>
          </w:p>
          <w:p w14:paraId="1E273749" w14:textId="77777777" w:rsidR="00162496" w:rsidRPr="00F34557" w:rsidRDefault="00162496" w:rsidP="00376905">
            <w:pPr>
              <w:rPr>
                <w:rFonts w:ascii="Arial" w:hAnsi="Arial" w:cs="Arial"/>
                <w:sz w:val="20"/>
                <w:szCs w:val="20"/>
              </w:rPr>
            </w:pPr>
          </w:p>
          <w:p w14:paraId="61809E52" w14:textId="77777777" w:rsidR="00162496" w:rsidRPr="00F34557" w:rsidRDefault="00162496" w:rsidP="00376905">
            <w:pPr>
              <w:rPr>
                <w:rFonts w:ascii="Arial" w:hAnsi="Arial" w:cs="Arial"/>
                <w:sz w:val="20"/>
                <w:szCs w:val="20"/>
              </w:rPr>
            </w:pPr>
          </w:p>
          <w:p w14:paraId="1E468F7A" w14:textId="77777777" w:rsidR="00162496" w:rsidRPr="00F34557" w:rsidRDefault="00162496" w:rsidP="00376905">
            <w:pPr>
              <w:rPr>
                <w:rFonts w:ascii="Arial" w:hAnsi="Arial" w:cs="Arial"/>
                <w:sz w:val="20"/>
                <w:szCs w:val="20"/>
              </w:rPr>
            </w:pPr>
          </w:p>
          <w:p w14:paraId="13FAED13" w14:textId="77777777" w:rsidR="00162496" w:rsidRPr="00F34557" w:rsidRDefault="00162496" w:rsidP="00376905">
            <w:pPr>
              <w:rPr>
                <w:rFonts w:ascii="Arial" w:hAnsi="Arial" w:cs="Arial"/>
                <w:sz w:val="20"/>
                <w:szCs w:val="20"/>
              </w:rPr>
            </w:pPr>
          </w:p>
          <w:p w14:paraId="1C65BCC2"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6072390" w14:textId="77777777" w:rsidR="00162496" w:rsidRPr="00F34557" w:rsidRDefault="00162496" w:rsidP="00376905">
            <w:pPr>
              <w:rPr>
                <w:rFonts w:ascii="Arial" w:hAnsi="Arial" w:cs="Arial"/>
                <w:sz w:val="20"/>
                <w:szCs w:val="20"/>
              </w:rPr>
            </w:pPr>
          </w:p>
          <w:p w14:paraId="5AEC10EB" w14:textId="77777777" w:rsidR="00162496" w:rsidRPr="00F34557" w:rsidRDefault="00162496" w:rsidP="00376905">
            <w:pPr>
              <w:rPr>
                <w:rFonts w:ascii="Arial" w:hAnsi="Arial" w:cs="Arial"/>
                <w:sz w:val="20"/>
                <w:szCs w:val="20"/>
              </w:rPr>
            </w:pPr>
          </w:p>
          <w:p w14:paraId="2D51FDC2" w14:textId="77777777" w:rsidR="00162496" w:rsidRPr="00F34557" w:rsidRDefault="00162496" w:rsidP="00376905">
            <w:pPr>
              <w:rPr>
                <w:rFonts w:ascii="Arial" w:hAnsi="Arial" w:cs="Arial"/>
                <w:sz w:val="20"/>
                <w:szCs w:val="20"/>
              </w:rPr>
            </w:pPr>
          </w:p>
          <w:p w14:paraId="3D80D504" w14:textId="77777777" w:rsidR="00162496" w:rsidRPr="00F34557" w:rsidRDefault="00162496" w:rsidP="00376905">
            <w:pPr>
              <w:rPr>
                <w:rFonts w:ascii="Arial" w:hAnsi="Arial" w:cs="Arial"/>
                <w:sz w:val="20"/>
                <w:szCs w:val="20"/>
              </w:rPr>
            </w:pPr>
          </w:p>
          <w:p w14:paraId="1278D69E"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40CE2EE9"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bl>
    <w:p w14:paraId="7C72AF59" w14:textId="77777777" w:rsidR="00162496" w:rsidRPr="00F34557" w:rsidRDefault="00162496" w:rsidP="00162496">
      <w:pPr>
        <w:jc w:val="center"/>
        <w:rPr>
          <w:rFonts w:ascii="Arial" w:hAnsi="Arial" w:cs="Arial"/>
          <w:b/>
          <w:sz w:val="20"/>
          <w:szCs w:val="20"/>
        </w:rPr>
      </w:pPr>
    </w:p>
    <w:p w14:paraId="56BDE15E" w14:textId="77777777" w:rsidR="00162496" w:rsidRPr="00F34557" w:rsidRDefault="00162496" w:rsidP="00162496">
      <w:pPr>
        <w:jc w:val="center"/>
        <w:rPr>
          <w:rFonts w:ascii="Arial" w:hAnsi="Arial" w:cs="Arial"/>
          <w:b/>
          <w:sz w:val="20"/>
          <w:szCs w:val="20"/>
        </w:rPr>
      </w:pPr>
      <w:r w:rsidRPr="00F34557">
        <w:rPr>
          <w:rFonts w:ascii="Arial" w:hAnsi="Arial" w:cs="Arial"/>
          <w:b/>
          <w:sz w:val="20"/>
          <w:szCs w:val="20"/>
        </w:rPr>
        <w:t>Časť V: Zníženie počtu kvalifikovaných záujemcov</w:t>
      </w:r>
    </w:p>
    <w:tbl>
      <w:tblPr>
        <w:tblStyle w:val="Mriekatabuky"/>
        <w:tblW w:w="9751" w:type="dxa"/>
        <w:tblLook w:val="04A0" w:firstRow="1" w:lastRow="0" w:firstColumn="1" w:lastColumn="0" w:noHBand="0" w:noVBand="1"/>
      </w:tblPr>
      <w:tblGrid>
        <w:gridCol w:w="9751"/>
      </w:tblGrid>
      <w:tr w:rsidR="00162496" w:rsidRPr="00F34557" w14:paraId="434F80F5" w14:textId="77777777" w:rsidTr="00376905">
        <w:tc>
          <w:tcPr>
            <w:tcW w:w="9751" w:type="dxa"/>
            <w:shd w:val="clear" w:color="auto" w:fill="EEECE1" w:themeFill="background2"/>
          </w:tcPr>
          <w:p w14:paraId="4D7BACB0"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1C9CB81A"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Len v prípade užších súťaží, súťažných konaní s rokovaním, súťažných dialógov a inovatívnych partnerstiev:</w:t>
            </w:r>
          </w:p>
        </w:tc>
      </w:tr>
    </w:tbl>
    <w:p w14:paraId="5C1303BB" w14:textId="77777777" w:rsidR="00162496" w:rsidRPr="00F34557" w:rsidRDefault="00162496" w:rsidP="00162496">
      <w:pPr>
        <w:rPr>
          <w:rFonts w:ascii="Arial" w:hAnsi="Arial" w:cs="Arial"/>
          <w:b/>
          <w:sz w:val="20"/>
          <w:szCs w:val="20"/>
        </w:rPr>
      </w:pPr>
      <w:r w:rsidRPr="00F34557">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62496" w:rsidRPr="00F34557" w14:paraId="48927C56" w14:textId="77777777" w:rsidTr="00376905">
        <w:tc>
          <w:tcPr>
            <w:tcW w:w="4870" w:type="dxa"/>
          </w:tcPr>
          <w:p w14:paraId="6082F6C5" w14:textId="77777777" w:rsidR="00162496" w:rsidRPr="00F34557" w:rsidRDefault="00162496" w:rsidP="00376905">
            <w:pPr>
              <w:rPr>
                <w:rFonts w:ascii="Arial" w:hAnsi="Arial" w:cs="Arial"/>
                <w:b/>
                <w:sz w:val="20"/>
                <w:szCs w:val="20"/>
              </w:rPr>
            </w:pPr>
            <w:r w:rsidRPr="00F34557">
              <w:rPr>
                <w:rFonts w:ascii="Arial" w:hAnsi="Arial" w:cs="Arial"/>
                <w:b/>
                <w:sz w:val="20"/>
                <w:szCs w:val="20"/>
              </w:rPr>
              <w:t>Zníženie počtov</w:t>
            </w:r>
          </w:p>
        </w:tc>
        <w:tc>
          <w:tcPr>
            <w:tcW w:w="4870" w:type="dxa"/>
          </w:tcPr>
          <w:p w14:paraId="1B41DB9B"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494A44D9" w14:textId="77777777" w:rsidTr="00376905">
        <w:tc>
          <w:tcPr>
            <w:tcW w:w="4870" w:type="dxa"/>
          </w:tcPr>
          <w:p w14:paraId="36B8BD78"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Spĺňa </w:t>
            </w:r>
            <w:r w:rsidRPr="00F34557">
              <w:rPr>
                <w:rFonts w:ascii="Arial" w:hAnsi="Arial" w:cs="Arial"/>
                <w:sz w:val="20"/>
                <w:szCs w:val="20"/>
              </w:rPr>
              <w:t>objektívne a nediskriminačné kritéria alebo pravidlá, ktoré sa budú uplatňovať s cieľom obmedziť počet záujemcov, a to týmto spôsobom:</w:t>
            </w:r>
          </w:p>
          <w:p w14:paraId="68497058" w14:textId="77777777" w:rsidR="00162496" w:rsidRPr="00F34557" w:rsidRDefault="00162496" w:rsidP="00376905">
            <w:pPr>
              <w:rPr>
                <w:rFonts w:ascii="Arial" w:hAnsi="Arial" w:cs="Arial"/>
                <w:sz w:val="20"/>
                <w:szCs w:val="20"/>
              </w:rPr>
            </w:pPr>
          </w:p>
          <w:p w14:paraId="6467D24F"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V prípade, ak sa vyžadujú určité osvedčenia alebo ostatné formy listinných dôkazov, pri </w:t>
            </w:r>
            <w:r w:rsidRPr="00F34557">
              <w:rPr>
                <w:rFonts w:ascii="Arial" w:hAnsi="Arial" w:cs="Arial"/>
                <w:b/>
                <w:sz w:val="20"/>
                <w:szCs w:val="20"/>
              </w:rPr>
              <w:t xml:space="preserve">každom </w:t>
            </w:r>
            <w:r w:rsidRPr="00F34557">
              <w:rPr>
                <w:rFonts w:ascii="Arial" w:hAnsi="Arial" w:cs="Arial"/>
                <w:sz w:val="20"/>
                <w:szCs w:val="20"/>
              </w:rPr>
              <w:t>uveďte, či má hospodársky subjekt požadované dokumenty:</w:t>
            </w:r>
          </w:p>
          <w:p w14:paraId="7DFC0194" w14:textId="77777777" w:rsidR="00162496" w:rsidRPr="00F34557" w:rsidRDefault="00162496" w:rsidP="00376905">
            <w:pPr>
              <w:rPr>
                <w:rFonts w:ascii="Arial" w:hAnsi="Arial" w:cs="Arial"/>
                <w:sz w:val="20"/>
                <w:szCs w:val="20"/>
              </w:rPr>
            </w:pPr>
          </w:p>
          <w:p w14:paraId="47D585A6" w14:textId="77777777" w:rsidR="00162496" w:rsidRPr="00F34557" w:rsidRDefault="00162496" w:rsidP="00376905">
            <w:pPr>
              <w:rPr>
                <w:rFonts w:ascii="Arial" w:hAnsi="Arial" w:cs="Arial"/>
                <w:sz w:val="20"/>
                <w:szCs w:val="20"/>
              </w:rPr>
            </w:pPr>
            <w:r w:rsidRPr="00F34557">
              <w:rPr>
                <w:rFonts w:ascii="Arial" w:hAnsi="Arial" w:cs="Arial"/>
                <w:sz w:val="20"/>
                <w:szCs w:val="20"/>
              </w:rPr>
              <w:t>Ak sú niektoré z týchto osvedčení alebo foriem listinných dôkazov k dispozícii v elektronickom formáte</w:t>
            </w:r>
            <w:r w:rsidRPr="00F34557">
              <w:rPr>
                <w:rStyle w:val="Odkaznapoznmkupodiarou"/>
                <w:rFonts w:ascii="Arial" w:hAnsi="Arial" w:cs="Arial"/>
                <w:sz w:val="20"/>
                <w:szCs w:val="20"/>
              </w:rPr>
              <w:footnoteReference w:id="51"/>
            </w:r>
            <w:r w:rsidRPr="00F34557">
              <w:rPr>
                <w:rFonts w:ascii="Arial" w:hAnsi="Arial" w:cs="Arial"/>
                <w:sz w:val="20"/>
                <w:szCs w:val="20"/>
              </w:rPr>
              <w:t>, uveďte pre každý z nich:</w:t>
            </w:r>
          </w:p>
        </w:tc>
        <w:tc>
          <w:tcPr>
            <w:tcW w:w="4870" w:type="dxa"/>
          </w:tcPr>
          <w:p w14:paraId="657506F2"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5598635B" w14:textId="77777777" w:rsidR="00162496" w:rsidRPr="00F34557" w:rsidRDefault="00162496" w:rsidP="00376905">
            <w:pPr>
              <w:rPr>
                <w:rFonts w:ascii="Arial" w:hAnsi="Arial" w:cs="Arial"/>
                <w:sz w:val="20"/>
                <w:szCs w:val="20"/>
              </w:rPr>
            </w:pPr>
          </w:p>
          <w:p w14:paraId="5228740C" w14:textId="77777777" w:rsidR="00162496" w:rsidRPr="00F34557" w:rsidRDefault="00162496" w:rsidP="00376905">
            <w:pPr>
              <w:rPr>
                <w:rFonts w:ascii="Arial" w:hAnsi="Arial" w:cs="Arial"/>
                <w:sz w:val="20"/>
                <w:szCs w:val="20"/>
              </w:rPr>
            </w:pPr>
          </w:p>
          <w:p w14:paraId="74F8CFF7" w14:textId="77777777" w:rsidR="00162496" w:rsidRPr="00F34557" w:rsidRDefault="00162496" w:rsidP="00376905">
            <w:pPr>
              <w:rPr>
                <w:rFonts w:ascii="Arial" w:hAnsi="Arial" w:cs="Arial"/>
                <w:sz w:val="20"/>
                <w:szCs w:val="20"/>
              </w:rPr>
            </w:pPr>
          </w:p>
          <w:p w14:paraId="084F2E3F" w14:textId="77777777" w:rsidR="00162496" w:rsidRPr="00F34557" w:rsidRDefault="00162496" w:rsidP="00376905">
            <w:pPr>
              <w:rPr>
                <w:rFonts w:ascii="Arial" w:hAnsi="Arial" w:cs="Arial"/>
                <w:sz w:val="20"/>
                <w:szCs w:val="20"/>
              </w:rPr>
            </w:pPr>
          </w:p>
          <w:p w14:paraId="60ADCF92" w14:textId="38959AD5" w:rsidR="00162496" w:rsidRPr="00F34557" w:rsidRDefault="00000000" w:rsidP="00376905">
            <w:pPr>
              <w:jc w:val="both"/>
              <w:rPr>
                <w:rFonts w:ascii="Arial" w:eastAsia="MS Gothic" w:hAnsi="Arial" w:cs="Arial"/>
                <w:color w:val="404040" w:themeColor="text1" w:themeTint="BF"/>
                <w:sz w:val="20"/>
                <w:szCs w:val="20"/>
              </w:rPr>
            </w:pPr>
            <w:r>
              <w:rPr>
                <w:rFonts w:ascii="Arial" w:hAnsi="Arial" w:cs="Arial"/>
                <w:sz w:val="20"/>
                <w:szCs w:val="20"/>
              </w:rPr>
              <w:pict w14:anchorId="48481BB3">
                <v:shape id="_x0000_i1102" type="#_x0000_t75" style="width:42pt;height:20.25pt">
                  <v:imagedata r:id="rId37" o:title=""/>
                </v:shape>
              </w:pict>
            </w:r>
            <w:r w:rsidR="00162496" w:rsidRPr="00F34557">
              <w:rPr>
                <w:rFonts w:ascii="Arial" w:hAnsi="Arial" w:cs="Arial"/>
                <w:sz w:val="20"/>
                <w:szCs w:val="20"/>
              </w:rPr>
              <w:t xml:space="preserve">   </w:t>
            </w:r>
            <w:r>
              <w:rPr>
                <w:rFonts w:ascii="Arial" w:hAnsi="Arial" w:cs="Arial"/>
                <w:sz w:val="20"/>
                <w:szCs w:val="20"/>
              </w:rPr>
              <w:pict w14:anchorId="115B6FF5">
                <v:shape id="_x0000_i1103" type="#_x0000_t75" style="width:45pt;height:20.25pt">
                  <v:imagedata r:id="rId25" o:title=""/>
                </v:shape>
              </w:pict>
            </w:r>
            <w:r w:rsidR="00162496" w:rsidRPr="00F34557">
              <w:rPr>
                <w:rFonts w:ascii="Arial" w:hAnsi="Arial" w:cs="Arial"/>
                <w:sz w:val="20"/>
                <w:szCs w:val="20"/>
              </w:rPr>
              <w:t xml:space="preserve">  </w:t>
            </w:r>
            <w:r w:rsidR="00162496" w:rsidRPr="00F34557">
              <w:rPr>
                <w:rStyle w:val="Odkaznapoznmkupodiarou"/>
                <w:rFonts w:ascii="Arial" w:eastAsia="MS Gothic" w:hAnsi="Arial" w:cs="Arial"/>
                <w:color w:val="404040" w:themeColor="text1" w:themeTint="BF"/>
                <w:sz w:val="20"/>
                <w:szCs w:val="20"/>
              </w:rPr>
              <w:footnoteReference w:id="52"/>
            </w:r>
          </w:p>
          <w:p w14:paraId="07010615" w14:textId="77777777" w:rsidR="00162496" w:rsidRPr="00F34557" w:rsidRDefault="00162496" w:rsidP="00376905">
            <w:pPr>
              <w:rPr>
                <w:rFonts w:ascii="Arial" w:hAnsi="Arial" w:cs="Arial"/>
                <w:sz w:val="20"/>
                <w:szCs w:val="20"/>
              </w:rPr>
            </w:pPr>
          </w:p>
          <w:p w14:paraId="4D5318A3" w14:textId="77777777" w:rsidR="00162496" w:rsidRPr="00F34557" w:rsidRDefault="00162496" w:rsidP="00376905">
            <w:pPr>
              <w:rPr>
                <w:rFonts w:ascii="Arial" w:hAnsi="Arial" w:cs="Arial"/>
                <w:sz w:val="20"/>
                <w:szCs w:val="20"/>
              </w:rPr>
            </w:pPr>
          </w:p>
          <w:p w14:paraId="07E50A39" w14:textId="77777777" w:rsidR="00162496" w:rsidRPr="00F34557" w:rsidRDefault="00162496" w:rsidP="00376905">
            <w:pPr>
              <w:rPr>
                <w:rFonts w:ascii="Arial" w:hAnsi="Arial" w:cs="Arial"/>
                <w:sz w:val="20"/>
                <w:szCs w:val="20"/>
              </w:rPr>
            </w:pPr>
          </w:p>
          <w:p w14:paraId="78C5DA7C" w14:textId="77777777" w:rsidR="00162496" w:rsidRPr="00F34557" w:rsidRDefault="00162496" w:rsidP="00376905">
            <w:pPr>
              <w:rPr>
                <w:rFonts w:ascii="Arial" w:hAnsi="Arial" w:cs="Arial"/>
                <w:sz w:val="20"/>
                <w:szCs w:val="20"/>
              </w:rPr>
            </w:pPr>
          </w:p>
          <w:p w14:paraId="595BC693"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30DDD53D" w14:textId="77777777" w:rsidR="00162496" w:rsidRPr="00F34557" w:rsidRDefault="00162496" w:rsidP="00376905">
            <w:pPr>
              <w:rPr>
                <w:rFonts w:ascii="Arial" w:hAnsi="Arial" w:cs="Arial"/>
                <w:sz w:val="20"/>
                <w:szCs w:val="20"/>
              </w:rPr>
            </w:pPr>
            <w:r w:rsidRPr="00F34557">
              <w:rPr>
                <w:rFonts w:ascii="Arial" w:hAnsi="Arial" w:cs="Arial"/>
                <w:sz w:val="20"/>
                <w:szCs w:val="20"/>
              </w:rPr>
              <w:t>[...........][...........][...........]</w:t>
            </w:r>
            <w:r w:rsidRPr="00F34557">
              <w:rPr>
                <w:rStyle w:val="Odkaznapoznmkupodiarou"/>
                <w:rFonts w:ascii="Arial" w:hAnsi="Arial" w:cs="Arial"/>
                <w:sz w:val="20"/>
                <w:szCs w:val="20"/>
              </w:rPr>
              <w:footnoteReference w:id="53"/>
            </w:r>
          </w:p>
        </w:tc>
      </w:tr>
    </w:tbl>
    <w:p w14:paraId="414021CF" w14:textId="77777777" w:rsidR="00162496" w:rsidRPr="00F34557" w:rsidRDefault="00162496" w:rsidP="00162496">
      <w:pPr>
        <w:jc w:val="center"/>
        <w:rPr>
          <w:rFonts w:ascii="Arial" w:hAnsi="Arial" w:cs="Arial"/>
          <w:b/>
          <w:sz w:val="20"/>
          <w:szCs w:val="20"/>
        </w:rPr>
      </w:pPr>
      <w:r w:rsidRPr="00F34557">
        <w:rPr>
          <w:rFonts w:ascii="Arial" w:hAnsi="Arial" w:cs="Arial"/>
          <w:b/>
          <w:sz w:val="20"/>
          <w:szCs w:val="20"/>
        </w:rPr>
        <w:t>Časť VI: Záverečné vyhlásenia</w:t>
      </w:r>
    </w:p>
    <w:p w14:paraId="545DC808" w14:textId="77777777" w:rsidR="00162496" w:rsidRPr="00F34557" w:rsidRDefault="00162496" w:rsidP="00162496">
      <w:pPr>
        <w:jc w:val="both"/>
        <w:rPr>
          <w:rFonts w:ascii="Arial" w:hAnsi="Arial" w:cs="Arial"/>
          <w:i/>
          <w:sz w:val="20"/>
          <w:szCs w:val="20"/>
        </w:rPr>
      </w:pPr>
      <w:r w:rsidRPr="00F34557">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CCFBFD6" w14:textId="77777777" w:rsidR="00162496" w:rsidRPr="00F34557" w:rsidRDefault="00162496" w:rsidP="00162496">
      <w:pPr>
        <w:jc w:val="both"/>
        <w:rPr>
          <w:rFonts w:ascii="Arial" w:hAnsi="Arial" w:cs="Arial"/>
          <w:i/>
          <w:sz w:val="20"/>
          <w:szCs w:val="20"/>
        </w:rPr>
      </w:pPr>
    </w:p>
    <w:p w14:paraId="38FF41EB" w14:textId="77777777" w:rsidR="00162496" w:rsidRPr="00F34557" w:rsidRDefault="00162496" w:rsidP="00162496">
      <w:pPr>
        <w:jc w:val="both"/>
        <w:rPr>
          <w:rFonts w:ascii="Arial" w:hAnsi="Arial" w:cs="Arial"/>
          <w:i/>
          <w:sz w:val="20"/>
          <w:szCs w:val="20"/>
        </w:rPr>
      </w:pPr>
      <w:r w:rsidRPr="00F34557">
        <w:rPr>
          <w:rFonts w:ascii="Arial" w:hAnsi="Arial" w:cs="Arial"/>
          <w:i/>
          <w:sz w:val="20"/>
          <w:szCs w:val="20"/>
        </w:rPr>
        <w:t>Podpísaný/podpísaní vyhlasuje/ú, že na požiadanie okamžite predloží/</w:t>
      </w:r>
      <w:proofErr w:type="spellStart"/>
      <w:r w:rsidRPr="00F34557">
        <w:rPr>
          <w:rFonts w:ascii="Arial" w:hAnsi="Arial" w:cs="Arial"/>
          <w:i/>
          <w:sz w:val="20"/>
          <w:szCs w:val="20"/>
        </w:rPr>
        <w:t>ia</w:t>
      </w:r>
      <w:proofErr w:type="spellEnd"/>
      <w:r w:rsidRPr="00F34557">
        <w:rPr>
          <w:rFonts w:ascii="Arial" w:hAnsi="Arial" w:cs="Arial"/>
          <w:i/>
          <w:sz w:val="20"/>
          <w:szCs w:val="20"/>
        </w:rPr>
        <w:t xml:space="preserve"> uvedené osvedčenia a ostatné formy listinných dôkazov, okrem prípadov, keď:</w:t>
      </w:r>
    </w:p>
    <w:p w14:paraId="3390B1A8" w14:textId="77777777" w:rsidR="00162496" w:rsidRPr="00F34557" w:rsidRDefault="00162496" w:rsidP="00677E87">
      <w:pPr>
        <w:pStyle w:val="Odsekzoznamu"/>
        <w:numPr>
          <w:ilvl w:val="0"/>
          <w:numId w:val="29"/>
        </w:numPr>
        <w:ind w:left="284" w:hanging="284"/>
        <w:contextualSpacing/>
        <w:jc w:val="both"/>
        <w:rPr>
          <w:rFonts w:ascii="Arial" w:hAnsi="Arial" w:cs="Arial"/>
          <w:i/>
          <w:sz w:val="20"/>
          <w:szCs w:val="20"/>
        </w:rPr>
      </w:pPr>
      <w:r w:rsidRPr="00F34557">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F34557">
        <w:rPr>
          <w:rStyle w:val="Odkaznapoznmkupodiarou"/>
          <w:rFonts w:ascii="Arial" w:hAnsi="Arial" w:cs="Arial"/>
          <w:i/>
          <w:sz w:val="20"/>
          <w:szCs w:val="20"/>
        </w:rPr>
        <w:footnoteReference w:id="54"/>
      </w:r>
      <w:r w:rsidRPr="00F34557">
        <w:rPr>
          <w:rFonts w:ascii="Arial" w:hAnsi="Arial" w:cs="Arial"/>
          <w:i/>
          <w:sz w:val="20"/>
          <w:szCs w:val="20"/>
        </w:rPr>
        <w:t>, alebo</w:t>
      </w:r>
    </w:p>
    <w:p w14:paraId="50FC5957" w14:textId="77777777" w:rsidR="00162496" w:rsidRPr="00F34557" w:rsidRDefault="00162496" w:rsidP="00677E87">
      <w:pPr>
        <w:pStyle w:val="Odsekzoznamu"/>
        <w:numPr>
          <w:ilvl w:val="0"/>
          <w:numId w:val="29"/>
        </w:numPr>
        <w:ind w:left="284" w:hanging="284"/>
        <w:contextualSpacing/>
        <w:jc w:val="both"/>
        <w:rPr>
          <w:rFonts w:ascii="Arial" w:hAnsi="Arial" w:cs="Arial"/>
          <w:i/>
          <w:sz w:val="20"/>
          <w:szCs w:val="20"/>
        </w:rPr>
      </w:pPr>
      <w:r w:rsidRPr="00F34557">
        <w:rPr>
          <w:rFonts w:ascii="Arial" w:hAnsi="Arial" w:cs="Arial"/>
          <w:i/>
          <w:sz w:val="20"/>
          <w:szCs w:val="20"/>
        </w:rPr>
        <w:t>najneskôr do 18. októbra 2018</w:t>
      </w:r>
      <w:r w:rsidRPr="00F34557">
        <w:rPr>
          <w:rStyle w:val="Odkaznapoznmkupodiarou"/>
          <w:rFonts w:ascii="Arial" w:hAnsi="Arial" w:cs="Arial"/>
          <w:i/>
          <w:sz w:val="20"/>
          <w:szCs w:val="20"/>
        </w:rPr>
        <w:footnoteReference w:id="55"/>
      </w:r>
      <w:r w:rsidRPr="00F34557">
        <w:rPr>
          <w:rFonts w:ascii="Arial" w:hAnsi="Arial" w:cs="Arial"/>
          <w:i/>
          <w:sz w:val="20"/>
          <w:szCs w:val="20"/>
        </w:rPr>
        <w:t xml:space="preserve"> bude mať verejný obstarávateľ alebo obstarávateľ príslušnú dokumentáciu k dispozícii.</w:t>
      </w:r>
    </w:p>
    <w:p w14:paraId="7BFC3A3D" w14:textId="77777777" w:rsidR="00162496" w:rsidRPr="00F34557" w:rsidRDefault="00162496" w:rsidP="00162496">
      <w:pPr>
        <w:pStyle w:val="Odsekzoznamu"/>
        <w:ind w:left="284"/>
        <w:contextualSpacing/>
        <w:jc w:val="both"/>
        <w:rPr>
          <w:rFonts w:ascii="Arial" w:hAnsi="Arial" w:cs="Arial"/>
          <w:i/>
          <w:sz w:val="20"/>
          <w:szCs w:val="20"/>
        </w:rPr>
      </w:pPr>
    </w:p>
    <w:p w14:paraId="16533BFC" w14:textId="77777777" w:rsidR="00162496" w:rsidRPr="00F34557" w:rsidRDefault="00162496" w:rsidP="00162496">
      <w:pPr>
        <w:pStyle w:val="Odsekzoznamu"/>
        <w:ind w:left="0"/>
        <w:jc w:val="both"/>
        <w:rPr>
          <w:rFonts w:ascii="Arial" w:hAnsi="Arial" w:cs="Arial"/>
          <w:i/>
          <w:sz w:val="20"/>
          <w:szCs w:val="20"/>
        </w:rPr>
      </w:pPr>
      <w:r w:rsidRPr="00F34557">
        <w:rPr>
          <w:rFonts w:ascii="Arial" w:hAnsi="Arial" w:cs="Arial"/>
          <w:i/>
          <w:sz w:val="20"/>
          <w:szCs w:val="20"/>
        </w:rPr>
        <w:t xml:space="preserve">Ja/my, </w:t>
      </w:r>
      <w:proofErr w:type="spellStart"/>
      <w:r w:rsidRPr="00F34557">
        <w:rPr>
          <w:rFonts w:ascii="Arial" w:hAnsi="Arial" w:cs="Arial"/>
          <w:i/>
          <w:sz w:val="20"/>
          <w:szCs w:val="20"/>
        </w:rPr>
        <w:t>dolupodpísaný</w:t>
      </w:r>
      <w:proofErr w:type="spellEnd"/>
      <w:r w:rsidRPr="00F34557">
        <w:rPr>
          <w:rFonts w:ascii="Arial" w:hAnsi="Arial" w:cs="Arial"/>
          <w:i/>
          <w:sz w:val="20"/>
          <w:szCs w:val="20"/>
        </w:rPr>
        <w:t>/</w:t>
      </w:r>
      <w:proofErr w:type="spellStart"/>
      <w:r w:rsidRPr="00F34557">
        <w:rPr>
          <w:rFonts w:ascii="Arial" w:hAnsi="Arial" w:cs="Arial"/>
          <w:i/>
          <w:sz w:val="20"/>
          <w:szCs w:val="20"/>
        </w:rPr>
        <w:t>dolupodpísaní</w:t>
      </w:r>
      <w:proofErr w:type="spellEnd"/>
      <w:r w:rsidRPr="00F34557">
        <w:rPr>
          <w:rFonts w:ascii="Arial" w:hAnsi="Arial" w:cs="Arial"/>
          <w:i/>
          <w:sz w:val="20"/>
          <w:szCs w:val="20"/>
        </w:rPr>
        <w:t xml:space="preserve">, formálne súhlasím/súhlasíme, aby Národná diaľničná spoločnosť, </w:t>
      </w:r>
      <w:proofErr w:type="spellStart"/>
      <w:r w:rsidRPr="00F34557">
        <w:rPr>
          <w:rFonts w:ascii="Arial" w:hAnsi="Arial" w:cs="Arial"/>
          <w:i/>
          <w:sz w:val="20"/>
          <w:szCs w:val="20"/>
        </w:rPr>
        <w:t>a.s</w:t>
      </w:r>
      <w:proofErr w:type="spellEnd"/>
      <w:r w:rsidRPr="00F34557">
        <w:rPr>
          <w:rFonts w:ascii="Arial" w:hAnsi="Arial" w:cs="Arial"/>
          <w:i/>
          <w:sz w:val="20"/>
          <w:szCs w:val="20"/>
        </w:rPr>
        <w:t>. získala prístup k podporným dokumentom obsahujúcim informácie, ktoré som/sme poskytol/poskytli v [</w:t>
      </w:r>
      <w:r w:rsidRPr="00F34557">
        <w:rPr>
          <w:rFonts w:ascii="Arial" w:hAnsi="Arial" w:cs="Arial"/>
          <w:b/>
          <w:i/>
          <w:sz w:val="20"/>
          <w:szCs w:val="20"/>
        </w:rPr>
        <w:t>identifikujte príslušnú časť/oddiel/body</w:t>
      </w:r>
      <w:r w:rsidRPr="00F34557">
        <w:rPr>
          <w:rFonts w:ascii="Arial" w:hAnsi="Arial" w:cs="Arial"/>
          <w:i/>
          <w:sz w:val="20"/>
          <w:szCs w:val="20"/>
        </w:rPr>
        <w:t xml:space="preserve">] tohto jednotného európskeho dokumentu pre obstarávanie na účely </w:t>
      </w:r>
      <w:r w:rsidRPr="00F34557">
        <w:rPr>
          <w:rFonts w:ascii="Arial" w:hAnsi="Arial" w:cs="Arial"/>
          <w:sz w:val="20"/>
          <w:szCs w:val="20"/>
        </w:rPr>
        <w:t>[</w:t>
      </w:r>
      <w:r w:rsidRPr="00F34557">
        <w:rPr>
          <w:rFonts w:ascii="Arial" w:hAnsi="Arial" w:cs="Arial"/>
          <w:b/>
          <w:sz w:val="20"/>
          <w:szCs w:val="20"/>
        </w:rPr>
        <w:t>identifikujte postup obstarávania:</w:t>
      </w:r>
      <w:r w:rsidRPr="00F34557">
        <w:rPr>
          <w:rFonts w:ascii="Arial" w:hAnsi="Arial" w:cs="Arial"/>
          <w:sz w:val="20"/>
          <w:szCs w:val="20"/>
        </w:rPr>
        <w:t xml:space="preserve"> (opis zhrnutia, odkaz na uverejnenie</w:t>
      </w:r>
      <w:r w:rsidRPr="00F34557">
        <w:rPr>
          <w:rFonts w:ascii="Arial" w:hAnsi="Arial" w:cs="Arial"/>
          <w:i/>
          <w:sz w:val="20"/>
          <w:szCs w:val="20"/>
        </w:rPr>
        <w:t xml:space="preserve"> v Úradnom vestníku Európskej únie, </w:t>
      </w:r>
      <w:r w:rsidRPr="00F34557">
        <w:rPr>
          <w:rFonts w:ascii="Arial" w:hAnsi="Arial" w:cs="Arial"/>
          <w:sz w:val="20"/>
          <w:szCs w:val="20"/>
        </w:rPr>
        <w:t>referenčné číslo</w:t>
      </w:r>
      <w:r w:rsidRPr="00F34557">
        <w:rPr>
          <w:rFonts w:ascii="Arial" w:hAnsi="Arial" w:cs="Arial"/>
          <w:i/>
          <w:sz w:val="20"/>
          <w:szCs w:val="20"/>
        </w:rPr>
        <w:t>)].</w:t>
      </w:r>
    </w:p>
    <w:p w14:paraId="7B56AA6E" w14:textId="77777777" w:rsidR="00162496" w:rsidRPr="00F34557" w:rsidRDefault="00162496" w:rsidP="00162496">
      <w:pPr>
        <w:pStyle w:val="Odsekzoznamu"/>
        <w:jc w:val="both"/>
        <w:rPr>
          <w:rFonts w:ascii="Arial" w:hAnsi="Arial" w:cs="Arial"/>
          <w:i/>
          <w:sz w:val="20"/>
          <w:szCs w:val="20"/>
        </w:rPr>
      </w:pPr>
    </w:p>
    <w:p w14:paraId="46D54668" w14:textId="77777777" w:rsidR="00162496" w:rsidRPr="00F34557" w:rsidRDefault="00162496" w:rsidP="00162496">
      <w:pPr>
        <w:jc w:val="both"/>
        <w:rPr>
          <w:rFonts w:ascii="Arial" w:hAnsi="Arial" w:cs="Arial"/>
          <w:sz w:val="20"/>
          <w:szCs w:val="20"/>
        </w:rPr>
      </w:pPr>
      <w:r w:rsidRPr="00F34557">
        <w:rPr>
          <w:rFonts w:ascii="Arial" w:hAnsi="Arial" w:cs="Arial"/>
          <w:sz w:val="20"/>
          <w:szCs w:val="20"/>
        </w:rPr>
        <w:t>Dátum, miesto ......................</w:t>
      </w:r>
    </w:p>
    <w:p w14:paraId="178DD0D7" w14:textId="77777777" w:rsidR="00162496" w:rsidRPr="00F34557" w:rsidRDefault="00162496" w:rsidP="00162496">
      <w:pPr>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 .........................................................</w:t>
      </w:r>
    </w:p>
    <w:p w14:paraId="36917823" w14:textId="77777777" w:rsidR="00162496" w:rsidRPr="00F34557" w:rsidRDefault="00162496" w:rsidP="00162496">
      <w:pPr>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 podpis/-y štatutárneho zástupcu/-</w:t>
      </w:r>
      <w:proofErr w:type="spellStart"/>
      <w:r w:rsidRPr="00F34557">
        <w:rPr>
          <w:rFonts w:ascii="Arial" w:hAnsi="Arial" w:cs="Arial"/>
          <w:sz w:val="20"/>
          <w:szCs w:val="20"/>
        </w:rPr>
        <w:t>ov</w:t>
      </w:r>
      <w:proofErr w:type="spellEnd"/>
    </w:p>
    <w:p w14:paraId="0DBD42F8" w14:textId="7EF4CB4F" w:rsidR="0025395B" w:rsidRPr="00F34557" w:rsidRDefault="00162496" w:rsidP="00D034DF">
      <w:pPr>
        <w:jc w:val="center"/>
        <w:rPr>
          <w:rFonts w:ascii="Arial" w:hAnsi="Arial" w:cs="Arial"/>
          <w:b/>
          <w:caps/>
          <w:sz w:val="20"/>
          <w:szCs w:val="20"/>
        </w:rPr>
      </w:pPr>
      <w:r w:rsidRPr="00F34557">
        <w:rPr>
          <w:rFonts w:ascii="Arial" w:hAnsi="Arial" w:cs="Arial"/>
          <w:sz w:val="20"/>
          <w:szCs w:val="20"/>
        </w:rPr>
        <w:br w:type="page"/>
      </w:r>
      <w:r w:rsidR="00B22659" w:rsidRPr="00F34557">
        <w:rPr>
          <w:rFonts w:ascii="Arial" w:hAnsi="Arial" w:cs="Arial"/>
          <w:b/>
          <w:caps/>
          <w:sz w:val="20"/>
          <w:szCs w:val="20"/>
        </w:rPr>
        <w:lastRenderedPageBreak/>
        <w:t>P</w:t>
      </w:r>
      <w:r w:rsidR="00EF01D5" w:rsidRPr="00F34557">
        <w:rPr>
          <w:rFonts w:ascii="Arial" w:hAnsi="Arial" w:cs="Arial"/>
          <w:b/>
          <w:caps/>
          <w:sz w:val="20"/>
          <w:szCs w:val="20"/>
        </w:rPr>
        <w:t>ríloha B7</w:t>
      </w:r>
      <w:r w:rsidR="003C1989" w:rsidRPr="00F34557">
        <w:rPr>
          <w:rFonts w:ascii="Arial" w:hAnsi="Arial" w:cs="Arial"/>
          <w:b/>
          <w:caps/>
          <w:sz w:val="20"/>
          <w:szCs w:val="20"/>
        </w:rPr>
        <w:t xml:space="preserve"> </w:t>
      </w:r>
      <w:r w:rsidR="0025395B" w:rsidRPr="00F34557">
        <w:rPr>
          <w:rFonts w:ascii="Arial" w:hAnsi="Arial" w:cs="Arial"/>
          <w:b/>
          <w:caps/>
          <w:sz w:val="20"/>
          <w:szCs w:val="20"/>
        </w:rPr>
        <w:t xml:space="preserve">Podmienky účasti </w:t>
      </w:r>
    </w:p>
    <w:p w14:paraId="0170EA0E" w14:textId="2BA44AFC" w:rsidR="0011026A" w:rsidRPr="00F34557" w:rsidRDefault="0011026A" w:rsidP="00F34557">
      <w:pPr>
        <w:jc w:val="center"/>
        <w:rPr>
          <w:rFonts w:ascii="Arial" w:hAnsi="Arial" w:cs="Arial"/>
          <w:b/>
          <w:caps/>
          <w:sz w:val="20"/>
          <w:szCs w:val="20"/>
        </w:rPr>
      </w:pPr>
    </w:p>
    <w:p w14:paraId="16B0C381" w14:textId="64374B66" w:rsidR="00731769" w:rsidRPr="00F34557" w:rsidRDefault="00E677D3" w:rsidP="00F34557">
      <w:pPr>
        <w:pStyle w:val="Nadpis1"/>
        <w:numPr>
          <w:ilvl w:val="0"/>
          <w:numId w:val="0"/>
        </w:numPr>
        <w:jc w:val="both"/>
        <w:rPr>
          <w:rFonts w:ascii="Arial" w:hAnsi="Arial" w:cs="Arial"/>
          <w:sz w:val="20"/>
          <w:szCs w:val="20"/>
        </w:rPr>
      </w:pPr>
      <w:r w:rsidRPr="00F34557">
        <w:rPr>
          <w:rFonts w:ascii="Arial" w:hAnsi="Arial" w:cs="Arial"/>
          <w:b/>
          <w:sz w:val="20"/>
          <w:szCs w:val="20"/>
        </w:rPr>
        <w:t xml:space="preserve">Podmienky účasti vo verejnom obstarávaní </w:t>
      </w:r>
      <w:r w:rsidR="00731769" w:rsidRPr="00F34557">
        <w:rPr>
          <w:rFonts w:ascii="Arial" w:hAnsi="Arial" w:cs="Arial"/>
          <w:b/>
          <w:sz w:val="20"/>
          <w:szCs w:val="20"/>
        </w:rPr>
        <w:t>týkajúce sa osobného postavenia podľa § 32 zákona</w:t>
      </w:r>
      <w:r w:rsidR="003E4491">
        <w:rPr>
          <w:rFonts w:ascii="Arial" w:hAnsi="Arial" w:cs="Arial"/>
          <w:b/>
          <w:sz w:val="20"/>
          <w:szCs w:val="20"/>
        </w:rPr>
        <w:t>, ktoré uchádzač preukazuje nasledovne</w:t>
      </w:r>
      <w:r w:rsidR="00736758" w:rsidRPr="00F34557">
        <w:rPr>
          <w:rFonts w:ascii="Arial" w:hAnsi="Arial" w:cs="Arial"/>
          <w:b/>
          <w:sz w:val="20"/>
          <w:szCs w:val="20"/>
        </w:rPr>
        <w:t>:</w:t>
      </w:r>
    </w:p>
    <w:p w14:paraId="0E66144E" w14:textId="6D2C459D" w:rsidR="00385C01" w:rsidRPr="00F34557" w:rsidRDefault="00385C01" w:rsidP="00F34557">
      <w:pPr>
        <w:jc w:val="both"/>
        <w:rPr>
          <w:rFonts w:ascii="Arial" w:hAnsi="Arial" w:cs="Arial"/>
          <w:sz w:val="20"/>
          <w:szCs w:val="20"/>
        </w:rPr>
      </w:pPr>
    </w:p>
    <w:p w14:paraId="7F598022" w14:textId="77777777" w:rsidR="00C01ADE" w:rsidRPr="006D55FF" w:rsidRDefault="00D905F0" w:rsidP="00677E87">
      <w:pPr>
        <w:numPr>
          <w:ilvl w:val="0"/>
          <w:numId w:val="11"/>
        </w:numPr>
        <w:autoSpaceDE w:val="0"/>
        <w:autoSpaceDN w:val="0"/>
        <w:ind w:left="284" w:hanging="284"/>
        <w:contextualSpacing/>
        <w:jc w:val="both"/>
        <w:rPr>
          <w:rFonts w:ascii="Arial" w:eastAsia="Calibri" w:hAnsi="Arial" w:cs="Arial"/>
          <w:noProof/>
          <w:sz w:val="20"/>
          <w:szCs w:val="20"/>
          <w:lang w:val="x-none"/>
        </w:rPr>
      </w:pPr>
      <w:r w:rsidRPr="00F34557">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F34557">
        <w:rPr>
          <w:rFonts w:ascii="Arial" w:hAnsi="Arial" w:cs="Arial"/>
          <w:bCs/>
          <w:iCs/>
          <w:sz w:val="20"/>
          <w:szCs w:val="20"/>
          <w:lang w:eastAsia="en-US"/>
        </w:rPr>
        <w:t>zákona</w:t>
      </w:r>
      <w:r w:rsidRPr="00F34557">
        <w:rPr>
          <w:rFonts w:ascii="Arial" w:eastAsia="Calibri" w:hAnsi="Arial" w:cs="Arial"/>
          <w:noProof/>
          <w:sz w:val="20"/>
          <w:szCs w:val="20"/>
          <w:lang w:val="x-none"/>
        </w:rPr>
        <w:t xml:space="preserve">, ktorých splnenie preukazuje podľa § 32 ods. 2 </w:t>
      </w:r>
      <w:r w:rsidRPr="00F34557">
        <w:rPr>
          <w:rFonts w:ascii="Arial" w:eastAsia="Calibri" w:hAnsi="Arial" w:cs="Arial"/>
          <w:noProof/>
          <w:sz w:val="20"/>
          <w:szCs w:val="20"/>
        </w:rPr>
        <w:t>zákona</w:t>
      </w:r>
      <w:r w:rsidRPr="00F34557">
        <w:rPr>
          <w:rFonts w:ascii="Arial" w:eastAsia="Calibri" w:hAnsi="Arial" w:cs="Arial"/>
          <w:noProof/>
          <w:sz w:val="20"/>
          <w:szCs w:val="20"/>
          <w:lang w:val="x-none"/>
        </w:rPr>
        <w:t xml:space="preserve"> v spojení s § 152 </w:t>
      </w:r>
      <w:r w:rsidRPr="00F34557">
        <w:rPr>
          <w:rFonts w:ascii="Arial" w:eastAsia="Calibri" w:hAnsi="Arial" w:cs="Arial"/>
          <w:noProof/>
          <w:sz w:val="20"/>
          <w:szCs w:val="20"/>
        </w:rPr>
        <w:t>zákona</w:t>
      </w:r>
      <w:r w:rsidRPr="00F34557">
        <w:rPr>
          <w:rFonts w:ascii="Arial" w:eastAsia="Calibri" w:hAnsi="Arial" w:cs="Arial"/>
          <w:noProof/>
          <w:sz w:val="20"/>
          <w:szCs w:val="20"/>
          <w:lang w:val="x-none"/>
        </w:rPr>
        <w:t>.</w:t>
      </w:r>
      <w:r w:rsidR="006068BD" w:rsidRPr="006068BD">
        <w:rPr>
          <w:rFonts w:ascii="Arial" w:eastAsia="Calibri" w:hAnsi="Arial"/>
          <w:sz w:val="20"/>
          <w:lang w:val="x-none"/>
        </w:rPr>
        <w:t xml:space="preserve"> </w:t>
      </w:r>
    </w:p>
    <w:p w14:paraId="24863A12" w14:textId="40B9BAF6" w:rsidR="006068BD" w:rsidRPr="006C4928" w:rsidRDefault="006C4928" w:rsidP="00677E87">
      <w:pPr>
        <w:numPr>
          <w:ilvl w:val="0"/>
          <w:numId w:val="11"/>
        </w:numPr>
        <w:autoSpaceDE w:val="0"/>
        <w:autoSpaceDN w:val="0"/>
        <w:ind w:left="284" w:hanging="284"/>
        <w:contextualSpacing/>
        <w:jc w:val="both"/>
        <w:rPr>
          <w:rFonts w:ascii="Arial" w:eastAsia="Calibri" w:hAnsi="Arial" w:cs="Arial"/>
          <w:noProof/>
          <w:sz w:val="20"/>
          <w:szCs w:val="20"/>
          <w:lang w:val="x-none"/>
        </w:rPr>
      </w:pPr>
      <w:r w:rsidRPr="0010039D">
        <w:rPr>
          <w:rFonts w:ascii="Arial" w:eastAsia="Calibri" w:hAnsi="Arial" w:cs="Arial"/>
          <w:noProof/>
          <w:sz w:val="20"/>
          <w:szCs w:val="20"/>
        </w:rPr>
        <w:t xml:space="preserve">Podmienky účasti podľa § 32 ods. 1 písm. a) zákona musí spĺňať aj iná osoba ako osoba podľa § 32 ods. 1 písm. a) zákona, ak táto osoba má právo za ňu konať, práva spojené s rozhodovaním alebo kontrolou v hospodárskom subjekte, ktorý sa chce zúčastniť verejného obstarávania. Splnenie podmienky účasti podľa prvej vety preukazuje uchádzač verejnému obstarávateľovi predložením čestného vyhlásenia podľa </w:t>
      </w:r>
      <w:r w:rsidR="00BA579A" w:rsidRPr="00BA579A">
        <w:rPr>
          <w:rFonts w:ascii="Arial" w:eastAsia="Calibri" w:hAnsi="Arial" w:cs="Arial"/>
          <w:noProof/>
          <w:sz w:val="20"/>
          <w:szCs w:val="20"/>
        </w:rPr>
        <w:t>Príloh</w:t>
      </w:r>
      <w:r w:rsidR="00BA579A">
        <w:rPr>
          <w:rFonts w:ascii="Arial" w:eastAsia="Calibri" w:hAnsi="Arial" w:cs="Arial"/>
          <w:noProof/>
          <w:sz w:val="20"/>
          <w:szCs w:val="20"/>
        </w:rPr>
        <w:t>y</w:t>
      </w:r>
      <w:r w:rsidR="00BA579A" w:rsidRPr="00BA579A">
        <w:rPr>
          <w:rFonts w:ascii="Arial" w:eastAsia="Calibri" w:hAnsi="Arial" w:cs="Arial"/>
          <w:noProof/>
          <w:sz w:val="20"/>
          <w:szCs w:val="20"/>
        </w:rPr>
        <w:t xml:space="preserve"> B</w:t>
      </w:r>
      <w:r w:rsidR="00BA579A">
        <w:rPr>
          <w:rFonts w:ascii="Arial" w:eastAsia="Calibri" w:hAnsi="Arial" w:cs="Arial"/>
          <w:noProof/>
          <w:sz w:val="20"/>
          <w:szCs w:val="20"/>
        </w:rPr>
        <w:t>10</w:t>
      </w:r>
      <w:r w:rsidR="00BA579A" w:rsidRPr="00BA579A">
        <w:rPr>
          <w:rFonts w:ascii="Arial" w:eastAsia="Calibri" w:hAnsi="Arial" w:cs="Arial"/>
          <w:noProof/>
          <w:sz w:val="20"/>
          <w:szCs w:val="20"/>
        </w:rPr>
        <w:t xml:space="preserve"> Časť B Zväzok 1 týchto SP</w:t>
      </w:r>
      <w:r w:rsidRPr="0010039D">
        <w:rPr>
          <w:rFonts w:ascii="Arial" w:eastAsia="Calibri" w:hAnsi="Arial" w:cs="Arial"/>
          <w:noProof/>
          <w:sz w:val="20"/>
          <w:szCs w:val="20"/>
        </w:rPr>
        <w:t xml:space="preserve"> alebo vyhlásenia podľa § 32  ods. 5 zákona, ak právo štátu uchádzača so sídlom, miestom podnikania alebo obvyklým pobytom mimo územia Slovenskej republiky neupravuje inštitút čestného vyhlásenia, ako súčasť ponuky. V čestnom vyhlásení alebo vyhlásení uchádzač uvedie zoznam osôb podľa prvej vety. . </w:t>
      </w:r>
      <w:r w:rsidRPr="0010039D">
        <w:rPr>
          <w:rFonts w:ascii="Arial" w:eastAsia="Calibri" w:hAnsi="Arial" w:cs="Arial"/>
          <w:b/>
          <w:noProof/>
          <w:sz w:val="20"/>
          <w:szCs w:val="20"/>
        </w:rPr>
        <w:t>Čestné vyhlásenie musí byť podpísané uchádzačom, jeho štatutárnym orgánom alebo členom štatutárneho orgánu alebo iným zástupcom uchádzača, ktorý je oprávnený konať v mene uchádzača v záväzkových vzťahoch.</w:t>
      </w:r>
    </w:p>
    <w:p w14:paraId="46EB531A" w14:textId="22DFF51D" w:rsidR="006C4928" w:rsidRPr="006C4928" w:rsidRDefault="006C4928" w:rsidP="00677E87">
      <w:pPr>
        <w:numPr>
          <w:ilvl w:val="0"/>
          <w:numId w:val="11"/>
        </w:numPr>
        <w:autoSpaceDE w:val="0"/>
        <w:autoSpaceDN w:val="0"/>
        <w:ind w:left="284" w:hanging="284"/>
        <w:contextualSpacing/>
        <w:jc w:val="both"/>
        <w:rPr>
          <w:rFonts w:ascii="Arial" w:eastAsia="Calibri" w:hAnsi="Arial" w:cs="Arial"/>
          <w:noProof/>
          <w:sz w:val="20"/>
          <w:szCs w:val="20"/>
          <w:lang w:val="x-none"/>
        </w:rPr>
      </w:pPr>
      <w:r w:rsidRPr="0010039D">
        <w:rPr>
          <w:rFonts w:ascii="Arial" w:eastAsia="Calibri" w:hAnsi="Arial" w:cs="Arial"/>
          <w:b/>
          <w:noProof/>
          <w:sz w:val="20"/>
          <w:szCs w:val="20"/>
        </w:rPr>
        <w:t>Skupina dodávateľov</w:t>
      </w:r>
      <w:r w:rsidRPr="0010039D">
        <w:rPr>
          <w:rFonts w:ascii="Arial" w:eastAsia="Calibri" w:hAnsi="Arial" w:cs="Arial"/>
          <w:noProof/>
          <w:sz w:val="20"/>
          <w:szCs w:val="20"/>
        </w:rPr>
        <w:t xml:space="preserve"> preukazuje splnenie podmienky účasti verejnému obstarávateľovi predložením čestného vyhlásenia podľa </w:t>
      </w:r>
      <w:r w:rsidR="00BA579A" w:rsidRPr="00BA579A">
        <w:rPr>
          <w:rFonts w:ascii="Arial" w:eastAsia="Calibri" w:hAnsi="Arial" w:cs="Arial"/>
          <w:noProof/>
          <w:sz w:val="20"/>
          <w:szCs w:val="20"/>
        </w:rPr>
        <w:t>Prílohy B10 Časť B Zväzok 1 týchto SP</w:t>
      </w:r>
      <w:r w:rsidRPr="0010039D">
        <w:rPr>
          <w:rFonts w:ascii="Arial" w:eastAsia="Calibri" w:hAnsi="Arial" w:cs="Arial"/>
          <w:noProof/>
          <w:sz w:val="20"/>
          <w:szCs w:val="20"/>
        </w:rPr>
        <w:t xml:space="preserve"> alebo vyhlásenia podľa § 32 ods. 5 zákona, ak právo štátu uchádzača so sídlom, miestom podnikania alebo obyklým pobytom mimo územia Slovenskej republiky neupravuje inštitút čestného vyhlásenia, </w:t>
      </w:r>
      <w:r w:rsidRPr="0010039D">
        <w:rPr>
          <w:rFonts w:ascii="Arial" w:eastAsia="Calibri" w:hAnsi="Arial" w:cs="Arial"/>
          <w:b/>
          <w:noProof/>
          <w:sz w:val="20"/>
          <w:szCs w:val="20"/>
        </w:rPr>
        <w:t>za každého dodávateľa samostatne. Samostatné čestné vyhlásenia musia byť podpísané členom skupiny dodávateľov, jeho štatutárnym orgánom alebo členom štatutárneho orgánu alebo iným zástupcom člena skupiny dodávateľov, ktorý je oprávnený konať v mene člena skupiny dodávateľov v záväzkových vzťahoch alebo osobou/osobami oprávnenou/ými konať v danej veci za každého člena skupiny.</w:t>
      </w:r>
    </w:p>
    <w:p w14:paraId="103C2958" w14:textId="025D0560" w:rsidR="006C4928" w:rsidRPr="006068BD" w:rsidRDefault="006C4928" w:rsidP="00677E87">
      <w:pPr>
        <w:numPr>
          <w:ilvl w:val="0"/>
          <w:numId w:val="11"/>
        </w:numPr>
        <w:autoSpaceDE w:val="0"/>
        <w:autoSpaceDN w:val="0"/>
        <w:ind w:left="284" w:hanging="284"/>
        <w:contextualSpacing/>
        <w:jc w:val="both"/>
        <w:rPr>
          <w:rFonts w:ascii="Arial" w:eastAsia="Calibri" w:hAnsi="Arial" w:cs="Arial"/>
          <w:noProof/>
          <w:sz w:val="20"/>
          <w:szCs w:val="20"/>
          <w:lang w:val="x-none"/>
        </w:rPr>
      </w:pPr>
      <w:r w:rsidRPr="0010039D">
        <w:rPr>
          <w:rFonts w:ascii="Arial" w:eastAsia="Calibri" w:hAnsi="Arial" w:cs="Arial"/>
          <w:noProof/>
          <w:sz w:val="20"/>
          <w:szCs w:val="20"/>
        </w:rPr>
        <w:t xml:space="preserve">Pri preukazovaní splnenia podmienok účasti vo verejnom obstarávaní týkajúcich sa technickej spôsobilosti alebo odbornej spôsobilosti podľa § 34 zákona inou osobou </w:t>
      </w:r>
      <w:r w:rsidRPr="0010039D">
        <w:rPr>
          <w:rFonts w:ascii="Arial" w:eastAsia="Calibri" w:hAnsi="Arial" w:cs="Arial"/>
          <w:b/>
          <w:noProof/>
          <w:sz w:val="20"/>
          <w:szCs w:val="20"/>
        </w:rPr>
        <w:t>v zmysle § 34 ods. 3 zákona,</w:t>
      </w:r>
      <w:r w:rsidRPr="0010039D">
        <w:rPr>
          <w:rFonts w:ascii="Arial" w:eastAsia="Calibri" w:hAnsi="Arial" w:cs="Arial"/>
          <w:noProof/>
          <w:sz w:val="20"/>
          <w:szCs w:val="20"/>
        </w:rPr>
        <w:t xml:space="preserve"> uchádzač preukazuje splnenie podmienky účasti verejnému obstarávateľovi predložením čestného vyhlásenia podľa </w:t>
      </w:r>
      <w:r w:rsidR="00BA579A" w:rsidRPr="00BA579A">
        <w:rPr>
          <w:rFonts w:ascii="Arial" w:eastAsia="Calibri" w:hAnsi="Arial" w:cs="Arial"/>
          <w:noProof/>
          <w:sz w:val="20"/>
          <w:szCs w:val="20"/>
        </w:rPr>
        <w:t>Prílohy B10 Časť B Zväzok 1 týchto SP</w:t>
      </w:r>
      <w:r w:rsidRPr="0010039D">
        <w:rPr>
          <w:rFonts w:ascii="Arial" w:eastAsia="Calibri" w:hAnsi="Arial" w:cs="Arial"/>
          <w:noProof/>
          <w:sz w:val="20"/>
          <w:szCs w:val="20"/>
        </w:rPr>
        <w:t xml:space="preserve"> alebo vyhlásenia podľa § 32 ods. 5 zákona, ak právo štátu uchádzača so sídlom, miestom podnikania alebo obvyklým pobytom mimo územia Slovenskej republiky neupravuje inštitút čestného vyhlásenia, </w:t>
      </w:r>
      <w:r w:rsidRPr="0010039D">
        <w:rPr>
          <w:rFonts w:ascii="Arial" w:eastAsia="Calibri" w:hAnsi="Arial" w:cs="Arial"/>
          <w:b/>
          <w:noProof/>
          <w:sz w:val="20"/>
          <w:szCs w:val="20"/>
        </w:rPr>
        <w:t>za každú inú osobu samostatne. Samostatné čestné vyhlásenia musia byť podpísané inou osobou, jej štatutárnym orgánom alebo členom štatutárneho orgánu alebo iným zástupcom inej osoby, ktorý je oprávnený konať v mene inej osoby v záväzkových vzťahoch.</w:t>
      </w:r>
    </w:p>
    <w:p w14:paraId="4ACA9427" w14:textId="3EEBA2BD" w:rsidR="00D905F0" w:rsidRPr="00F34557" w:rsidRDefault="006C4928" w:rsidP="00677E87">
      <w:pPr>
        <w:numPr>
          <w:ilvl w:val="0"/>
          <w:numId w:val="11"/>
        </w:numPr>
        <w:ind w:left="284" w:hanging="284"/>
        <w:jc w:val="both"/>
        <w:rPr>
          <w:rFonts w:ascii="Arial" w:hAnsi="Arial" w:cs="Arial"/>
          <w:sz w:val="20"/>
          <w:szCs w:val="20"/>
          <w:lang w:eastAsia="en-US"/>
        </w:rPr>
      </w:pPr>
      <w:r w:rsidRPr="0010039D">
        <w:rPr>
          <w:rFonts w:ascii="Arial"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DFD20B8" w14:textId="2FE7F6D7" w:rsidR="00D905F0" w:rsidRPr="00F34557" w:rsidRDefault="006C4928" w:rsidP="00677E87">
      <w:pPr>
        <w:numPr>
          <w:ilvl w:val="0"/>
          <w:numId w:val="11"/>
        </w:numPr>
        <w:ind w:left="284" w:hanging="284"/>
        <w:jc w:val="both"/>
        <w:rPr>
          <w:rFonts w:ascii="Arial" w:hAnsi="Arial" w:cs="Arial"/>
          <w:sz w:val="20"/>
          <w:szCs w:val="20"/>
          <w:lang w:eastAsia="en-US"/>
        </w:rPr>
      </w:pPr>
      <w:r w:rsidRPr="0010039D">
        <w:rPr>
          <w:rFonts w:ascii="Arial"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1AFC251C" w14:textId="016D28B6" w:rsidR="00D905F0" w:rsidRPr="00F34557" w:rsidRDefault="006C4928" w:rsidP="00677E87">
      <w:pPr>
        <w:numPr>
          <w:ilvl w:val="0"/>
          <w:numId w:val="11"/>
        </w:numPr>
        <w:autoSpaceDE w:val="0"/>
        <w:autoSpaceDN w:val="0"/>
        <w:ind w:left="284" w:hanging="284"/>
        <w:jc w:val="both"/>
        <w:rPr>
          <w:rFonts w:ascii="Arial" w:eastAsia="Calibri" w:hAnsi="Arial" w:cs="Arial"/>
          <w:sz w:val="20"/>
          <w:szCs w:val="20"/>
        </w:rPr>
      </w:pPr>
      <w:r w:rsidRPr="0010039D">
        <w:rPr>
          <w:rFonts w:ascii="Arial"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380546DE" w14:textId="48D99865" w:rsidR="006C4928" w:rsidRDefault="006C4928" w:rsidP="00677E87">
      <w:pPr>
        <w:numPr>
          <w:ilvl w:val="0"/>
          <w:numId w:val="11"/>
        </w:numPr>
        <w:tabs>
          <w:tab w:val="left" w:pos="142"/>
        </w:tabs>
        <w:autoSpaceDE w:val="0"/>
        <w:autoSpaceDN w:val="0"/>
        <w:ind w:left="284" w:hanging="284"/>
        <w:jc w:val="both"/>
        <w:rPr>
          <w:rFonts w:ascii="Arial" w:hAnsi="Arial" w:cs="Arial"/>
          <w:sz w:val="20"/>
          <w:szCs w:val="20"/>
          <w:lang w:eastAsia="en-US"/>
        </w:rPr>
      </w:pPr>
      <w:r w:rsidRPr="0010039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p>
    <w:p w14:paraId="5A69DE7B" w14:textId="7436A977" w:rsidR="00D905F0" w:rsidRPr="006C4928" w:rsidRDefault="006C4928" w:rsidP="00677E87">
      <w:pPr>
        <w:numPr>
          <w:ilvl w:val="0"/>
          <w:numId w:val="11"/>
        </w:numPr>
        <w:tabs>
          <w:tab w:val="left" w:pos="142"/>
        </w:tabs>
        <w:autoSpaceDE w:val="0"/>
        <w:autoSpaceDN w:val="0"/>
        <w:ind w:left="284" w:hanging="284"/>
        <w:jc w:val="both"/>
        <w:rPr>
          <w:rFonts w:ascii="Arial" w:hAnsi="Arial" w:cs="Arial"/>
          <w:sz w:val="20"/>
          <w:szCs w:val="20"/>
          <w:lang w:eastAsia="en-US"/>
        </w:rPr>
      </w:pPr>
      <w:bookmarkStart w:id="60" w:name="_Hlk192157915"/>
      <w:r w:rsidRPr="0010039D">
        <w:rPr>
          <w:rFonts w:ascii="Arial" w:hAnsi="Arial" w:cs="Arial"/>
          <w:sz w:val="20"/>
          <w:szCs w:val="20"/>
          <w:lang w:eastAsia="en-US"/>
        </w:rPr>
        <w:t>Hospodársky subjekt môže predbežne nahradiť doklady na preukázanie splnenia podmienok účasti vo verejnom obstarávaní Jednotným európskym dokumentom (JED) podľa § 39 zákona. Uchádzač vyplní časti I. až III. JED-u a môže vyplniť len oddiel α: GLOBÁLNY ÚDAJ PRE VŠETKY PODMIENKY ÚČASTI časti IV. JED-u bez toho, aby musel vyplniť iné oddiely časti IV. JED-u.</w:t>
      </w:r>
      <w:bookmarkEnd w:id="60"/>
    </w:p>
    <w:p w14:paraId="6AF0EC1D" w14:textId="03EEF453" w:rsidR="00D905F0" w:rsidRDefault="00D905F0" w:rsidP="00F34557">
      <w:pPr>
        <w:rPr>
          <w:rFonts w:ascii="Arial" w:hAnsi="Arial" w:cs="Arial"/>
          <w:b/>
          <w:caps/>
          <w:sz w:val="20"/>
          <w:szCs w:val="20"/>
          <w:lang w:val="cs-CZ"/>
        </w:rPr>
      </w:pPr>
    </w:p>
    <w:p w14:paraId="5EC62639" w14:textId="77777777" w:rsidR="004653E2" w:rsidRDefault="004653E2" w:rsidP="00F34557">
      <w:pPr>
        <w:rPr>
          <w:rFonts w:ascii="Arial" w:hAnsi="Arial" w:cs="Arial"/>
          <w:b/>
          <w:caps/>
          <w:sz w:val="20"/>
          <w:szCs w:val="20"/>
          <w:lang w:val="cs-CZ"/>
        </w:rPr>
      </w:pPr>
    </w:p>
    <w:p w14:paraId="2CA033B0" w14:textId="77777777" w:rsidR="004653E2" w:rsidRDefault="004653E2" w:rsidP="00F34557">
      <w:pPr>
        <w:rPr>
          <w:rFonts w:ascii="Arial" w:hAnsi="Arial" w:cs="Arial"/>
          <w:b/>
          <w:caps/>
          <w:sz w:val="20"/>
          <w:szCs w:val="20"/>
          <w:lang w:val="cs-CZ"/>
        </w:rPr>
      </w:pPr>
    </w:p>
    <w:p w14:paraId="2D1C5F0A" w14:textId="77777777" w:rsidR="006C4928" w:rsidRDefault="006C4928" w:rsidP="00F34557">
      <w:pPr>
        <w:pStyle w:val="Nadpis21"/>
        <w:tabs>
          <w:tab w:val="left" w:pos="0"/>
        </w:tabs>
        <w:spacing w:before="0"/>
        <w:ind w:left="0"/>
        <w:jc w:val="both"/>
        <w:rPr>
          <w:rFonts w:ascii="Arial" w:hAnsi="Arial" w:cs="Arial"/>
          <w:bCs w:val="0"/>
          <w:sz w:val="20"/>
          <w:szCs w:val="20"/>
        </w:rPr>
      </w:pPr>
    </w:p>
    <w:p w14:paraId="5EFA9801" w14:textId="5C330A3B" w:rsidR="00B22659" w:rsidRPr="00F34557" w:rsidRDefault="00B22659" w:rsidP="00F34557">
      <w:pPr>
        <w:pStyle w:val="Nadpis21"/>
        <w:tabs>
          <w:tab w:val="left" w:pos="0"/>
        </w:tabs>
        <w:spacing w:before="0"/>
        <w:ind w:left="0"/>
        <w:jc w:val="both"/>
        <w:rPr>
          <w:rStyle w:val="Vrazn"/>
          <w:rFonts w:ascii="Arial" w:hAnsi="Arial" w:cs="Arial"/>
          <w:b/>
          <w:bCs/>
          <w:sz w:val="20"/>
          <w:szCs w:val="20"/>
          <w:lang w:eastAsia="sk-SK"/>
        </w:rPr>
      </w:pPr>
      <w:r w:rsidRPr="00F34557">
        <w:rPr>
          <w:rFonts w:ascii="Arial" w:hAnsi="Arial" w:cs="Arial"/>
          <w:bCs w:val="0"/>
          <w:sz w:val="20"/>
          <w:szCs w:val="20"/>
        </w:rPr>
        <w:lastRenderedPageBreak/>
        <w:t>Podmienky</w:t>
      </w:r>
      <w:r w:rsidRPr="00F34557">
        <w:rPr>
          <w:rFonts w:ascii="Arial" w:hAnsi="Arial" w:cs="Arial"/>
          <w:b w:val="0"/>
          <w:bCs w:val="0"/>
          <w:sz w:val="20"/>
          <w:szCs w:val="20"/>
        </w:rPr>
        <w:t xml:space="preserve"> </w:t>
      </w:r>
      <w:r w:rsidRPr="00F34557">
        <w:rPr>
          <w:rStyle w:val="Vrazn"/>
          <w:rFonts w:ascii="Arial" w:hAnsi="Arial" w:cs="Arial"/>
          <w:b/>
          <w:sz w:val="20"/>
          <w:szCs w:val="20"/>
        </w:rPr>
        <w:t xml:space="preserve">účasti vo verejnom obstarávaní týkajúce sa finančného a ekonomického postavenia podľa § 33 </w:t>
      </w:r>
      <w:r w:rsidR="00736758" w:rsidRPr="00F34557">
        <w:rPr>
          <w:rStyle w:val="Vrazn"/>
          <w:rFonts w:ascii="Arial" w:hAnsi="Arial" w:cs="Arial"/>
          <w:b/>
          <w:sz w:val="20"/>
          <w:szCs w:val="20"/>
        </w:rPr>
        <w:t>zákona:</w:t>
      </w:r>
    </w:p>
    <w:p w14:paraId="4EA64936" w14:textId="77777777" w:rsidR="00B22659" w:rsidRPr="00F34557" w:rsidRDefault="00B22659" w:rsidP="00F34557">
      <w:pPr>
        <w:jc w:val="both"/>
        <w:rPr>
          <w:rFonts w:ascii="Arial" w:hAnsi="Arial" w:cs="Arial"/>
          <w:b/>
          <w:sz w:val="20"/>
          <w:szCs w:val="20"/>
        </w:rPr>
      </w:pPr>
    </w:p>
    <w:p w14:paraId="5C537734" w14:textId="2778193B" w:rsidR="00B22659" w:rsidRPr="00F34557" w:rsidRDefault="00B22659" w:rsidP="00F34557">
      <w:pPr>
        <w:jc w:val="both"/>
        <w:rPr>
          <w:rFonts w:ascii="Arial" w:hAnsi="Arial" w:cs="Arial"/>
          <w:sz w:val="20"/>
          <w:szCs w:val="20"/>
        </w:rPr>
      </w:pPr>
      <w:r w:rsidRPr="00F34557">
        <w:rPr>
          <w:rFonts w:ascii="Arial" w:hAnsi="Arial" w:cs="Arial"/>
          <w:sz w:val="20"/>
          <w:szCs w:val="20"/>
        </w:rPr>
        <w:t>Uchádzač vo svojej ponuke predloží dokumenty, ktorými preukazuje svoje finančné a ekonomické postavenie</w:t>
      </w:r>
      <w:r w:rsidR="00337F3F" w:rsidRPr="00F34557">
        <w:rPr>
          <w:rFonts w:ascii="Arial" w:hAnsi="Arial" w:cs="Arial"/>
          <w:sz w:val="20"/>
          <w:szCs w:val="20"/>
        </w:rPr>
        <w:t xml:space="preserve"> nasledovne</w:t>
      </w:r>
      <w:r w:rsidR="00472FAB" w:rsidRPr="00F34557">
        <w:rPr>
          <w:rFonts w:ascii="Arial" w:hAnsi="Arial" w:cs="Arial"/>
          <w:sz w:val="20"/>
          <w:szCs w:val="20"/>
        </w:rPr>
        <w:t>:</w:t>
      </w:r>
    </w:p>
    <w:p w14:paraId="0910F6E3" w14:textId="5207B217" w:rsidR="00B22659" w:rsidRPr="00F34557" w:rsidRDefault="00B22659" w:rsidP="00F34557">
      <w:pPr>
        <w:jc w:val="both"/>
        <w:rPr>
          <w:rFonts w:ascii="Arial" w:hAnsi="Arial" w:cs="Arial"/>
          <w:sz w:val="20"/>
          <w:szCs w:val="20"/>
        </w:rPr>
      </w:pPr>
      <w:r w:rsidRPr="00F34557">
        <w:rPr>
          <w:rFonts w:ascii="Arial" w:hAnsi="Arial" w:cs="Arial"/>
          <w:sz w:val="20"/>
          <w:szCs w:val="20"/>
        </w:rPr>
        <w:t xml:space="preserve"> </w:t>
      </w:r>
    </w:p>
    <w:p w14:paraId="28C8E47C" w14:textId="66D45D9B" w:rsidR="00337F3F" w:rsidRPr="00761F81" w:rsidRDefault="006E3C04" w:rsidP="00677E87">
      <w:pPr>
        <w:pStyle w:val="Odsekzoznamu"/>
        <w:numPr>
          <w:ilvl w:val="0"/>
          <w:numId w:val="39"/>
        </w:numPr>
        <w:jc w:val="both"/>
        <w:rPr>
          <w:rFonts w:ascii="Arial" w:hAnsi="Arial" w:cs="Arial"/>
          <w:sz w:val="20"/>
          <w:szCs w:val="20"/>
        </w:rPr>
      </w:pPr>
      <w:r w:rsidRPr="00761F81">
        <w:rPr>
          <w:rFonts w:ascii="Arial" w:hAnsi="Arial" w:cs="Arial"/>
          <w:b/>
          <w:sz w:val="20"/>
          <w:szCs w:val="20"/>
        </w:rPr>
        <w:t>P</w:t>
      </w:r>
      <w:r w:rsidR="00C22D04" w:rsidRPr="00761F81">
        <w:rPr>
          <w:rFonts w:ascii="Arial" w:hAnsi="Arial" w:cs="Arial"/>
          <w:b/>
          <w:sz w:val="20"/>
          <w:szCs w:val="20"/>
        </w:rPr>
        <w:t xml:space="preserve">odľa § 33 ods. 1 písm. a) </w:t>
      </w:r>
      <w:r w:rsidR="00736758" w:rsidRPr="00761F81">
        <w:rPr>
          <w:rFonts w:ascii="Arial" w:hAnsi="Arial" w:cs="Arial"/>
          <w:b/>
          <w:sz w:val="20"/>
          <w:szCs w:val="20"/>
        </w:rPr>
        <w:t>zákona:</w:t>
      </w:r>
    </w:p>
    <w:p w14:paraId="3A4F211B" w14:textId="77777777" w:rsidR="00761F81" w:rsidRDefault="00761F81" w:rsidP="00761F81">
      <w:pPr>
        <w:pStyle w:val="Odsekzoznamu"/>
        <w:ind w:left="360"/>
        <w:jc w:val="both"/>
        <w:rPr>
          <w:rFonts w:ascii="Arial" w:hAnsi="Arial" w:cs="Arial"/>
          <w:sz w:val="20"/>
          <w:szCs w:val="20"/>
        </w:rPr>
      </w:pPr>
      <w:r>
        <w:rPr>
          <w:rFonts w:ascii="Arial" w:hAnsi="Arial" w:cs="Arial"/>
          <w:sz w:val="20"/>
          <w:szCs w:val="20"/>
        </w:rPr>
        <w:t>Vy</w:t>
      </w:r>
      <w:r w:rsidRPr="003C30D1">
        <w:rPr>
          <w:rFonts w:ascii="Arial" w:hAnsi="Arial" w:cs="Arial"/>
          <w:sz w:val="20"/>
          <w:szCs w:val="20"/>
        </w:rPr>
        <w:t>jadreni</w:t>
      </w:r>
      <w:r>
        <w:rPr>
          <w:rFonts w:ascii="Arial" w:hAnsi="Arial" w:cs="Arial"/>
          <w:sz w:val="20"/>
          <w:szCs w:val="20"/>
        </w:rPr>
        <w:t>e</w:t>
      </w:r>
      <w:r w:rsidRPr="003C30D1">
        <w:rPr>
          <w:rFonts w:ascii="Arial" w:hAnsi="Arial" w:cs="Arial"/>
          <w:sz w:val="20"/>
          <w:szCs w:val="20"/>
        </w:rPr>
        <w:t xml:space="preserve"> banky alebo pobočky zahraničnej banky</w:t>
      </w:r>
      <w:r>
        <w:rPr>
          <w:rFonts w:ascii="Arial" w:hAnsi="Arial" w:cs="Arial"/>
          <w:sz w:val="20"/>
          <w:szCs w:val="20"/>
        </w:rPr>
        <w:t>.</w:t>
      </w:r>
    </w:p>
    <w:p w14:paraId="44D04B76" w14:textId="77777777" w:rsidR="00761F81" w:rsidRDefault="00761F81" w:rsidP="00761F81">
      <w:pPr>
        <w:pStyle w:val="Odsekzoznamu"/>
        <w:ind w:left="360"/>
        <w:jc w:val="both"/>
        <w:rPr>
          <w:rFonts w:ascii="Arial" w:hAnsi="Arial" w:cs="Arial"/>
          <w:sz w:val="20"/>
          <w:szCs w:val="20"/>
        </w:rPr>
      </w:pPr>
    </w:p>
    <w:p w14:paraId="5AD76E36" w14:textId="3EBD2469" w:rsidR="00761F81" w:rsidRPr="00761F81" w:rsidRDefault="00761F81" w:rsidP="00761F81">
      <w:pPr>
        <w:pStyle w:val="Odsekzoznamu"/>
        <w:ind w:left="360"/>
        <w:jc w:val="both"/>
        <w:rPr>
          <w:rFonts w:ascii="Arial" w:hAnsi="Arial" w:cs="Arial"/>
          <w:sz w:val="20"/>
          <w:szCs w:val="20"/>
        </w:rPr>
      </w:pPr>
      <w:r w:rsidRPr="00761F81">
        <w:rPr>
          <w:rFonts w:ascii="Arial" w:hAnsi="Arial" w:cs="Arial"/>
          <w:b/>
          <w:sz w:val="20"/>
          <w:szCs w:val="20"/>
        </w:rPr>
        <w:t>Minimálna požadovaná úroveň štandardov:</w:t>
      </w:r>
    </w:p>
    <w:p w14:paraId="143B6318" w14:textId="18269837" w:rsidR="00337F3F" w:rsidRPr="00761F81" w:rsidRDefault="00337F3F" w:rsidP="00677E87">
      <w:pPr>
        <w:pStyle w:val="Odsekzoznamu"/>
        <w:numPr>
          <w:ilvl w:val="1"/>
          <w:numId w:val="39"/>
        </w:numPr>
        <w:jc w:val="both"/>
        <w:rPr>
          <w:rFonts w:ascii="Arial" w:hAnsi="Arial" w:cs="Arial"/>
          <w:sz w:val="20"/>
          <w:szCs w:val="20"/>
        </w:rPr>
      </w:pPr>
      <w:r w:rsidRPr="00761F81">
        <w:rPr>
          <w:rFonts w:ascii="Arial" w:hAnsi="Arial" w:cs="Arial"/>
          <w:noProof/>
          <w:sz w:val="20"/>
          <w:szCs w:val="20"/>
          <w:lang w:val="x-none" w:eastAsia="x-none"/>
        </w:rPr>
        <w:t>Vyjadren</w:t>
      </w:r>
      <w:r w:rsidRPr="00761F81">
        <w:rPr>
          <w:rFonts w:ascii="Arial" w:hAnsi="Arial" w:cs="Arial"/>
          <w:noProof/>
          <w:sz w:val="20"/>
          <w:szCs w:val="20"/>
          <w:lang w:eastAsia="x-none"/>
        </w:rPr>
        <w:t>ie</w:t>
      </w:r>
      <w:r w:rsidRPr="00761F81">
        <w:rPr>
          <w:rFonts w:ascii="Arial" w:hAnsi="Arial" w:cs="Arial"/>
          <w:noProof/>
          <w:sz w:val="20"/>
          <w:szCs w:val="20"/>
          <w:lang w:val="x-none" w:eastAsia="x-none"/>
        </w:rPr>
        <w:t xml:space="preserve"> </w:t>
      </w:r>
      <w:r w:rsidRPr="00761F81">
        <w:rPr>
          <w:rFonts w:ascii="Arial" w:hAnsi="Arial" w:cs="Arial"/>
          <w:sz w:val="20"/>
          <w:szCs w:val="20"/>
          <w:lang w:val="x-none"/>
        </w:rPr>
        <w:t>banky/bánk</w:t>
      </w:r>
      <w:r w:rsidR="00A64FB2" w:rsidRPr="00761F81">
        <w:rPr>
          <w:rFonts w:ascii="Arial" w:hAnsi="Arial" w:cs="Arial"/>
          <w:noProof/>
          <w:sz w:val="20"/>
          <w:szCs w:val="20"/>
          <w:lang w:eastAsia="x-none"/>
        </w:rPr>
        <w:t xml:space="preserve"> alebo </w:t>
      </w:r>
      <w:r w:rsidRPr="00761F81">
        <w:rPr>
          <w:rFonts w:ascii="Arial" w:hAnsi="Arial" w:cs="Arial"/>
          <w:sz w:val="20"/>
          <w:szCs w:val="20"/>
          <w:lang w:val="x-none"/>
        </w:rPr>
        <w:t>pobočky zahraničnej banky/bánk</w:t>
      </w:r>
      <w:r w:rsidR="003D3C4D" w:rsidRPr="00761F81">
        <w:rPr>
          <w:rFonts w:ascii="Arial" w:hAnsi="Arial" w:cs="Arial"/>
          <w:sz w:val="20"/>
          <w:szCs w:val="20"/>
        </w:rPr>
        <w:t xml:space="preserve"> alebo zahraničnej b</w:t>
      </w:r>
      <w:r w:rsidR="006068BD" w:rsidRPr="00761F81">
        <w:rPr>
          <w:rFonts w:ascii="Arial" w:hAnsi="Arial" w:cs="Arial"/>
          <w:sz w:val="20"/>
          <w:szCs w:val="20"/>
        </w:rPr>
        <w:t>a</w:t>
      </w:r>
      <w:r w:rsidR="003D3C4D" w:rsidRPr="00761F81">
        <w:rPr>
          <w:rFonts w:ascii="Arial" w:hAnsi="Arial" w:cs="Arial"/>
          <w:sz w:val="20"/>
          <w:szCs w:val="20"/>
        </w:rPr>
        <w:t>nky/bánk</w:t>
      </w:r>
      <w:r w:rsidRPr="00761F81">
        <w:rPr>
          <w:rFonts w:ascii="Arial" w:hAnsi="Arial" w:cs="Arial"/>
          <w:noProof/>
          <w:sz w:val="20"/>
          <w:szCs w:val="20"/>
          <w:lang w:eastAsia="x-none"/>
        </w:rPr>
        <w:t>,</w:t>
      </w:r>
      <w:r w:rsidRPr="00761F81">
        <w:rPr>
          <w:rFonts w:ascii="Arial" w:hAnsi="Arial" w:cs="Arial"/>
          <w:sz w:val="20"/>
          <w:szCs w:val="20"/>
        </w:rPr>
        <w:t xml:space="preserve"> </w:t>
      </w:r>
      <w:r w:rsidRPr="00761F81">
        <w:rPr>
          <w:rFonts w:ascii="Arial" w:hAnsi="Arial" w:cs="Arial"/>
          <w:sz w:val="20"/>
          <w:szCs w:val="20"/>
          <w:lang w:val="x-none"/>
        </w:rPr>
        <w:t>v ktorej/</w:t>
      </w:r>
      <w:proofErr w:type="spellStart"/>
      <w:r w:rsidRPr="00761F81">
        <w:rPr>
          <w:rFonts w:ascii="Arial" w:hAnsi="Arial" w:cs="Arial"/>
          <w:sz w:val="20"/>
          <w:szCs w:val="20"/>
          <w:lang w:val="x-none"/>
        </w:rPr>
        <w:t>ých</w:t>
      </w:r>
      <w:proofErr w:type="spellEnd"/>
      <w:r w:rsidRPr="00761F81">
        <w:rPr>
          <w:rFonts w:ascii="Arial" w:hAnsi="Arial" w:cs="Arial"/>
          <w:sz w:val="20"/>
          <w:szCs w:val="20"/>
          <w:lang w:val="x-none"/>
        </w:rPr>
        <w:t xml:space="preserve"> má </w:t>
      </w:r>
      <w:r w:rsidRPr="00761F81">
        <w:rPr>
          <w:rFonts w:ascii="Arial" w:hAnsi="Arial" w:cs="Arial"/>
          <w:noProof/>
          <w:sz w:val="20"/>
          <w:szCs w:val="20"/>
          <w:lang w:val="x-none" w:eastAsia="x-none"/>
        </w:rPr>
        <w:t>uchádzač</w:t>
      </w:r>
      <w:r w:rsidRPr="00761F81">
        <w:rPr>
          <w:rFonts w:ascii="Arial" w:hAnsi="Arial" w:cs="Arial"/>
          <w:sz w:val="20"/>
          <w:szCs w:val="20"/>
          <w:lang w:val="x-none"/>
        </w:rPr>
        <w:t xml:space="preserve"> vedený/é účet/y</w:t>
      </w:r>
      <w:r w:rsidRPr="00761F81">
        <w:rPr>
          <w:rFonts w:ascii="Arial" w:hAnsi="Arial" w:cs="Arial"/>
          <w:noProof/>
          <w:sz w:val="20"/>
          <w:szCs w:val="20"/>
          <w:lang w:val="x-none" w:eastAsia="x-none"/>
        </w:rPr>
        <w:t>, že jeho účet</w:t>
      </w:r>
      <w:r w:rsidRPr="00761F81">
        <w:rPr>
          <w:rFonts w:ascii="Arial" w:hAnsi="Arial" w:cs="Arial"/>
          <w:noProof/>
          <w:sz w:val="20"/>
          <w:szCs w:val="20"/>
          <w:lang w:eastAsia="x-none"/>
        </w:rPr>
        <w:t>/y</w:t>
      </w:r>
      <w:r w:rsidRPr="00761F81">
        <w:rPr>
          <w:rFonts w:ascii="Arial" w:hAnsi="Arial" w:cs="Arial"/>
          <w:noProof/>
          <w:sz w:val="20"/>
          <w:szCs w:val="20"/>
          <w:lang w:val="x-none" w:eastAsia="x-none"/>
        </w:rPr>
        <w:t xml:space="preserve"> nie je/sú v nepovolenom debete, nie je</w:t>
      </w:r>
      <w:r w:rsidRPr="00761F81">
        <w:rPr>
          <w:rFonts w:ascii="Arial" w:hAnsi="Arial" w:cs="Arial"/>
          <w:noProof/>
          <w:sz w:val="20"/>
          <w:szCs w:val="20"/>
          <w:lang w:eastAsia="x-none"/>
        </w:rPr>
        <w:t>/sú</w:t>
      </w:r>
      <w:r w:rsidRPr="00761F81">
        <w:rPr>
          <w:rFonts w:ascii="Arial" w:hAnsi="Arial" w:cs="Arial"/>
          <w:noProof/>
          <w:sz w:val="20"/>
          <w:szCs w:val="20"/>
          <w:lang w:val="x-none" w:eastAsia="x-none"/>
        </w:rPr>
        <w:t xml:space="preserve"> predmetom exekúcie, v prípade splácania úveru </w:t>
      </w:r>
      <w:r w:rsidRPr="00761F81">
        <w:rPr>
          <w:rFonts w:ascii="Arial" w:hAnsi="Arial" w:cs="Arial"/>
          <w:noProof/>
          <w:sz w:val="20"/>
          <w:szCs w:val="20"/>
          <w:lang w:eastAsia="x-none"/>
        </w:rPr>
        <w:t xml:space="preserve">uchádzač </w:t>
      </w:r>
      <w:r w:rsidRPr="00761F81">
        <w:rPr>
          <w:rFonts w:ascii="Arial" w:hAnsi="Arial" w:cs="Arial"/>
          <w:noProof/>
          <w:sz w:val="20"/>
          <w:szCs w:val="20"/>
          <w:lang w:val="x-none" w:eastAsia="x-none"/>
        </w:rPr>
        <w:t xml:space="preserve">dodržuje splátkový kalendár a </w:t>
      </w:r>
      <w:r w:rsidRPr="00761F81">
        <w:rPr>
          <w:rFonts w:ascii="Arial" w:hAnsi="Arial" w:cs="Arial"/>
          <w:noProof/>
          <w:sz w:val="20"/>
          <w:szCs w:val="20"/>
          <w:lang w:eastAsia="x-none"/>
        </w:rPr>
        <w:t>je</w:t>
      </w:r>
      <w:r w:rsidRPr="00761F81">
        <w:rPr>
          <w:rFonts w:ascii="Arial" w:hAnsi="Arial" w:cs="Arial"/>
          <w:noProof/>
          <w:sz w:val="20"/>
          <w:szCs w:val="20"/>
          <w:lang w:val="x-none" w:eastAsia="x-none"/>
        </w:rPr>
        <w:t xml:space="preserve"> schopn</w:t>
      </w:r>
      <w:r w:rsidRPr="00761F81">
        <w:rPr>
          <w:rFonts w:ascii="Arial" w:hAnsi="Arial" w:cs="Arial"/>
          <w:noProof/>
          <w:sz w:val="20"/>
          <w:szCs w:val="20"/>
          <w:lang w:eastAsia="x-none"/>
        </w:rPr>
        <w:t xml:space="preserve">ý </w:t>
      </w:r>
      <w:r w:rsidRPr="00761F81">
        <w:rPr>
          <w:rFonts w:ascii="Arial" w:hAnsi="Arial" w:cs="Arial"/>
          <w:sz w:val="20"/>
          <w:szCs w:val="20"/>
          <w:lang w:val="x-none"/>
        </w:rPr>
        <w:t xml:space="preserve">plniť </w:t>
      </w:r>
      <w:r w:rsidRPr="00761F81">
        <w:rPr>
          <w:rFonts w:ascii="Arial" w:hAnsi="Arial" w:cs="Arial"/>
          <w:noProof/>
          <w:sz w:val="20"/>
          <w:szCs w:val="20"/>
          <w:lang w:eastAsia="x-none"/>
        </w:rPr>
        <w:t xml:space="preserve">si </w:t>
      </w:r>
      <w:r w:rsidRPr="00761F81">
        <w:rPr>
          <w:rFonts w:ascii="Arial" w:hAnsi="Arial" w:cs="Arial"/>
          <w:sz w:val="20"/>
          <w:szCs w:val="20"/>
          <w:lang w:val="x-none"/>
        </w:rPr>
        <w:t>svoje finančné záväzky</w:t>
      </w:r>
      <w:r w:rsidRPr="00761F81">
        <w:rPr>
          <w:rFonts w:ascii="Arial" w:hAnsi="Arial" w:cs="Arial"/>
          <w:noProof/>
          <w:sz w:val="20"/>
          <w:szCs w:val="20"/>
          <w:lang w:eastAsia="x-none"/>
        </w:rPr>
        <w:t>.</w:t>
      </w:r>
      <w:r w:rsidRPr="00761F81">
        <w:rPr>
          <w:rFonts w:ascii="Arial" w:hAnsi="Arial" w:cs="Arial"/>
          <w:noProof/>
          <w:sz w:val="20"/>
          <w:szCs w:val="20"/>
          <w:lang w:val="x-none" w:eastAsia="x-none"/>
        </w:rPr>
        <w:t xml:space="preserve"> </w:t>
      </w:r>
      <w:r w:rsidRPr="00761F81">
        <w:rPr>
          <w:rFonts w:ascii="Arial" w:hAnsi="Arial" w:cs="Arial"/>
          <w:noProof/>
          <w:sz w:val="20"/>
          <w:szCs w:val="20"/>
          <w:lang w:eastAsia="x-none"/>
        </w:rPr>
        <w:t xml:space="preserve">Vyjadrenie </w:t>
      </w:r>
      <w:r w:rsidRPr="00761F81">
        <w:rPr>
          <w:rFonts w:ascii="Arial" w:hAnsi="Arial" w:cs="Arial"/>
          <w:sz w:val="20"/>
          <w:szCs w:val="20"/>
          <w:lang w:val="x-none"/>
        </w:rPr>
        <w:t xml:space="preserve">nebude </w:t>
      </w:r>
      <w:r w:rsidR="00634652" w:rsidRPr="00761F81">
        <w:rPr>
          <w:rFonts w:ascii="Arial" w:hAnsi="Arial" w:cs="Arial"/>
          <w:sz w:val="20"/>
          <w:szCs w:val="20"/>
        </w:rPr>
        <w:t>k</w:t>
      </w:r>
      <w:r w:rsidRPr="00761F81">
        <w:rPr>
          <w:rFonts w:ascii="Arial" w:hAnsi="Arial" w:cs="Arial"/>
          <w:sz w:val="20"/>
          <w:szCs w:val="20"/>
          <w:lang w:val="x-none"/>
        </w:rPr>
        <w:t xml:space="preserve"> </w:t>
      </w:r>
      <w:r w:rsidRPr="00761F81">
        <w:rPr>
          <w:rFonts w:ascii="Arial" w:hAnsi="Arial" w:cs="Arial"/>
          <w:noProof/>
          <w:sz w:val="20"/>
          <w:szCs w:val="20"/>
          <w:lang w:val="x-none" w:eastAsia="x-none"/>
        </w:rPr>
        <w:t>posledn</w:t>
      </w:r>
      <w:r w:rsidRPr="00761F81">
        <w:rPr>
          <w:rFonts w:ascii="Arial" w:hAnsi="Arial" w:cs="Arial"/>
          <w:noProof/>
          <w:sz w:val="20"/>
          <w:szCs w:val="20"/>
          <w:lang w:eastAsia="x-none"/>
        </w:rPr>
        <w:t>ému</w:t>
      </w:r>
      <w:r w:rsidRPr="00761F81">
        <w:rPr>
          <w:rFonts w:ascii="Arial" w:hAnsi="Arial" w:cs="Arial"/>
          <w:noProof/>
          <w:sz w:val="20"/>
          <w:szCs w:val="20"/>
          <w:lang w:val="x-none" w:eastAsia="x-none"/>
        </w:rPr>
        <w:t xml:space="preserve"> d</w:t>
      </w:r>
      <w:r w:rsidRPr="00761F81">
        <w:rPr>
          <w:rFonts w:ascii="Arial" w:hAnsi="Arial" w:cs="Arial"/>
          <w:noProof/>
          <w:sz w:val="20"/>
          <w:szCs w:val="20"/>
          <w:lang w:eastAsia="x-none"/>
        </w:rPr>
        <w:t>ňu</w:t>
      </w:r>
      <w:r w:rsidRPr="00761F81">
        <w:rPr>
          <w:rFonts w:ascii="Arial" w:hAnsi="Arial" w:cs="Arial"/>
          <w:sz w:val="20"/>
          <w:szCs w:val="20"/>
          <w:lang w:val="x-none"/>
        </w:rPr>
        <w:t xml:space="preserve"> lehoty určenej na predkladanie ponúk staršie ako tri mesiace</w:t>
      </w:r>
      <w:r w:rsidRPr="00761F81">
        <w:rPr>
          <w:rFonts w:ascii="Arial" w:hAnsi="Arial" w:cs="Arial"/>
          <w:noProof/>
          <w:sz w:val="20"/>
          <w:szCs w:val="20"/>
          <w:lang w:eastAsia="x-none"/>
        </w:rPr>
        <w:t xml:space="preserve">. K vyjadreniu/iam banky/bánk alebo ekvivalentnému dokladu uchádzač zároveň predloží čestné vyhlásenie potvrdené štatutárnym orgánom uchádzača, alebo osobou splnomocnenou uchádzačom, že </w:t>
      </w:r>
      <w:r w:rsidRPr="00761F81">
        <w:rPr>
          <w:rFonts w:ascii="Arial" w:hAnsi="Arial" w:cs="Arial"/>
          <w:sz w:val="20"/>
          <w:szCs w:val="20"/>
        </w:rPr>
        <w:t xml:space="preserve">nemá vedené </w:t>
      </w:r>
      <w:r w:rsidRPr="00761F81">
        <w:rPr>
          <w:rFonts w:ascii="Arial" w:hAnsi="Arial" w:cs="Arial"/>
          <w:noProof/>
          <w:sz w:val="20"/>
          <w:szCs w:val="20"/>
          <w:lang w:eastAsia="x-none"/>
        </w:rPr>
        <w:t xml:space="preserve">účty ani záväzky v inej banke/bankách ako tej/tých, od ktorej/ých predložil vyššie uvedené potvrdenie/ia resp. ekvivalentný doklad. </w:t>
      </w:r>
      <w:r w:rsidRPr="00761F81">
        <w:rPr>
          <w:rFonts w:ascii="Arial" w:hAnsi="Arial" w:cs="Arial"/>
          <w:sz w:val="20"/>
          <w:szCs w:val="20"/>
          <w:lang w:val="x-none"/>
        </w:rPr>
        <w:t>Pre upresnenie sa uvádza, že výpis z účtu sa nepovažuje za potvrdenie banky.</w:t>
      </w:r>
    </w:p>
    <w:p w14:paraId="1EE1210B" w14:textId="77777777" w:rsidR="00761F81" w:rsidRDefault="00761F81" w:rsidP="003C30D1">
      <w:pPr>
        <w:pStyle w:val="Odsekzoznamu"/>
        <w:ind w:left="284"/>
        <w:jc w:val="both"/>
        <w:rPr>
          <w:rFonts w:ascii="Arial" w:hAnsi="Arial" w:cs="Arial"/>
          <w:sz w:val="20"/>
          <w:szCs w:val="20"/>
          <w:lang w:val="x-none"/>
        </w:rPr>
      </w:pPr>
    </w:p>
    <w:p w14:paraId="0BE513F4" w14:textId="77777777" w:rsidR="00761F81" w:rsidRPr="004C03C4" w:rsidRDefault="00761F81" w:rsidP="00677E87">
      <w:pPr>
        <w:pStyle w:val="Odsekzoznamu"/>
        <w:numPr>
          <w:ilvl w:val="0"/>
          <w:numId w:val="39"/>
        </w:numPr>
        <w:jc w:val="both"/>
        <w:rPr>
          <w:rFonts w:ascii="Arial" w:hAnsi="Arial" w:cs="Arial"/>
          <w:sz w:val="20"/>
          <w:szCs w:val="20"/>
        </w:rPr>
      </w:pPr>
      <w:r>
        <w:rPr>
          <w:rFonts w:ascii="Arial" w:hAnsi="Arial" w:cs="Arial"/>
          <w:b/>
          <w:sz w:val="20"/>
          <w:szCs w:val="20"/>
        </w:rPr>
        <w:t>P</w:t>
      </w:r>
      <w:r w:rsidRPr="00F34557">
        <w:rPr>
          <w:rFonts w:ascii="Arial" w:hAnsi="Arial" w:cs="Arial"/>
          <w:b/>
          <w:sz w:val="20"/>
          <w:szCs w:val="20"/>
        </w:rPr>
        <w:t>odľa § 33 ods. 1 písm. d) zákona:</w:t>
      </w:r>
    </w:p>
    <w:p w14:paraId="06516727" w14:textId="77777777" w:rsidR="00761F81" w:rsidRDefault="003C30D1" w:rsidP="00761F81">
      <w:pPr>
        <w:pStyle w:val="Odsekzoznamu"/>
        <w:ind w:left="360"/>
        <w:jc w:val="both"/>
        <w:rPr>
          <w:rFonts w:ascii="Arial" w:hAnsi="Arial" w:cs="Arial"/>
          <w:sz w:val="20"/>
          <w:szCs w:val="20"/>
        </w:rPr>
      </w:pPr>
      <w:r w:rsidRPr="00761F81">
        <w:rPr>
          <w:rFonts w:ascii="Arial" w:hAnsi="Arial" w:cs="Arial"/>
          <w:sz w:val="20"/>
          <w:szCs w:val="20"/>
        </w:rPr>
        <w:t>Prehľad o celkovom dosiahnutom obrate.</w:t>
      </w:r>
    </w:p>
    <w:p w14:paraId="17C3FD46" w14:textId="77777777" w:rsidR="00761F81" w:rsidRDefault="00761F81" w:rsidP="00761F81">
      <w:pPr>
        <w:pStyle w:val="Odsekzoznamu"/>
        <w:ind w:left="360"/>
        <w:jc w:val="both"/>
        <w:rPr>
          <w:rFonts w:ascii="Arial" w:hAnsi="Arial" w:cs="Arial"/>
          <w:sz w:val="20"/>
          <w:szCs w:val="20"/>
        </w:rPr>
      </w:pPr>
    </w:p>
    <w:p w14:paraId="33FF785F" w14:textId="7BEEEB40" w:rsidR="003C30D1" w:rsidRDefault="003C30D1" w:rsidP="00761F81">
      <w:pPr>
        <w:pStyle w:val="Odsekzoznamu"/>
        <w:ind w:left="360"/>
        <w:jc w:val="both"/>
        <w:rPr>
          <w:rFonts w:ascii="Arial" w:hAnsi="Arial" w:cs="Arial"/>
          <w:b/>
          <w:sz w:val="20"/>
          <w:szCs w:val="20"/>
        </w:rPr>
      </w:pPr>
      <w:r w:rsidRPr="003C30D1">
        <w:rPr>
          <w:rFonts w:ascii="Arial" w:hAnsi="Arial" w:cs="Arial"/>
          <w:b/>
          <w:sz w:val="20"/>
          <w:szCs w:val="20"/>
        </w:rPr>
        <w:t>Minimálna požadovaná úroveň štandardov:</w:t>
      </w:r>
    </w:p>
    <w:p w14:paraId="0DD99E5D" w14:textId="5C736A18" w:rsidR="00761F81" w:rsidRPr="00761F81" w:rsidRDefault="00761F81" w:rsidP="00677E87">
      <w:pPr>
        <w:pStyle w:val="Odsekzoznamu"/>
        <w:numPr>
          <w:ilvl w:val="1"/>
          <w:numId w:val="39"/>
        </w:numPr>
        <w:jc w:val="both"/>
        <w:rPr>
          <w:rFonts w:ascii="Arial" w:hAnsi="Arial" w:cs="Arial"/>
          <w:sz w:val="20"/>
          <w:szCs w:val="20"/>
        </w:rPr>
      </w:pPr>
      <w:r w:rsidRPr="00761F81">
        <w:rPr>
          <w:rFonts w:ascii="Arial" w:hAnsi="Arial" w:cs="Arial"/>
          <w:sz w:val="20"/>
          <w:szCs w:val="20"/>
        </w:rPr>
        <w:t xml:space="preserve">Uchádzač predloží </w:t>
      </w:r>
      <w:r w:rsidRPr="00761F81">
        <w:rPr>
          <w:rFonts w:ascii="Arial" w:hAnsi="Arial" w:cs="Arial"/>
          <w:b/>
          <w:bCs/>
          <w:sz w:val="20"/>
          <w:szCs w:val="20"/>
        </w:rPr>
        <w:t>čestné vyhlásenie</w:t>
      </w:r>
      <w:r w:rsidRPr="00761F81">
        <w:rPr>
          <w:rFonts w:ascii="Arial" w:hAnsi="Arial" w:cs="Arial"/>
          <w:sz w:val="20"/>
          <w:szCs w:val="20"/>
        </w:rPr>
        <w:t xml:space="preserve"> podpísané osobou oprávnenou konať v mene uchádzača, </w:t>
      </w:r>
      <w:r w:rsidRPr="00761F81">
        <w:rPr>
          <w:rFonts w:ascii="Arial" w:hAnsi="Arial" w:cs="Arial"/>
          <w:b/>
          <w:bCs/>
          <w:sz w:val="20"/>
          <w:szCs w:val="20"/>
        </w:rPr>
        <w:t>v ktorom uvedie prehľad o dosiahnutom obrate za posledné tri hospodárske roky</w:t>
      </w:r>
      <w:r w:rsidRPr="00761F81">
        <w:rPr>
          <w:rFonts w:ascii="Arial" w:hAnsi="Arial" w:cs="Arial"/>
          <w:sz w:val="20"/>
          <w:szCs w:val="20"/>
        </w:rPr>
        <w:t>, za ktoré sú dostupné v závislosti od vzniku alebo začatia prevádzkovania činnosti.*</w:t>
      </w:r>
    </w:p>
    <w:p w14:paraId="6B2A6C60" w14:textId="107FC4E7" w:rsidR="00761F81" w:rsidRPr="00761F81" w:rsidRDefault="00761F81" w:rsidP="00677E87">
      <w:pPr>
        <w:pStyle w:val="Odsekzoznamu"/>
        <w:numPr>
          <w:ilvl w:val="1"/>
          <w:numId w:val="39"/>
        </w:numPr>
        <w:jc w:val="both"/>
        <w:rPr>
          <w:rFonts w:ascii="Arial" w:hAnsi="Arial" w:cs="Arial"/>
          <w:sz w:val="20"/>
          <w:szCs w:val="20"/>
        </w:rPr>
      </w:pPr>
      <w:r w:rsidRPr="00F34557">
        <w:rPr>
          <w:rFonts w:ascii="Arial" w:eastAsia="Calibri" w:hAnsi="Arial" w:cs="Arial"/>
          <w:sz w:val="20"/>
          <w:szCs w:val="20"/>
        </w:rPr>
        <w:t>V prípade, ak uchádzač je osoba, ktorá vedie podvojné účtovníctvo, predloží z účtovnej závierky výkaz ziskov a strát a ak uchádzač je osoba, ktorá vedie jednoduché účtovníctvo, predloží z účtovnej závierky výkaz príjmov a výdavkov.</w:t>
      </w:r>
    </w:p>
    <w:p w14:paraId="299CF0F2" w14:textId="6B3C25DB" w:rsidR="00761F81" w:rsidRPr="00761F81" w:rsidRDefault="00761F81" w:rsidP="00677E87">
      <w:pPr>
        <w:pStyle w:val="Odsekzoznamu"/>
        <w:numPr>
          <w:ilvl w:val="1"/>
          <w:numId w:val="39"/>
        </w:numPr>
        <w:jc w:val="both"/>
        <w:rPr>
          <w:rFonts w:ascii="Arial" w:hAnsi="Arial" w:cs="Arial"/>
          <w:sz w:val="20"/>
          <w:szCs w:val="20"/>
        </w:rPr>
      </w:pPr>
      <w:r w:rsidRPr="00761F81">
        <w:rPr>
          <w:rFonts w:ascii="Arial" w:eastAsia="Calibri" w:hAnsi="Arial" w:cs="Arial"/>
          <w:b/>
          <w:bCs/>
          <w:sz w:val="20"/>
          <w:szCs w:val="20"/>
        </w:rPr>
        <w:t xml:space="preserve">Minimálny celkový obrat uchádzača musí byť </w:t>
      </w:r>
      <w:r>
        <w:rPr>
          <w:rFonts w:ascii="Arial" w:eastAsia="Calibri" w:hAnsi="Arial" w:cs="Arial"/>
          <w:b/>
          <w:bCs/>
          <w:sz w:val="20"/>
          <w:szCs w:val="20"/>
        </w:rPr>
        <w:t>7</w:t>
      </w:r>
      <w:r w:rsidRPr="00761F81">
        <w:rPr>
          <w:rFonts w:ascii="Arial" w:eastAsia="Calibri" w:hAnsi="Arial" w:cs="Arial"/>
          <w:b/>
          <w:bCs/>
          <w:sz w:val="20"/>
          <w:szCs w:val="20"/>
        </w:rPr>
        <w:t> 000 000,00 EUR bez DPH</w:t>
      </w:r>
      <w:r w:rsidRPr="00F34557">
        <w:rPr>
          <w:rFonts w:ascii="Arial" w:eastAsia="Calibri" w:hAnsi="Arial" w:cs="Arial"/>
          <w:sz w:val="20"/>
          <w:szCs w:val="20"/>
        </w:rPr>
        <w:t xml:space="preserve"> (slovom: </w:t>
      </w:r>
      <w:r>
        <w:rPr>
          <w:rFonts w:ascii="Arial" w:eastAsia="Calibri" w:hAnsi="Arial" w:cs="Arial"/>
          <w:sz w:val="20"/>
          <w:szCs w:val="20"/>
        </w:rPr>
        <w:t>sedem</w:t>
      </w:r>
      <w:r w:rsidRPr="00F34557">
        <w:rPr>
          <w:rFonts w:ascii="Arial" w:eastAsia="Calibri" w:hAnsi="Arial" w:cs="Arial"/>
          <w:sz w:val="20"/>
          <w:szCs w:val="20"/>
        </w:rPr>
        <w:t xml:space="preserve"> miliónov eur bez DPH) </w:t>
      </w:r>
      <w:r w:rsidRPr="00761F81">
        <w:rPr>
          <w:rFonts w:ascii="Arial" w:eastAsia="Calibri" w:hAnsi="Arial" w:cs="Arial"/>
          <w:b/>
          <w:bCs/>
          <w:sz w:val="20"/>
          <w:szCs w:val="20"/>
        </w:rPr>
        <w:t>celkom za posledné tri hospodárske roky</w:t>
      </w:r>
      <w:r w:rsidRPr="00761F81">
        <w:rPr>
          <w:rFonts w:ascii="Arial" w:eastAsia="Calibri" w:hAnsi="Arial" w:cs="Arial"/>
          <w:sz w:val="20"/>
          <w:szCs w:val="20"/>
        </w:rPr>
        <w:t xml:space="preserve">, </w:t>
      </w:r>
      <w:r w:rsidRPr="00F34557">
        <w:rPr>
          <w:rFonts w:ascii="Arial" w:eastAsia="Calibri" w:hAnsi="Arial" w:cs="Arial"/>
          <w:sz w:val="20"/>
          <w:szCs w:val="20"/>
        </w:rPr>
        <w:t>za ktoré sú dostupné v závislosti od vzniku alebo začatia prevádzkovania činnosti.</w:t>
      </w:r>
      <w:r w:rsidRPr="003D3C4D">
        <w:rPr>
          <w:rFonts w:ascii="Arial" w:eastAsia="Calibri" w:hAnsi="Arial" w:cs="Arial"/>
          <w:sz w:val="20"/>
          <w:szCs w:val="20"/>
        </w:rPr>
        <w:t>*</w:t>
      </w:r>
    </w:p>
    <w:p w14:paraId="19DA3CB5" w14:textId="59A36E72" w:rsidR="00761F81" w:rsidRPr="00761F81" w:rsidRDefault="00761F81" w:rsidP="00677E87">
      <w:pPr>
        <w:pStyle w:val="Odsekzoznamu"/>
        <w:numPr>
          <w:ilvl w:val="1"/>
          <w:numId w:val="39"/>
        </w:numPr>
        <w:jc w:val="both"/>
        <w:rPr>
          <w:rFonts w:ascii="Arial" w:hAnsi="Arial" w:cs="Arial"/>
          <w:sz w:val="20"/>
          <w:szCs w:val="20"/>
        </w:rPr>
      </w:pPr>
      <w:r w:rsidRPr="00761F81">
        <w:rPr>
          <w:rFonts w:ascii="Arial" w:eastAsia="Calibri" w:hAnsi="Arial" w:cs="Arial"/>
          <w:b/>
          <w:bCs/>
          <w:sz w:val="20"/>
          <w:szCs w:val="20"/>
        </w:rPr>
        <w:t xml:space="preserve">Minimálny celkový obrat v oblasti, ktorej sa týka predmet zákazky – </w:t>
      </w:r>
      <w:proofErr w:type="spellStart"/>
      <w:r w:rsidRPr="00761F81">
        <w:rPr>
          <w:rFonts w:ascii="Arial" w:eastAsia="Calibri" w:hAnsi="Arial" w:cs="Arial"/>
          <w:b/>
          <w:bCs/>
          <w:sz w:val="20"/>
          <w:szCs w:val="20"/>
        </w:rPr>
        <w:t>t.j</w:t>
      </w:r>
      <w:proofErr w:type="spellEnd"/>
      <w:r w:rsidRPr="00761F81">
        <w:rPr>
          <w:rFonts w:ascii="Arial" w:eastAsia="Calibri" w:hAnsi="Arial" w:cs="Arial"/>
          <w:b/>
          <w:bCs/>
          <w:sz w:val="20"/>
          <w:szCs w:val="20"/>
        </w:rPr>
        <w:t xml:space="preserve">. </w:t>
      </w:r>
      <w:r w:rsidRPr="00761F81">
        <w:rPr>
          <w:rFonts w:ascii="Arial" w:hAnsi="Arial" w:cs="Arial"/>
          <w:b/>
          <w:bCs/>
          <w:sz w:val="20"/>
          <w:szCs w:val="20"/>
        </w:rPr>
        <w:t xml:space="preserve">obrat v oblasti výstavby komunikácií a mostov </w:t>
      </w:r>
      <w:r w:rsidRPr="00761F81">
        <w:rPr>
          <w:rFonts w:ascii="Arial" w:eastAsia="Calibri" w:hAnsi="Arial" w:cs="Arial"/>
          <w:b/>
          <w:bCs/>
          <w:sz w:val="20"/>
          <w:szCs w:val="20"/>
        </w:rPr>
        <w:t>musí byť minimálne 3 000 000,00 EUR bez DPH</w:t>
      </w:r>
      <w:r w:rsidRPr="00761F81">
        <w:rPr>
          <w:rFonts w:ascii="Arial" w:eastAsia="Calibri" w:hAnsi="Arial" w:cs="Arial"/>
          <w:sz w:val="20"/>
          <w:szCs w:val="20"/>
        </w:rPr>
        <w:t xml:space="preserve"> </w:t>
      </w:r>
      <w:r w:rsidRPr="00F34557">
        <w:rPr>
          <w:rFonts w:ascii="Arial" w:eastAsia="Calibri" w:hAnsi="Arial" w:cs="Arial"/>
          <w:sz w:val="20"/>
          <w:szCs w:val="20"/>
        </w:rPr>
        <w:t>(</w:t>
      </w:r>
      <w:r w:rsidRPr="00F34557">
        <w:rPr>
          <w:rFonts w:ascii="Arial" w:eastAsiaTheme="minorHAnsi" w:hAnsi="Arial" w:cs="Arial"/>
          <w:sz w:val="20"/>
          <w:szCs w:val="20"/>
        </w:rPr>
        <w:t xml:space="preserve">slovom: </w:t>
      </w:r>
      <w:r>
        <w:rPr>
          <w:rFonts w:ascii="Arial" w:eastAsiaTheme="minorHAnsi" w:hAnsi="Arial" w:cs="Arial"/>
          <w:sz w:val="20"/>
          <w:szCs w:val="20"/>
        </w:rPr>
        <w:t>tri</w:t>
      </w:r>
      <w:r w:rsidRPr="00F34557">
        <w:rPr>
          <w:rFonts w:ascii="Arial" w:eastAsiaTheme="minorHAnsi" w:hAnsi="Arial" w:cs="Arial"/>
          <w:sz w:val="20"/>
          <w:szCs w:val="20"/>
        </w:rPr>
        <w:t xml:space="preserve"> milión</w:t>
      </w:r>
      <w:r>
        <w:rPr>
          <w:rFonts w:ascii="Arial" w:eastAsiaTheme="minorHAnsi" w:hAnsi="Arial" w:cs="Arial"/>
          <w:sz w:val="20"/>
          <w:szCs w:val="20"/>
        </w:rPr>
        <w:t>y</w:t>
      </w:r>
      <w:r w:rsidRPr="00F34557">
        <w:rPr>
          <w:rFonts w:ascii="Arial" w:eastAsiaTheme="minorHAnsi" w:hAnsi="Arial" w:cs="Arial"/>
          <w:sz w:val="20"/>
          <w:szCs w:val="20"/>
        </w:rPr>
        <w:t xml:space="preserve"> eur bez DPH). </w:t>
      </w:r>
      <w:r w:rsidRPr="00F34557">
        <w:rPr>
          <w:rFonts w:ascii="Arial" w:eastAsia="Calibri" w:hAnsi="Arial" w:cs="Arial"/>
          <w:sz w:val="20"/>
          <w:szCs w:val="20"/>
        </w:rPr>
        <w:t xml:space="preserve">Obrat v oblasti, ktorej sa predmet zákazky týka uchádzač preukazuje vyššie uvedeným čestným vyhlásením podpísaným osobou oprávnenou konať v mene uchádzača, v ktorom uvedie prehľad o dosiahnutom obrate </w:t>
      </w:r>
      <w:r w:rsidRPr="00761F81">
        <w:rPr>
          <w:rFonts w:ascii="Arial" w:eastAsia="Calibri" w:hAnsi="Arial" w:cs="Arial"/>
          <w:b/>
          <w:bCs/>
          <w:sz w:val="20"/>
          <w:szCs w:val="20"/>
        </w:rPr>
        <w:t>za posledné tri hospodárske roky</w:t>
      </w:r>
      <w:r w:rsidRPr="00F34557">
        <w:rPr>
          <w:rFonts w:ascii="Arial" w:eastAsia="Calibri" w:hAnsi="Arial" w:cs="Arial"/>
          <w:sz w:val="20"/>
          <w:szCs w:val="20"/>
        </w:rPr>
        <w:t>, za ktoré sú dostupné v závislosti od vzniku alebo začatia prevádzkovania činnosti.</w:t>
      </w:r>
    </w:p>
    <w:p w14:paraId="747BAD89" w14:textId="57854325" w:rsidR="00761F81" w:rsidRPr="004C03C4" w:rsidRDefault="00761F81" w:rsidP="00677E87">
      <w:pPr>
        <w:pStyle w:val="Odsekzoznamu"/>
        <w:numPr>
          <w:ilvl w:val="1"/>
          <w:numId w:val="39"/>
        </w:numPr>
        <w:jc w:val="both"/>
        <w:rPr>
          <w:rFonts w:ascii="Arial" w:hAnsi="Arial" w:cs="Arial"/>
          <w:sz w:val="20"/>
          <w:szCs w:val="20"/>
        </w:rPr>
      </w:pPr>
      <w:r w:rsidRPr="00F34557">
        <w:rPr>
          <w:rFonts w:ascii="Arial" w:hAnsi="Arial" w:cs="Arial"/>
          <w:sz w:val="20"/>
          <w:szCs w:val="20"/>
        </w:rPr>
        <w:t xml:space="preserve">V prehľade budú v tabuľkovej forme jednotlivo uvedené zákazky realizované uchádzačom, tie ktoré uchádzač použil pri výpočte obratu v oblasti výstavby </w:t>
      </w:r>
      <w:r>
        <w:rPr>
          <w:rFonts w:ascii="Arial" w:hAnsi="Arial" w:cs="Arial"/>
          <w:sz w:val="20"/>
          <w:szCs w:val="20"/>
        </w:rPr>
        <w:t>komunikácií a mostov</w:t>
      </w:r>
      <w:r w:rsidRPr="00F34557">
        <w:rPr>
          <w:rFonts w:ascii="Arial" w:hAnsi="Arial" w:cs="Arial"/>
          <w:sz w:val="20"/>
          <w:szCs w:val="20"/>
        </w:rPr>
        <w:t xml:space="preserve">. </w:t>
      </w:r>
      <w:r w:rsidRPr="00761F81">
        <w:rPr>
          <w:rFonts w:ascii="Arial" w:hAnsi="Arial" w:cs="Arial"/>
          <w:b/>
          <w:bCs/>
          <w:sz w:val="20"/>
          <w:szCs w:val="20"/>
        </w:rPr>
        <w:t>Ku každej zákazke sa uvedie názov zákazky</w:t>
      </w:r>
      <w:r w:rsidRPr="00F34557">
        <w:rPr>
          <w:rFonts w:ascii="Arial" w:hAnsi="Arial" w:cs="Arial"/>
          <w:sz w:val="20"/>
          <w:szCs w:val="20"/>
        </w:rPr>
        <w:t xml:space="preserve">, opis predmetu zákazky a obrat na zákazke </w:t>
      </w:r>
      <w:r w:rsidR="004C03C4" w:rsidRPr="00D74061">
        <w:rPr>
          <w:rFonts w:ascii="Tahoma" w:eastAsia="Calibri" w:hAnsi="Tahoma" w:cs="Tahoma"/>
          <w:sz w:val="20"/>
          <w:szCs w:val="20"/>
        </w:rPr>
        <w:t>za predchádzajúce tri roky od vyhlásenia verejného obstarávania</w:t>
      </w:r>
      <w:r w:rsidR="004C03C4">
        <w:rPr>
          <w:rFonts w:ascii="Tahoma" w:eastAsia="Calibri" w:hAnsi="Tahoma" w:cs="Tahoma"/>
          <w:sz w:val="20"/>
          <w:szCs w:val="20"/>
        </w:rPr>
        <w:t>.</w:t>
      </w:r>
    </w:p>
    <w:p w14:paraId="467A7E2F" w14:textId="71FAE24B" w:rsidR="004C03C4" w:rsidRPr="004C03C4" w:rsidRDefault="004C03C4" w:rsidP="00677E87">
      <w:pPr>
        <w:pStyle w:val="Odsekzoznamu"/>
        <w:numPr>
          <w:ilvl w:val="1"/>
          <w:numId w:val="39"/>
        </w:numPr>
        <w:jc w:val="both"/>
        <w:rPr>
          <w:rFonts w:ascii="Arial" w:hAnsi="Arial" w:cs="Arial"/>
          <w:sz w:val="20"/>
          <w:szCs w:val="20"/>
        </w:rPr>
      </w:pPr>
      <w:r w:rsidRPr="00F34557">
        <w:rPr>
          <w:rFonts w:ascii="Arial" w:eastAsia="Calibri" w:hAnsi="Arial" w:cs="Arial"/>
          <w:sz w:val="20"/>
          <w:szCs w:val="20"/>
        </w:rPr>
        <w:t>Ak uchádzač má účtovné závierky zverejnené v Registri účtovných závierok (www.registeruz.sk), uvedie v ponuke len internetovú adresu, na ktorej sú výkazy ziskov a strát alebo výkazy o príjmoch a výdavkoch verejne prístupné.</w:t>
      </w:r>
      <w:r w:rsidRPr="003D3C4D">
        <w:rPr>
          <w:rFonts w:ascii="Arial" w:eastAsia="Calibri" w:hAnsi="Arial" w:cs="Arial"/>
          <w:sz w:val="20"/>
          <w:szCs w:val="20"/>
        </w:rPr>
        <w:t xml:space="preserve"> </w:t>
      </w:r>
      <w:r w:rsidRPr="003D3C4D">
        <w:rPr>
          <w:rFonts w:ascii="Arial" w:eastAsia="Calibri" w:hAnsi="Arial" w:cs="Arial"/>
          <w:iCs/>
          <w:sz w:val="20"/>
          <w:szCs w:val="20"/>
        </w:rPr>
        <w:t xml:space="preserve">V prípade, že výkazy ziskov a strát alebo výkazy o príjmoch a výdavkoch uchádzača sú uložené v neverejnej časti Registra účtovných závierok, je potrebné ich v ponuke predložiť s osvedčovacou doložkou </w:t>
      </w:r>
      <w:proofErr w:type="spellStart"/>
      <w:r w:rsidRPr="003D3C4D">
        <w:rPr>
          <w:rFonts w:ascii="Arial" w:eastAsia="Calibri" w:hAnsi="Arial" w:cs="Arial"/>
          <w:iCs/>
          <w:sz w:val="20"/>
          <w:szCs w:val="20"/>
        </w:rPr>
        <w:t>DataCentra</w:t>
      </w:r>
      <w:proofErr w:type="spellEnd"/>
      <w:r w:rsidRPr="003D3C4D">
        <w:rPr>
          <w:rFonts w:ascii="Arial" w:eastAsia="Calibri" w:hAnsi="Arial" w:cs="Arial"/>
          <w:iCs/>
          <w:sz w:val="20"/>
          <w:szCs w:val="20"/>
        </w:rPr>
        <w:t xml:space="preserve"> prevádzkovateľa Registra účtovných závierok.</w:t>
      </w:r>
    </w:p>
    <w:p w14:paraId="5F069D03" w14:textId="68D5F866" w:rsidR="004C03C4" w:rsidRPr="004C03C4" w:rsidRDefault="004C03C4" w:rsidP="00677E87">
      <w:pPr>
        <w:pStyle w:val="Odsekzoznamu"/>
        <w:numPr>
          <w:ilvl w:val="1"/>
          <w:numId w:val="39"/>
        </w:numPr>
        <w:jc w:val="both"/>
        <w:rPr>
          <w:rFonts w:ascii="Arial" w:hAnsi="Arial" w:cs="Arial"/>
          <w:sz w:val="20"/>
          <w:szCs w:val="20"/>
        </w:rPr>
      </w:pPr>
      <w:r w:rsidRPr="00A10609">
        <w:rPr>
          <w:rFonts w:ascii="Arial" w:eastAsia="Calibri" w:hAnsi="Arial" w:cs="Arial"/>
          <w:sz w:val="20"/>
          <w:szCs w:val="20"/>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p>
    <w:p w14:paraId="14ABD15D" w14:textId="6371BF38" w:rsidR="004C03C4" w:rsidRDefault="004C03C4" w:rsidP="00677E87">
      <w:pPr>
        <w:pStyle w:val="Odsekzoznamu"/>
        <w:numPr>
          <w:ilvl w:val="1"/>
          <w:numId w:val="39"/>
        </w:numPr>
        <w:jc w:val="both"/>
        <w:rPr>
          <w:rFonts w:ascii="Arial" w:hAnsi="Arial" w:cs="Arial"/>
          <w:sz w:val="20"/>
          <w:szCs w:val="20"/>
        </w:rPr>
      </w:pPr>
      <w:r>
        <w:rPr>
          <w:rFonts w:ascii="Arial" w:hAnsi="Arial" w:cs="Arial"/>
          <w:sz w:val="20"/>
          <w:szCs w:val="20"/>
        </w:rPr>
        <w:t>V</w:t>
      </w:r>
      <w:r w:rsidRPr="003C30D1">
        <w:rPr>
          <w:rFonts w:ascii="Arial" w:hAnsi="Arial" w:cs="Arial"/>
          <w:sz w:val="20"/>
          <w:szCs w:val="20"/>
        </w:rPr>
        <w:t xml:space="preserve">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6D915055" w14:textId="77777777" w:rsidR="004C03C4" w:rsidRDefault="004C03C4" w:rsidP="004C03C4">
      <w:pPr>
        <w:pStyle w:val="Odsekzoznamu"/>
        <w:ind w:left="792"/>
        <w:jc w:val="both"/>
        <w:rPr>
          <w:rFonts w:ascii="Arial" w:hAnsi="Arial" w:cs="Arial"/>
          <w:sz w:val="20"/>
          <w:szCs w:val="20"/>
        </w:rPr>
      </w:pPr>
    </w:p>
    <w:p w14:paraId="411DE723" w14:textId="7AC3CD14" w:rsidR="00761F81" w:rsidRPr="004C03C4" w:rsidRDefault="00761F81" w:rsidP="004C03C4">
      <w:pPr>
        <w:pStyle w:val="Odsekzoznamu"/>
        <w:ind w:left="792"/>
        <w:jc w:val="both"/>
        <w:rPr>
          <w:rFonts w:ascii="Arial" w:hAnsi="Arial" w:cs="Arial"/>
          <w:sz w:val="20"/>
          <w:szCs w:val="20"/>
        </w:rPr>
      </w:pPr>
      <w:r w:rsidRPr="004C03C4">
        <w:rPr>
          <w:rFonts w:ascii="Arial" w:hAnsi="Arial" w:cs="Arial"/>
          <w:i/>
          <w:iCs/>
          <w:sz w:val="18"/>
          <w:szCs w:val="18"/>
        </w:rPr>
        <w:lastRenderedPageBreak/>
        <w:t>* Poznámka: Hospodársky rok je podľa § 3 ods. 4 zákona č. 431/2002 Z. z. o účtovníctve  obdobie nepretržite po sebe idúcich 12 kalendárnych mesiacov, ktoré nie je zhodné s kalendárnym rokom</w:t>
      </w:r>
    </w:p>
    <w:p w14:paraId="26D0EEC6" w14:textId="77777777" w:rsidR="004C03C4" w:rsidRDefault="004C03C4" w:rsidP="00F34557">
      <w:pPr>
        <w:ind w:left="284" w:hanging="284"/>
        <w:jc w:val="both"/>
        <w:rPr>
          <w:rFonts w:ascii="Arial" w:hAnsi="Arial" w:cs="Arial"/>
          <w:sz w:val="20"/>
          <w:szCs w:val="20"/>
        </w:rPr>
      </w:pPr>
    </w:p>
    <w:p w14:paraId="088E8B2B" w14:textId="7C72767D" w:rsidR="004C03C4" w:rsidRPr="004C03C4" w:rsidRDefault="00946321" w:rsidP="00677E87">
      <w:pPr>
        <w:pStyle w:val="Odsekzoznamu"/>
        <w:numPr>
          <w:ilvl w:val="0"/>
          <w:numId w:val="39"/>
        </w:numPr>
        <w:jc w:val="both"/>
        <w:rPr>
          <w:rFonts w:ascii="Arial" w:hAnsi="Arial" w:cs="Arial"/>
          <w:sz w:val="20"/>
          <w:szCs w:val="20"/>
        </w:rPr>
      </w:pPr>
      <w:r>
        <w:rPr>
          <w:rFonts w:ascii="Arial" w:hAnsi="Arial" w:cs="Arial"/>
          <w:b/>
          <w:sz w:val="20"/>
          <w:szCs w:val="20"/>
        </w:rPr>
        <w:t>Iná osoba poskytujúca fi</w:t>
      </w:r>
      <w:r w:rsidRPr="004C03C4">
        <w:rPr>
          <w:rFonts w:ascii="Arial" w:hAnsi="Arial" w:cs="Arial"/>
          <w:b/>
          <w:sz w:val="20"/>
          <w:szCs w:val="20"/>
        </w:rPr>
        <w:t>nančné zdroje</w:t>
      </w:r>
      <w:r>
        <w:rPr>
          <w:rFonts w:ascii="Arial" w:hAnsi="Arial" w:cs="Arial"/>
          <w:b/>
          <w:sz w:val="20"/>
          <w:szCs w:val="20"/>
        </w:rPr>
        <w:t xml:space="preserve"> p</w:t>
      </w:r>
      <w:r w:rsidRPr="00F34557">
        <w:rPr>
          <w:rFonts w:ascii="Arial" w:hAnsi="Arial" w:cs="Arial"/>
          <w:b/>
          <w:sz w:val="20"/>
          <w:szCs w:val="20"/>
        </w:rPr>
        <w:t xml:space="preserve">odľa § 33 ods. </w:t>
      </w:r>
      <w:r>
        <w:rPr>
          <w:rFonts w:ascii="Arial" w:hAnsi="Arial" w:cs="Arial"/>
          <w:b/>
          <w:sz w:val="20"/>
          <w:szCs w:val="20"/>
        </w:rPr>
        <w:t>2</w:t>
      </w:r>
      <w:r w:rsidRPr="00F34557">
        <w:rPr>
          <w:rFonts w:ascii="Arial" w:hAnsi="Arial" w:cs="Arial"/>
          <w:b/>
          <w:sz w:val="20"/>
          <w:szCs w:val="20"/>
        </w:rPr>
        <w:t xml:space="preserve"> </w:t>
      </w:r>
      <w:r>
        <w:rPr>
          <w:rFonts w:ascii="Arial" w:hAnsi="Arial" w:cs="Arial"/>
          <w:b/>
          <w:sz w:val="20"/>
          <w:szCs w:val="20"/>
        </w:rPr>
        <w:t>z</w:t>
      </w:r>
      <w:r w:rsidRPr="00F34557">
        <w:rPr>
          <w:rFonts w:ascii="Arial" w:hAnsi="Arial" w:cs="Arial"/>
          <w:b/>
          <w:sz w:val="20"/>
          <w:szCs w:val="20"/>
        </w:rPr>
        <w:t>ákona</w:t>
      </w:r>
      <w:r w:rsidR="004C03C4" w:rsidRPr="00F34557">
        <w:rPr>
          <w:rFonts w:ascii="Arial" w:hAnsi="Arial" w:cs="Arial"/>
          <w:b/>
          <w:sz w:val="20"/>
          <w:szCs w:val="20"/>
        </w:rPr>
        <w:t>:</w:t>
      </w:r>
    </w:p>
    <w:p w14:paraId="0A0EE794" w14:textId="77777777" w:rsidR="004C03C4" w:rsidRDefault="004C03C4" w:rsidP="00677E87">
      <w:pPr>
        <w:pStyle w:val="Odsekzoznamu"/>
        <w:numPr>
          <w:ilvl w:val="1"/>
          <w:numId w:val="39"/>
        </w:numPr>
        <w:jc w:val="both"/>
        <w:rPr>
          <w:rFonts w:ascii="Arial" w:hAnsi="Arial" w:cs="Arial"/>
          <w:sz w:val="20"/>
          <w:szCs w:val="20"/>
        </w:rPr>
      </w:pPr>
      <w:r w:rsidRPr="00F34557">
        <w:rPr>
          <w:rFonts w:ascii="Arial" w:hAnsi="Arial" w:cs="Arial"/>
          <w:sz w:val="20"/>
          <w:szCs w:val="20"/>
        </w:rPr>
        <w:t>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w:t>
      </w:r>
    </w:p>
    <w:p w14:paraId="4C8B6D48" w14:textId="5E489733" w:rsidR="00337F3F" w:rsidRDefault="00D178DA" w:rsidP="00677E87">
      <w:pPr>
        <w:pStyle w:val="Odsekzoznamu"/>
        <w:numPr>
          <w:ilvl w:val="1"/>
          <w:numId w:val="39"/>
        </w:numPr>
        <w:jc w:val="both"/>
        <w:rPr>
          <w:rFonts w:ascii="Arial" w:hAnsi="Arial" w:cs="Arial"/>
          <w:sz w:val="20"/>
          <w:szCs w:val="20"/>
        </w:rPr>
      </w:pPr>
      <w:r w:rsidRPr="004C03C4">
        <w:rPr>
          <w:rFonts w:ascii="Arial" w:hAnsi="Arial" w:cs="Arial"/>
          <w:sz w:val="20"/>
          <w:szCs w:val="20"/>
        </w:rPr>
        <w:t xml:space="preserve">Verejný obstarávateľ požaduje, aby uchádzač a iná osoba, ktorej </w:t>
      </w:r>
      <w:r w:rsidR="004C03C4">
        <w:rPr>
          <w:rFonts w:ascii="Arial" w:hAnsi="Arial" w:cs="Arial"/>
          <w:sz w:val="20"/>
          <w:szCs w:val="20"/>
        </w:rPr>
        <w:t>zdroje</w:t>
      </w:r>
      <w:r w:rsidRPr="004C03C4">
        <w:rPr>
          <w:rFonts w:ascii="Arial" w:hAnsi="Arial" w:cs="Arial"/>
          <w:sz w:val="20"/>
          <w:szCs w:val="20"/>
        </w:rPr>
        <w:t xml:space="preserve"> majú byť použité na preukázanie finančného a ekonomického postavenia, zodpovedali za plnenie zmluvy spoločne.</w:t>
      </w:r>
    </w:p>
    <w:p w14:paraId="02B6C16D" w14:textId="77777777" w:rsidR="004C03C4" w:rsidRDefault="004C03C4" w:rsidP="004C03C4">
      <w:pPr>
        <w:pStyle w:val="Odsekzoznamu"/>
        <w:ind w:left="792"/>
        <w:jc w:val="both"/>
        <w:rPr>
          <w:rFonts w:ascii="Arial" w:hAnsi="Arial" w:cs="Arial"/>
          <w:sz w:val="20"/>
          <w:szCs w:val="20"/>
        </w:rPr>
      </w:pPr>
    </w:p>
    <w:p w14:paraId="56942A9A" w14:textId="77777777" w:rsidR="004C03C4" w:rsidRDefault="004C03C4" w:rsidP="00677E87">
      <w:pPr>
        <w:pStyle w:val="Odsekzoznamu"/>
        <w:numPr>
          <w:ilvl w:val="0"/>
          <w:numId w:val="39"/>
        </w:numPr>
        <w:jc w:val="both"/>
        <w:rPr>
          <w:rFonts w:ascii="Arial" w:hAnsi="Arial" w:cs="Arial"/>
          <w:sz w:val="20"/>
          <w:szCs w:val="20"/>
        </w:rPr>
      </w:pPr>
      <w:r w:rsidRPr="00F34557">
        <w:rPr>
          <w:rFonts w:ascii="Arial" w:hAnsi="Arial" w:cs="Arial"/>
          <w:sz w:val="20"/>
          <w:szCs w:val="20"/>
        </w:rPr>
        <w:t>Skupina dodávateľov preukazuje splnenie podmienok účasti týkajúcich sa ekonomického a finančného postavenia spoločne.</w:t>
      </w:r>
    </w:p>
    <w:p w14:paraId="235E50E9" w14:textId="77777777" w:rsidR="003F79C0" w:rsidRDefault="003F79C0" w:rsidP="003F79C0">
      <w:pPr>
        <w:pStyle w:val="Odsekzoznamu"/>
        <w:ind w:left="360"/>
        <w:jc w:val="both"/>
        <w:rPr>
          <w:rFonts w:ascii="Arial" w:hAnsi="Arial" w:cs="Arial"/>
          <w:sz w:val="20"/>
          <w:szCs w:val="20"/>
        </w:rPr>
      </w:pPr>
    </w:p>
    <w:p w14:paraId="6A89F650" w14:textId="74ADA742" w:rsidR="00B9742E" w:rsidRPr="004C03C4" w:rsidRDefault="004C03C4" w:rsidP="00677E87">
      <w:pPr>
        <w:pStyle w:val="Odsekzoznamu"/>
        <w:numPr>
          <w:ilvl w:val="0"/>
          <w:numId w:val="39"/>
        </w:numPr>
        <w:jc w:val="both"/>
        <w:rPr>
          <w:rFonts w:ascii="Arial" w:hAnsi="Arial" w:cs="Arial"/>
          <w:sz w:val="20"/>
          <w:szCs w:val="20"/>
        </w:rPr>
      </w:pPr>
      <w:r w:rsidRPr="00F34557">
        <w:rPr>
          <w:rFonts w:ascii="Arial" w:hAnsi="Arial" w:cs="Arial"/>
          <w:sz w:val="20"/>
          <w:szCs w:val="20"/>
        </w:rPr>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54F5288C" w14:textId="5C2176D9" w:rsidR="00F46B08" w:rsidRDefault="00F46B08" w:rsidP="00F34557">
      <w:pPr>
        <w:pStyle w:val="Nadpis21"/>
        <w:tabs>
          <w:tab w:val="left" w:pos="0"/>
        </w:tabs>
        <w:spacing w:before="0"/>
        <w:ind w:left="0"/>
        <w:jc w:val="both"/>
        <w:rPr>
          <w:rFonts w:ascii="Arial" w:hAnsi="Arial" w:cs="Arial"/>
          <w:bCs w:val="0"/>
          <w:sz w:val="20"/>
          <w:szCs w:val="20"/>
        </w:rPr>
      </w:pPr>
    </w:p>
    <w:p w14:paraId="0AD94391" w14:textId="4C01D842" w:rsidR="00F46B08" w:rsidRDefault="00F46B08" w:rsidP="00F34557">
      <w:pPr>
        <w:pStyle w:val="Nadpis21"/>
        <w:tabs>
          <w:tab w:val="left" w:pos="0"/>
        </w:tabs>
        <w:spacing w:before="0"/>
        <w:ind w:left="0"/>
        <w:jc w:val="both"/>
        <w:rPr>
          <w:rFonts w:ascii="Arial" w:hAnsi="Arial" w:cs="Arial"/>
          <w:bCs w:val="0"/>
          <w:sz w:val="20"/>
          <w:szCs w:val="20"/>
        </w:rPr>
      </w:pPr>
    </w:p>
    <w:p w14:paraId="7DD239DC" w14:textId="05029D9E" w:rsidR="00F46B08" w:rsidRDefault="00F46B08" w:rsidP="00F34557">
      <w:pPr>
        <w:pStyle w:val="Nadpis21"/>
        <w:tabs>
          <w:tab w:val="left" w:pos="0"/>
        </w:tabs>
        <w:spacing w:before="0"/>
        <w:ind w:left="0"/>
        <w:jc w:val="both"/>
        <w:rPr>
          <w:rFonts w:ascii="Arial" w:hAnsi="Arial" w:cs="Arial"/>
          <w:bCs w:val="0"/>
          <w:sz w:val="20"/>
          <w:szCs w:val="20"/>
        </w:rPr>
      </w:pPr>
    </w:p>
    <w:p w14:paraId="50657111" w14:textId="5EAF7BA1" w:rsidR="00F46B08" w:rsidRDefault="00F46B08" w:rsidP="00F34557">
      <w:pPr>
        <w:pStyle w:val="Nadpis21"/>
        <w:tabs>
          <w:tab w:val="left" w:pos="0"/>
        </w:tabs>
        <w:spacing w:before="0"/>
        <w:ind w:left="0"/>
        <w:jc w:val="both"/>
        <w:rPr>
          <w:rFonts w:ascii="Arial" w:hAnsi="Arial" w:cs="Arial"/>
          <w:bCs w:val="0"/>
          <w:sz w:val="20"/>
          <w:szCs w:val="20"/>
        </w:rPr>
      </w:pPr>
    </w:p>
    <w:p w14:paraId="0D26C342" w14:textId="038C8D0D" w:rsidR="00F46B08" w:rsidRDefault="00F46B08" w:rsidP="00F34557">
      <w:pPr>
        <w:pStyle w:val="Nadpis21"/>
        <w:tabs>
          <w:tab w:val="left" w:pos="0"/>
        </w:tabs>
        <w:spacing w:before="0"/>
        <w:ind w:left="0"/>
        <w:jc w:val="both"/>
        <w:rPr>
          <w:rFonts w:ascii="Arial" w:hAnsi="Arial" w:cs="Arial"/>
          <w:bCs w:val="0"/>
          <w:sz w:val="20"/>
          <w:szCs w:val="20"/>
        </w:rPr>
      </w:pPr>
    </w:p>
    <w:p w14:paraId="420BEEC9" w14:textId="5ED45E4C" w:rsidR="00215581" w:rsidRDefault="00215581" w:rsidP="00F34557">
      <w:pPr>
        <w:pStyle w:val="Nadpis21"/>
        <w:tabs>
          <w:tab w:val="left" w:pos="0"/>
        </w:tabs>
        <w:spacing w:before="0"/>
        <w:ind w:left="0"/>
        <w:jc w:val="both"/>
        <w:rPr>
          <w:rFonts w:ascii="Arial" w:hAnsi="Arial" w:cs="Arial"/>
          <w:bCs w:val="0"/>
          <w:sz w:val="20"/>
          <w:szCs w:val="20"/>
        </w:rPr>
      </w:pPr>
    </w:p>
    <w:p w14:paraId="14327C2D" w14:textId="6FD299C5" w:rsidR="00215581" w:rsidRDefault="00215581" w:rsidP="00F34557">
      <w:pPr>
        <w:pStyle w:val="Nadpis21"/>
        <w:tabs>
          <w:tab w:val="left" w:pos="0"/>
        </w:tabs>
        <w:spacing w:before="0"/>
        <w:ind w:left="0"/>
        <w:jc w:val="both"/>
        <w:rPr>
          <w:rFonts w:ascii="Arial" w:hAnsi="Arial" w:cs="Arial"/>
          <w:bCs w:val="0"/>
          <w:sz w:val="20"/>
          <w:szCs w:val="20"/>
        </w:rPr>
      </w:pPr>
    </w:p>
    <w:p w14:paraId="7D620915" w14:textId="350367D6" w:rsidR="00215581" w:rsidRDefault="00215581" w:rsidP="00F34557">
      <w:pPr>
        <w:pStyle w:val="Nadpis21"/>
        <w:tabs>
          <w:tab w:val="left" w:pos="0"/>
        </w:tabs>
        <w:spacing w:before="0"/>
        <w:ind w:left="0"/>
        <w:jc w:val="both"/>
        <w:rPr>
          <w:rFonts w:ascii="Arial" w:hAnsi="Arial" w:cs="Arial"/>
          <w:bCs w:val="0"/>
          <w:sz w:val="20"/>
          <w:szCs w:val="20"/>
        </w:rPr>
      </w:pPr>
    </w:p>
    <w:p w14:paraId="5EB3444C" w14:textId="1E50035C" w:rsidR="00215581" w:rsidRDefault="00215581" w:rsidP="00F34557">
      <w:pPr>
        <w:pStyle w:val="Nadpis21"/>
        <w:tabs>
          <w:tab w:val="left" w:pos="0"/>
        </w:tabs>
        <w:spacing w:before="0"/>
        <w:ind w:left="0"/>
        <w:jc w:val="both"/>
        <w:rPr>
          <w:rFonts w:ascii="Arial" w:hAnsi="Arial" w:cs="Arial"/>
          <w:bCs w:val="0"/>
          <w:sz w:val="20"/>
          <w:szCs w:val="20"/>
        </w:rPr>
      </w:pPr>
    </w:p>
    <w:p w14:paraId="7E9D9B89" w14:textId="7F64E308" w:rsidR="00215581" w:rsidRDefault="00215581" w:rsidP="00F34557">
      <w:pPr>
        <w:pStyle w:val="Nadpis21"/>
        <w:tabs>
          <w:tab w:val="left" w:pos="0"/>
        </w:tabs>
        <w:spacing w:before="0"/>
        <w:ind w:left="0"/>
        <w:jc w:val="both"/>
        <w:rPr>
          <w:rFonts w:ascii="Arial" w:hAnsi="Arial" w:cs="Arial"/>
          <w:bCs w:val="0"/>
          <w:sz w:val="20"/>
          <w:szCs w:val="20"/>
        </w:rPr>
      </w:pPr>
    </w:p>
    <w:p w14:paraId="5C66AB4E" w14:textId="69C6C3D9" w:rsidR="00215581" w:rsidRDefault="00215581" w:rsidP="00F34557">
      <w:pPr>
        <w:pStyle w:val="Nadpis21"/>
        <w:tabs>
          <w:tab w:val="left" w:pos="0"/>
        </w:tabs>
        <w:spacing w:before="0"/>
        <w:ind w:left="0"/>
        <w:jc w:val="both"/>
        <w:rPr>
          <w:rFonts w:ascii="Arial" w:hAnsi="Arial" w:cs="Arial"/>
          <w:bCs w:val="0"/>
          <w:sz w:val="20"/>
          <w:szCs w:val="20"/>
        </w:rPr>
      </w:pPr>
    </w:p>
    <w:p w14:paraId="095446FC" w14:textId="0133DB49" w:rsidR="00215581" w:rsidRDefault="00215581" w:rsidP="00F34557">
      <w:pPr>
        <w:pStyle w:val="Nadpis21"/>
        <w:tabs>
          <w:tab w:val="left" w:pos="0"/>
        </w:tabs>
        <w:spacing w:before="0"/>
        <w:ind w:left="0"/>
        <w:jc w:val="both"/>
        <w:rPr>
          <w:rFonts w:ascii="Arial" w:hAnsi="Arial" w:cs="Arial"/>
          <w:bCs w:val="0"/>
          <w:sz w:val="20"/>
          <w:szCs w:val="20"/>
        </w:rPr>
      </w:pPr>
    </w:p>
    <w:p w14:paraId="3D7039AA" w14:textId="156106CD" w:rsidR="00215581" w:rsidRDefault="00215581" w:rsidP="00F34557">
      <w:pPr>
        <w:pStyle w:val="Nadpis21"/>
        <w:tabs>
          <w:tab w:val="left" w:pos="0"/>
        </w:tabs>
        <w:spacing w:before="0"/>
        <w:ind w:left="0"/>
        <w:jc w:val="both"/>
        <w:rPr>
          <w:rFonts w:ascii="Arial" w:hAnsi="Arial" w:cs="Arial"/>
          <w:bCs w:val="0"/>
          <w:sz w:val="20"/>
          <w:szCs w:val="20"/>
        </w:rPr>
      </w:pPr>
    </w:p>
    <w:p w14:paraId="464EB5D2" w14:textId="54A220D7" w:rsidR="00215581" w:rsidRDefault="00215581" w:rsidP="00F34557">
      <w:pPr>
        <w:pStyle w:val="Nadpis21"/>
        <w:tabs>
          <w:tab w:val="left" w:pos="0"/>
        </w:tabs>
        <w:spacing w:before="0"/>
        <w:ind w:left="0"/>
        <w:jc w:val="both"/>
        <w:rPr>
          <w:rFonts w:ascii="Arial" w:hAnsi="Arial" w:cs="Arial"/>
          <w:bCs w:val="0"/>
          <w:sz w:val="20"/>
          <w:szCs w:val="20"/>
        </w:rPr>
      </w:pPr>
    </w:p>
    <w:p w14:paraId="6AD2B2FE" w14:textId="3029A0C7" w:rsidR="00215581" w:rsidRDefault="00215581" w:rsidP="00F34557">
      <w:pPr>
        <w:pStyle w:val="Nadpis21"/>
        <w:tabs>
          <w:tab w:val="left" w:pos="0"/>
        </w:tabs>
        <w:spacing w:before="0"/>
        <w:ind w:left="0"/>
        <w:jc w:val="both"/>
        <w:rPr>
          <w:rFonts w:ascii="Arial" w:hAnsi="Arial" w:cs="Arial"/>
          <w:bCs w:val="0"/>
          <w:sz w:val="20"/>
          <w:szCs w:val="20"/>
        </w:rPr>
      </w:pPr>
    </w:p>
    <w:p w14:paraId="4809B85A" w14:textId="37F2282B" w:rsidR="00215581" w:rsidRDefault="00215581" w:rsidP="00F34557">
      <w:pPr>
        <w:pStyle w:val="Nadpis21"/>
        <w:tabs>
          <w:tab w:val="left" w:pos="0"/>
        </w:tabs>
        <w:spacing w:before="0"/>
        <w:ind w:left="0"/>
        <w:jc w:val="both"/>
        <w:rPr>
          <w:rFonts w:ascii="Arial" w:hAnsi="Arial" w:cs="Arial"/>
          <w:bCs w:val="0"/>
          <w:sz w:val="20"/>
          <w:szCs w:val="20"/>
        </w:rPr>
      </w:pPr>
    </w:p>
    <w:p w14:paraId="5FFBBA6F" w14:textId="572C12BC" w:rsidR="00215581" w:rsidRDefault="00215581" w:rsidP="00F34557">
      <w:pPr>
        <w:pStyle w:val="Nadpis21"/>
        <w:tabs>
          <w:tab w:val="left" w:pos="0"/>
        </w:tabs>
        <w:spacing w:before="0"/>
        <w:ind w:left="0"/>
        <w:jc w:val="both"/>
        <w:rPr>
          <w:rFonts w:ascii="Arial" w:hAnsi="Arial" w:cs="Arial"/>
          <w:bCs w:val="0"/>
          <w:sz w:val="20"/>
          <w:szCs w:val="20"/>
        </w:rPr>
      </w:pPr>
    </w:p>
    <w:p w14:paraId="50D78B0A" w14:textId="77FDE92E" w:rsidR="00215581" w:rsidRDefault="00215581" w:rsidP="00F34557">
      <w:pPr>
        <w:pStyle w:val="Nadpis21"/>
        <w:tabs>
          <w:tab w:val="left" w:pos="0"/>
        </w:tabs>
        <w:spacing w:before="0"/>
        <w:ind w:left="0"/>
        <w:jc w:val="both"/>
        <w:rPr>
          <w:rFonts w:ascii="Arial" w:hAnsi="Arial" w:cs="Arial"/>
          <w:bCs w:val="0"/>
          <w:sz w:val="20"/>
          <w:szCs w:val="20"/>
        </w:rPr>
      </w:pPr>
    </w:p>
    <w:p w14:paraId="62E76ECA" w14:textId="63921692" w:rsidR="00215581" w:rsidRDefault="00215581" w:rsidP="00F34557">
      <w:pPr>
        <w:pStyle w:val="Nadpis21"/>
        <w:tabs>
          <w:tab w:val="left" w:pos="0"/>
        </w:tabs>
        <w:spacing w:before="0"/>
        <w:ind w:left="0"/>
        <w:jc w:val="both"/>
        <w:rPr>
          <w:rFonts w:ascii="Arial" w:hAnsi="Arial" w:cs="Arial"/>
          <w:bCs w:val="0"/>
          <w:sz w:val="20"/>
          <w:szCs w:val="20"/>
        </w:rPr>
      </w:pPr>
    </w:p>
    <w:p w14:paraId="7678BB0C" w14:textId="10ACBDAA" w:rsidR="00215581" w:rsidRDefault="00215581" w:rsidP="00F34557">
      <w:pPr>
        <w:pStyle w:val="Nadpis21"/>
        <w:tabs>
          <w:tab w:val="left" w:pos="0"/>
        </w:tabs>
        <w:spacing w:before="0"/>
        <w:ind w:left="0"/>
        <w:jc w:val="both"/>
        <w:rPr>
          <w:rFonts w:ascii="Arial" w:hAnsi="Arial" w:cs="Arial"/>
          <w:bCs w:val="0"/>
          <w:sz w:val="20"/>
          <w:szCs w:val="20"/>
        </w:rPr>
      </w:pPr>
    </w:p>
    <w:p w14:paraId="4DF4D170" w14:textId="441395BF" w:rsidR="00215581" w:rsidRDefault="00215581" w:rsidP="00F34557">
      <w:pPr>
        <w:pStyle w:val="Nadpis21"/>
        <w:tabs>
          <w:tab w:val="left" w:pos="0"/>
        </w:tabs>
        <w:spacing w:before="0"/>
        <w:ind w:left="0"/>
        <w:jc w:val="both"/>
        <w:rPr>
          <w:rFonts w:ascii="Arial" w:hAnsi="Arial" w:cs="Arial"/>
          <w:bCs w:val="0"/>
          <w:sz w:val="20"/>
          <w:szCs w:val="20"/>
        </w:rPr>
      </w:pPr>
    </w:p>
    <w:p w14:paraId="3E6494FB" w14:textId="33B43DCC" w:rsidR="00215581" w:rsidRDefault="00215581" w:rsidP="00F34557">
      <w:pPr>
        <w:pStyle w:val="Nadpis21"/>
        <w:tabs>
          <w:tab w:val="left" w:pos="0"/>
        </w:tabs>
        <w:spacing w:before="0"/>
        <w:ind w:left="0"/>
        <w:jc w:val="both"/>
        <w:rPr>
          <w:rFonts w:ascii="Arial" w:hAnsi="Arial" w:cs="Arial"/>
          <w:bCs w:val="0"/>
          <w:sz w:val="20"/>
          <w:szCs w:val="20"/>
        </w:rPr>
      </w:pPr>
    </w:p>
    <w:p w14:paraId="24B38212" w14:textId="1591A08B" w:rsidR="00215581" w:rsidRDefault="00215581" w:rsidP="00F34557">
      <w:pPr>
        <w:pStyle w:val="Nadpis21"/>
        <w:tabs>
          <w:tab w:val="left" w:pos="0"/>
        </w:tabs>
        <w:spacing w:before="0"/>
        <w:ind w:left="0"/>
        <w:jc w:val="both"/>
        <w:rPr>
          <w:rFonts w:ascii="Arial" w:hAnsi="Arial" w:cs="Arial"/>
          <w:bCs w:val="0"/>
          <w:sz w:val="20"/>
          <w:szCs w:val="20"/>
        </w:rPr>
      </w:pPr>
    </w:p>
    <w:p w14:paraId="0EC8AA39" w14:textId="43370940" w:rsidR="00215581" w:rsidRDefault="00215581" w:rsidP="00F34557">
      <w:pPr>
        <w:pStyle w:val="Nadpis21"/>
        <w:tabs>
          <w:tab w:val="left" w:pos="0"/>
        </w:tabs>
        <w:spacing w:before="0"/>
        <w:ind w:left="0"/>
        <w:jc w:val="both"/>
        <w:rPr>
          <w:rFonts w:ascii="Arial" w:hAnsi="Arial" w:cs="Arial"/>
          <w:bCs w:val="0"/>
          <w:sz w:val="20"/>
          <w:szCs w:val="20"/>
        </w:rPr>
      </w:pPr>
    </w:p>
    <w:p w14:paraId="316AAD19" w14:textId="647F718B" w:rsidR="00215581" w:rsidRDefault="00215581" w:rsidP="00F34557">
      <w:pPr>
        <w:pStyle w:val="Nadpis21"/>
        <w:tabs>
          <w:tab w:val="left" w:pos="0"/>
        </w:tabs>
        <w:spacing w:before="0"/>
        <w:ind w:left="0"/>
        <w:jc w:val="both"/>
        <w:rPr>
          <w:rFonts w:ascii="Arial" w:hAnsi="Arial" w:cs="Arial"/>
          <w:bCs w:val="0"/>
          <w:sz w:val="20"/>
          <w:szCs w:val="20"/>
        </w:rPr>
      </w:pPr>
    </w:p>
    <w:p w14:paraId="0833DD0E" w14:textId="48B429B8" w:rsidR="00215581" w:rsidRDefault="00215581" w:rsidP="00F34557">
      <w:pPr>
        <w:pStyle w:val="Nadpis21"/>
        <w:tabs>
          <w:tab w:val="left" w:pos="0"/>
        </w:tabs>
        <w:spacing w:before="0"/>
        <w:ind w:left="0"/>
        <w:jc w:val="both"/>
        <w:rPr>
          <w:rFonts w:ascii="Arial" w:hAnsi="Arial" w:cs="Arial"/>
          <w:bCs w:val="0"/>
          <w:sz w:val="20"/>
          <w:szCs w:val="20"/>
        </w:rPr>
      </w:pPr>
    </w:p>
    <w:p w14:paraId="42B14432" w14:textId="25920F87" w:rsidR="00215581" w:rsidRDefault="00215581" w:rsidP="00F34557">
      <w:pPr>
        <w:pStyle w:val="Nadpis21"/>
        <w:tabs>
          <w:tab w:val="left" w:pos="0"/>
        </w:tabs>
        <w:spacing w:before="0"/>
        <w:ind w:left="0"/>
        <w:jc w:val="both"/>
        <w:rPr>
          <w:rFonts w:ascii="Arial" w:hAnsi="Arial" w:cs="Arial"/>
          <w:bCs w:val="0"/>
          <w:sz w:val="20"/>
          <w:szCs w:val="20"/>
        </w:rPr>
      </w:pPr>
    </w:p>
    <w:p w14:paraId="6F6A6DF4" w14:textId="61092785" w:rsidR="00215581" w:rsidRDefault="00215581" w:rsidP="00F34557">
      <w:pPr>
        <w:pStyle w:val="Nadpis21"/>
        <w:tabs>
          <w:tab w:val="left" w:pos="0"/>
        </w:tabs>
        <w:spacing w:before="0"/>
        <w:ind w:left="0"/>
        <w:jc w:val="both"/>
        <w:rPr>
          <w:rFonts w:ascii="Arial" w:hAnsi="Arial" w:cs="Arial"/>
          <w:bCs w:val="0"/>
          <w:sz w:val="20"/>
          <w:szCs w:val="20"/>
        </w:rPr>
      </w:pPr>
    </w:p>
    <w:p w14:paraId="373DF927" w14:textId="5F8C0CDB" w:rsidR="00215581" w:rsidRDefault="00215581" w:rsidP="00F34557">
      <w:pPr>
        <w:pStyle w:val="Nadpis21"/>
        <w:tabs>
          <w:tab w:val="left" w:pos="0"/>
        </w:tabs>
        <w:spacing w:before="0"/>
        <w:ind w:left="0"/>
        <w:jc w:val="both"/>
        <w:rPr>
          <w:rFonts w:ascii="Arial" w:hAnsi="Arial" w:cs="Arial"/>
          <w:bCs w:val="0"/>
          <w:sz w:val="20"/>
          <w:szCs w:val="20"/>
        </w:rPr>
      </w:pPr>
    </w:p>
    <w:p w14:paraId="1AD61689" w14:textId="222B4B9B" w:rsidR="00215581" w:rsidRDefault="00215581" w:rsidP="00F34557">
      <w:pPr>
        <w:pStyle w:val="Nadpis21"/>
        <w:tabs>
          <w:tab w:val="left" w:pos="0"/>
        </w:tabs>
        <w:spacing w:before="0"/>
        <w:ind w:left="0"/>
        <w:jc w:val="both"/>
        <w:rPr>
          <w:rFonts w:ascii="Arial" w:hAnsi="Arial" w:cs="Arial"/>
          <w:bCs w:val="0"/>
          <w:sz w:val="20"/>
          <w:szCs w:val="20"/>
        </w:rPr>
      </w:pPr>
    </w:p>
    <w:p w14:paraId="720037DF" w14:textId="0D6C598E" w:rsidR="00215581" w:rsidRDefault="00215581" w:rsidP="00F34557">
      <w:pPr>
        <w:pStyle w:val="Nadpis21"/>
        <w:tabs>
          <w:tab w:val="left" w:pos="0"/>
        </w:tabs>
        <w:spacing w:before="0"/>
        <w:ind w:left="0"/>
        <w:jc w:val="both"/>
        <w:rPr>
          <w:rFonts w:ascii="Arial" w:hAnsi="Arial" w:cs="Arial"/>
          <w:bCs w:val="0"/>
          <w:sz w:val="20"/>
          <w:szCs w:val="20"/>
        </w:rPr>
      </w:pPr>
    </w:p>
    <w:p w14:paraId="10B453A9" w14:textId="70FA4146" w:rsidR="00215581" w:rsidRDefault="00215581" w:rsidP="00F34557">
      <w:pPr>
        <w:pStyle w:val="Nadpis21"/>
        <w:tabs>
          <w:tab w:val="left" w:pos="0"/>
        </w:tabs>
        <w:spacing w:before="0"/>
        <w:ind w:left="0"/>
        <w:jc w:val="both"/>
        <w:rPr>
          <w:rFonts w:ascii="Arial" w:hAnsi="Arial" w:cs="Arial"/>
          <w:bCs w:val="0"/>
          <w:sz w:val="20"/>
          <w:szCs w:val="20"/>
        </w:rPr>
      </w:pPr>
    </w:p>
    <w:p w14:paraId="17EB5D58" w14:textId="3B68C938" w:rsidR="00215581" w:rsidRDefault="00215581" w:rsidP="00F34557">
      <w:pPr>
        <w:pStyle w:val="Nadpis21"/>
        <w:tabs>
          <w:tab w:val="left" w:pos="0"/>
        </w:tabs>
        <w:spacing w:before="0"/>
        <w:ind w:left="0"/>
        <w:jc w:val="both"/>
        <w:rPr>
          <w:rFonts w:ascii="Arial" w:hAnsi="Arial" w:cs="Arial"/>
          <w:bCs w:val="0"/>
          <w:sz w:val="20"/>
          <w:szCs w:val="20"/>
        </w:rPr>
      </w:pPr>
    </w:p>
    <w:p w14:paraId="3DFC316D" w14:textId="0F00F266" w:rsidR="00215581" w:rsidRDefault="00215581" w:rsidP="00F34557">
      <w:pPr>
        <w:pStyle w:val="Nadpis21"/>
        <w:tabs>
          <w:tab w:val="left" w:pos="0"/>
        </w:tabs>
        <w:spacing w:before="0"/>
        <w:ind w:left="0"/>
        <w:jc w:val="both"/>
        <w:rPr>
          <w:rFonts w:ascii="Arial" w:hAnsi="Arial" w:cs="Arial"/>
          <w:bCs w:val="0"/>
          <w:sz w:val="20"/>
          <w:szCs w:val="20"/>
        </w:rPr>
      </w:pPr>
    </w:p>
    <w:p w14:paraId="17B0604F" w14:textId="646B6B39" w:rsidR="003C30D1" w:rsidRDefault="003C30D1" w:rsidP="00F34557">
      <w:pPr>
        <w:pStyle w:val="Nadpis21"/>
        <w:tabs>
          <w:tab w:val="left" w:pos="0"/>
        </w:tabs>
        <w:spacing w:before="0"/>
        <w:ind w:left="0"/>
        <w:jc w:val="both"/>
        <w:rPr>
          <w:rFonts w:ascii="Arial" w:hAnsi="Arial" w:cs="Arial"/>
          <w:bCs w:val="0"/>
          <w:sz w:val="20"/>
          <w:szCs w:val="20"/>
        </w:rPr>
      </w:pPr>
    </w:p>
    <w:p w14:paraId="56DDAAF4" w14:textId="77777777" w:rsidR="00733D74" w:rsidRDefault="00733D74" w:rsidP="00F34557">
      <w:pPr>
        <w:pStyle w:val="Nadpis21"/>
        <w:tabs>
          <w:tab w:val="left" w:pos="0"/>
        </w:tabs>
        <w:spacing w:before="0"/>
        <w:ind w:left="0"/>
        <w:jc w:val="both"/>
        <w:rPr>
          <w:rFonts w:ascii="Arial" w:hAnsi="Arial" w:cs="Arial"/>
          <w:bCs w:val="0"/>
          <w:sz w:val="20"/>
          <w:szCs w:val="20"/>
        </w:rPr>
      </w:pPr>
    </w:p>
    <w:p w14:paraId="35369B38" w14:textId="30D35747" w:rsidR="00B22659" w:rsidRPr="00E02AE0" w:rsidRDefault="00B22659" w:rsidP="00F34557">
      <w:pPr>
        <w:pStyle w:val="Nadpis21"/>
        <w:tabs>
          <w:tab w:val="left" w:pos="0"/>
        </w:tabs>
        <w:spacing w:before="0"/>
        <w:ind w:left="0"/>
        <w:jc w:val="both"/>
        <w:rPr>
          <w:rStyle w:val="Vrazn"/>
          <w:rFonts w:ascii="Arial" w:hAnsi="Arial" w:cs="Arial"/>
          <w:b/>
          <w:bCs/>
          <w:sz w:val="20"/>
          <w:szCs w:val="20"/>
          <w:lang w:eastAsia="sk-SK"/>
        </w:rPr>
      </w:pPr>
      <w:r w:rsidRPr="00E02AE0">
        <w:rPr>
          <w:rFonts w:ascii="Arial" w:hAnsi="Arial" w:cs="Arial"/>
          <w:bCs w:val="0"/>
          <w:sz w:val="20"/>
          <w:szCs w:val="20"/>
        </w:rPr>
        <w:lastRenderedPageBreak/>
        <w:t>Podmienky</w:t>
      </w:r>
      <w:r w:rsidRPr="00E02AE0">
        <w:rPr>
          <w:rFonts w:ascii="Arial" w:hAnsi="Arial" w:cs="Arial"/>
          <w:b w:val="0"/>
          <w:bCs w:val="0"/>
          <w:sz w:val="20"/>
          <w:szCs w:val="20"/>
        </w:rPr>
        <w:t xml:space="preserve"> </w:t>
      </w:r>
      <w:r w:rsidRPr="00E02AE0">
        <w:rPr>
          <w:rStyle w:val="Vrazn"/>
          <w:rFonts w:ascii="Arial" w:hAnsi="Arial" w:cs="Arial"/>
          <w:b/>
          <w:sz w:val="20"/>
          <w:szCs w:val="20"/>
        </w:rPr>
        <w:t>účasti vo verejnom obstarávaní týkajúce sa technickej spôsobilosti alebo odbornej spôsobilosti podľa § 34</w:t>
      </w:r>
      <w:r w:rsidR="003B7BBF" w:rsidRPr="00E02AE0">
        <w:rPr>
          <w:rStyle w:val="Vrazn"/>
          <w:rFonts w:ascii="Arial" w:hAnsi="Arial" w:cs="Arial"/>
          <w:b/>
          <w:sz w:val="20"/>
          <w:szCs w:val="20"/>
        </w:rPr>
        <w:t xml:space="preserve"> a</w:t>
      </w:r>
      <w:r w:rsidR="00C22FF4" w:rsidRPr="00E02AE0">
        <w:rPr>
          <w:rStyle w:val="Vrazn"/>
          <w:rFonts w:ascii="Arial" w:hAnsi="Arial" w:cs="Arial"/>
          <w:b/>
          <w:sz w:val="20"/>
          <w:szCs w:val="20"/>
        </w:rPr>
        <w:t xml:space="preserve"> § 3</w:t>
      </w:r>
      <w:r w:rsidR="00733D74" w:rsidRPr="00E02AE0">
        <w:rPr>
          <w:rStyle w:val="Vrazn"/>
          <w:rFonts w:ascii="Arial" w:hAnsi="Arial" w:cs="Arial"/>
          <w:b/>
          <w:sz w:val="20"/>
          <w:szCs w:val="20"/>
        </w:rPr>
        <w:t>6</w:t>
      </w:r>
      <w:r w:rsidRPr="00E02AE0">
        <w:rPr>
          <w:rStyle w:val="Vrazn"/>
          <w:rFonts w:ascii="Arial" w:hAnsi="Arial" w:cs="Arial"/>
          <w:b/>
          <w:sz w:val="20"/>
          <w:szCs w:val="20"/>
        </w:rPr>
        <w:t xml:space="preserve"> </w:t>
      </w:r>
      <w:r w:rsidR="0014621E" w:rsidRPr="00E02AE0">
        <w:rPr>
          <w:rStyle w:val="Vrazn"/>
          <w:rFonts w:ascii="Arial" w:hAnsi="Arial" w:cs="Arial"/>
          <w:b/>
          <w:sz w:val="20"/>
          <w:szCs w:val="20"/>
        </w:rPr>
        <w:t>zákona:</w:t>
      </w:r>
      <w:r w:rsidRPr="00E02AE0">
        <w:rPr>
          <w:rStyle w:val="Vrazn"/>
          <w:rFonts w:ascii="Arial" w:hAnsi="Arial" w:cs="Arial"/>
          <w:b/>
          <w:sz w:val="20"/>
          <w:szCs w:val="20"/>
        </w:rPr>
        <w:t xml:space="preserve"> </w:t>
      </w:r>
    </w:p>
    <w:p w14:paraId="0AED92BB" w14:textId="77777777" w:rsidR="00B22659" w:rsidRPr="00E02AE0" w:rsidRDefault="00B22659" w:rsidP="00F34557">
      <w:pPr>
        <w:pStyle w:val="Nadpis21"/>
        <w:tabs>
          <w:tab w:val="left" w:pos="0"/>
        </w:tabs>
        <w:spacing w:before="0"/>
        <w:ind w:left="0"/>
        <w:jc w:val="both"/>
        <w:rPr>
          <w:rFonts w:ascii="Arial" w:hAnsi="Arial" w:cs="Arial"/>
          <w:b w:val="0"/>
          <w:sz w:val="20"/>
          <w:szCs w:val="20"/>
        </w:rPr>
      </w:pPr>
    </w:p>
    <w:p w14:paraId="5722CC2D" w14:textId="61230AC1" w:rsidR="00B22659" w:rsidRPr="00E02AE0" w:rsidRDefault="00970492" w:rsidP="00F34557">
      <w:pPr>
        <w:jc w:val="both"/>
        <w:rPr>
          <w:rFonts w:ascii="Arial" w:hAnsi="Arial" w:cs="Arial"/>
          <w:sz w:val="20"/>
          <w:szCs w:val="20"/>
        </w:rPr>
      </w:pPr>
      <w:r w:rsidRPr="00E02AE0">
        <w:rPr>
          <w:rFonts w:ascii="Arial" w:hAnsi="Arial" w:cs="Arial"/>
          <w:sz w:val="20"/>
          <w:szCs w:val="20"/>
          <w:lang w:eastAsia="cs-CZ"/>
        </w:rPr>
        <w:t>Uchádzač na účely preukázania splnenia podmienky účasti predloží zoznam stavebných prác uskutočnených v rozhodnom období</w:t>
      </w:r>
      <w:r w:rsidRPr="00E02AE0">
        <w:rPr>
          <w:rFonts w:ascii="Arial" w:hAnsi="Arial" w:cs="Arial"/>
          <w:sz w:val="20"/>
          <w:szCs w:val="20"/>
        </w:rPr>
        <w:t xml:space="preserve"> za predchádzajúcich 10 (desať) rokov od vyhlásenia verejného obstarávania (ďalej len „rozhodné obdobie“)</w:t>
      </w:r>
      <w:r w:rsidRPr="00E02AE0">
        <w:rPr>
          <w:rFonts w:ascii="Arial" w:hAnsi="Arial" w:cs="Arial"/>
          <w:sz w:val="20"/>
          <w:szCs w:val="20"/>
          <w:lang w:eastAsia="cs-CZ"/>
        </w:rPr>
        <w:t>, v ktorom budú:</w:t>
      </w:r>
    </w:p>
    <w:p w14:paraId="6CFFB5AF" w14:textId="77777777" w:rsidR="00D659E6" w:rsidRPr="00E02AE0" w:rsidRDefault="00D659E6" w:rsidP="00F34557">
      <w:pPr>
        <w:jc w:val="both"/>
        <w:rPr>
          <w:rFonts w:ascii="Arial" w:hAnsi="Arial" w:cs="Arial"/>
          <w:sz w:val="20"/>
          <w:szCs w:val="20"/>
        </w:rPr>
      </w:pPr>
    </w:p>
    <w:p w14:paraId="417D4456" w14:textId="5F4FBDEA" w:rsidR="0079747C" w:rsidRPr="00E02AE0" w:rsidRDefault="003D3C4D" w:rsidP="00677E87">
      <w:pPr>
        <w:pStyle w:val="Odsekzoznamu"/>
        <w:numPr>
          <w:ilvl w:val="0"/>
          <w:numId w:val="40"/>
        </w:numPr>
        <w:jc w:val="both"/>
        <w:rPr>
          <w:rFonts w:ascii="Arial" w:hAnsi="Arial" w:cs="Arial"/>
          <w:b/>
          <w:sz w:val="20"/>
          <w:szCs w:val="20"/>
        </w:rPr>
      </w:pPr>
      <w:r w:rsidRPr="00E02AE0">
        <w:rPr>
          <w:rFonts w:ascii="Arial" w:hAnsi="Arial" w:cs="Arial"/>
          <w:b/>
          <w:sz w:val="20"/>
          <w:szCs w:val="20"/>
        </w:rPr>
        <w:t>P</w:t>
      </w:r>
      <w:r w:rsidR="008C705B" w:rsidRPr="00E02AE0">
        <w:rPr>
          <w:rFonts w:ascii="Arial" w:hAnsi="Arial" w:cs="Arial"/>
          <w:b/>
          <w:sz w:val="20"/>
          <w:szCs w:val="20"/>
        </w:rPr>
        <w:t>odľa § 34 ods. 1 písm. b</w:t>
      </w:r>
      <w:r w:rsidR="0079747C" w:rsidRPr="00E02AE0">
        <w:rPr>
          <w:rFonts w:ascii="Arial" w:hAnsi="Arial" w:cs="Arial"/>
          <w:b/>
          <w:sz w:val="20"/>
          <w:szCs w:val="20"/>
        </w:rPr>
        <w:t>)</w:t>
      </w:r>
      <w:r w:rsidR="008C705B" w:rsidRPr="00E02AE0">
        <w:rPr>
          <w:rFonts w:ascii="Arial" w:hAnsi="Arial" w:cs="Arial"/>
          <w:b/>
          <w:sz w:val="20"/>
          <w:szCs w:val="20"/>
        </w:rPr>
        <w:t xml:space="preserve"> </w:t>
      </w:r>
      <w:r w:rsidR="003A167F" w:rsidRPr="00E02AE0">
        <w:rPr>
          <w:rFonts w:ascii="Arial" w:hAnsi="Arial" w:cs="Arial"/>
          <w:b/>
          <w:bCs/>
          <w:iCs/>
          <w:sz w:val="20"/>
          <w:szCs w:val="20"/>
        </w:rPr>
        <w:t>v nadväznosti na ods.</w:t>
      </w:r>
      <w:r w:rsidR="00CF0DFB" w:rsidRPr="00E02AE0">
        <w:rPr>
          <w:rFonts w:ascii="Arial" w:hAnsi="Arial" w:cs="Arial"/>
          <w:b/>
          <w:sz w:val="20"/>
          <w:szCs w:val="20"/>
        </w:rPr>
        <w:t xml:space="preserve"> 2</w:t>
      </w:r>
      <w:r w:rsidR="008C705B" w:rsidRPr="00E02AE0">
        <w:rPr>
          <w:rFonts w:ascii="Arial" w:hAnsi="Arial" w:cs="Arial"/>
          <w:b/>
          <w:sz w:val="20"/>
          <w:szCs w:val="20"/>
        </w:rPr>
        <w:t xml:space="preserve"> </w:t>
      </w:r>
      <w:r w:rsidR="0014621E" w:rsidRPr="00E02AE0">
        <w:rPr>
          <w:rFonts w:ascii="Arial" w:hAnsi="Arial" w:cs="Arial"/>
          <w:b/>
          <w:sz w:val="20"/>
          <w:szCs w:val="20"/>
        </w:rPr>
        <w:t>zákona</w:t>
      </w:r>
      <w:r w:rsidR="008C705B" w:rsidRPr="00E02AE0">
        <w:rPr>
          <w:rFonts w:ascii="Arial" w:hAnsi="Arial" w:cs="Arial"/>
          <w:b/>
          <w:sz w:val="20"/>
          <w:szCs w:val="20"/>
        </w:rPr>
        <w:t>:</w:t>
      </w:r>
    </w:p>
    <w:p w14:paraId="566629B8" w14:textId="4132B430" w:rsidR="00E4591E" w:rsidRPr="00E02AE0" w:rsidRDefault="00E4591E" w:rsidP="00F34557">
      <w:pPr>
        <w:ind w:left="284"/>
        <w:jc w:val="both"/>
        <w:rPr>
          <w:rFonts w:ascii="Arial" w:hAnsi="Arial" w:cs="Arial"/>
          <w:b/>
          <w:sz w:val="20"/>
          <w:szCs w:val="20"/>
        </w:rPr>
      </w:pPr>
      <w:bookmarkStart w:id="61" w:name="_Hlk157512054"/>
      <w:r w:rsidRPr="00E02AE0">
        <w:rPr>
          <w:rFonts w:ascii="Arial" w:hAnsi="Arial" w:cs="Arial"/>
          <w:sz w:val="20"/>
          <w:szCs w:val="20"/>
        </w:rPr>
        <w:t xml:space="preserve">Zoznam stavebných </w:t>
      </w:r>
      <w:r w:rsidRPr="006F3756">
        <w:rPr>
          <w:rFonts w:ascii="Arial" w:hAnsi="Arial" w:cs="Arial"/>
          <w:sz w:val="20"/>
          <w:szCs w:val="20"/>
        </w:rPr>
        <w:t>prác</w:t>
      </w:r>
      <w:r w:rsidR="003D3C4D" w:rsidRPr="006F3756">
        <w:rPr>
          <w:rFonts w:ascii="Arial" w:hAnsi="Arial" w:cs="Arial"/>
          <w:sz w:val="20"/>
          <w:szCs w:val="20"/>
        </w:rPr>
        <w:t xml:space="preserve"> (Príloha B5 Časť B Zväzok 1 týchto SP) </w:t>
      </w:r>
      <w:r w:rsidRPr="006F3756">
        <w:rPr>
          <w:rFonts w:ascii="Arial" w:hAnsi="Arial" w:cs="Arial"/>
          <w:sz w:val="20"/>
          <w:szCs w:val="20"/>
        </w:rPr>
        <w:t>uskutočnených</w:t>
      </w:r>
      <w:r w:rsidR="00970492" w:rsidRPr="00E02AE0">
        <w:rPr>
          <w:rFonts w:ascii="Arial" w:hAnsi="Arial" w:cs="Arial"/>
          <w:sz w:val="20"/>
          <w:szCs w:val="20"/>
        </w:rPr>
        <w:t xml:space="preserve"> v </w:t>
      </w:r>
      <w:r w:rsidR="00A64FB2" w:rsidRPr="00E02AE0">
        <w:rPr>
          <w:rFonts w:ascii="Arial" w:hAnsi="Arial" w:cs="Arial"/>
          <w:sz w:val="20"/>
          <w:szCs w:val="20"/>
        </w:rPr>
        <w:t>rozhodn</w:t>
      </w:r>
      <w:r w:rsidR="00970492" w:rsidRPr="00E02AE0">
        <w:rPr>
          <w:rFonts w:ascii="Arial" w:hAnsi="Arial" w:cs="Arial"/>
          <w:sz w:val="20"/>
          <w:szCs w:val="20"/>
        </w:rPr>
        <w:t>om</w:t>
      </w:r>
      <w:r w:rsidR="00A64FB2" w:rsidRPr="00E02AE0">
        <w:rPr>
          <w:rFonts w:ascii="Arial" w:hAnsi="Arial" w:cs="Arial"/>
          <w:sz w:val="20"/>
          <w:szCs w:val="20"/>
        </w:rPr>
        <w:t xml:space="preserve"> obdob</w:t>
      </w:r>
      <w:r w:rsidR="00970492" w:rsidRPr="00E02AE0">
        <w:rPr>
          <w:rFonts w:ascii="Arial" w:hAnsi="Arial" w:cs="Arial"/>
          <w:sz w:val="20"/>
          <w:szCs w:val="20"/>
        </w:rPr>
        <w:t>í</w:t>
      </w:r>
      <w:r w:rsidRPr="00E02AE0">
        <w:rPr>
          <w:rFonts w:ascii="Arial" w:hAnsi="Arial" w:cs="Arial"/>
          <w:bCs/>
          <w:sz w:val="20"/>
          <w:szCs w:val="20"/>
        </w:rPr>
        <w:t xml:space="preserve"> </w:t>
      </w:r>
      <w:r w:rsidRPr="00E02AE0">
        <w:rPr>
          <w:rFonts w:ascii="Arial" w:hAnsi="Arial" w:cs="Arial"/>
          <w:sz w:val="20"/>
          <w:szCs w:val="20"/>
        </w:rPr>
        <w:t xml:space="preserve">s uvedením cien, miest a lehôt uskutočnenia stavebných prác; zoznam </w:t>
      </w:r>
      <w:r w:rsidRPr="00E02AE0">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E02AE0">
        <w:rPr>
          <w:rFonts w:ascii="Arial" w:hAnsi="Arial" w:cs="Arial"/>
          <w:sz w:val="20"/>
          <w:szCs w:val="20"/>
        </w:rPr>
        <w:t>:</w:t>
      </w:r>
    </w:p>
    <w:p w14:paraId="295F02B0" w14:textId="38B13A0A" w:rsidR="00A64FB2" w:rsidRPr="00E02AE0" w:rsidRDefault="00E4591E" w:rsidP="00BC0A30">
      <w:pPr>
        <w:pStyle w:val="Zkladntext"/>
        <w:numPr>
          <w:ilvl w:val="0"/>
          <w:numId w:val="7"/>
        </w:numPr>
        <w:rPr>
          <w:rFonts w:ascii="Arial" w:hAnsi="Arial" w:cs="Arial"/>
          <w:b w:val="0"/>
          <w:sz w:val="20"/>
          <w:szCs w:val="20"/>
        </w:rPr>
      </w:pPr>
      <w:r w:rsidRPr="00E02AE0">
        <w:rPr>
          <w:rFonts w:ascii="Arial" w:hAnsi="Arial" w:cs="Arial"/>
          <w:b w:val="0"/>
          <w:sz w:val="20"/>
          <w:szCs w:val="20"/>
        </w:rPr>
        <w:t>bol verejný obstarávateľ alebo obstarávateľ podľa zákona, dokladom je referencia,</w:t>
      </w:r>
      <w:r w:rsidR="00A64FB2" w:rsidRPr="00E02AE0">
        <w:rPr>
          <w:rFonts w:ascii="Arial" w:eastAsia="Calibri" w:hAnsi="Arial" w:cs="Arial"/>
          <w:sz w:val="20"/>
          <w:szCs w:val="20"/>
          <w:lang w:eastAsia="en-US"/>
        </w:rPr>
        <w:t xml:space="preserve"> </w:t>
      </w:r>
      <w:r w:rsidR="00A64FB2" w:rsidRPr="00E02AE0">
        <w:rPr>
          <w:rFonts w:ascii="Arial" w:hAnsi="Arial" w:cs="Arial"/>
          <w:b w:val="0"/>
          <w:sz w:val="20"/>
          <w:szCs w:val="20"/>
        </w:rPr>
        <w:t xml:space="preserve">ak referencia nebola vyhotovená podľa § 12 </w:t>
      </w:r>
      <w:r w:rsidR="003E4491" w:rsidRPr="00E02AE0">
        <w:rPr>
          <w:rFonts w:ascii="Arial" w:hAnsi="Arial" w:cs="Arial"/>
          <w:b w:val="0"/>
          <w:sz w:val="20"/>
          <w:szCs w:val="20"/>
        </w:rPr>
        <w:t xml:space="preserve">zákona </w:t>
      </w:r>
      <w:r w:rsidR="00A64FB2" w:rsidRPr="00E02AE0">
        <w:rPr>
          <w:rFonts w:ascii="Arial" w:hAnsi="Arial" w:cs="Arial"/>
          <w:b w:val="0"/>
          <w:sz w:val="20"/>
          <w:szCs w:val="20"/>
        </w:rPr>
        <w:t>dokladom môže byť aj vyhlásenie uchádzača alebo záujemcu o ich uskutočnení, doplnené dokladom, preukazujúcim ich uskutočnenie,</w:t>
      </w:r>
    </w:p>
    <w:p w14:paraId="5159A3C1" w14:textId="2130D3FA" w:rsidR="00E4591E" w:rsidRPr="00E02AE0" w:rsidRDefault="00E4591E" w:rsidP="00BC0A30">
      <w:pPr>
        <w:pStyle w:val="Odsekzoznamu"/>
        <w:numPr>
          <w:ilvl w:val="0"/>
          <w:numId w:val="7"/>
        </w:numPr>
        <w:jc w:val="both"/>
        <w:rPr>
          <w:rFonts w:ascii="Arial" w:hAnsi="Arial" w:cs="Arial"/>
          <w:sz w:val="20"/>
          <w:szCs w:val="20"/>
        </w:rPr>
      </w:pPr>
      <w:r w:rsidRPr="00E02AE0">
        <w:rPr>
          <w:rFonts w:ascii="Arial" w:hAnsi="Arial" w:cs="Arial"/>
          <w:sz w:val="20"/>
          <w:szCs w:val="20"/>
        </w:rPr>
        <w:t>bola iná osoba ako verejný obstarávateľ alebo obstarávateľ</w:t>
      </w:r>
      <w:r w:rsidR="00A64FB2" w:rsidRPr="00E02AE0">
        <w:rPr>
          <w:rFonts w:ascii="Arial" w:hAnsi="Arial" w:cs="Arial"/>
          <w:sz w:val="20"/>
          <w:szCs w:val="20"/>
        </w:rPr>
        <w:t xml:space="preserve"> podľa zákona, </w:t>
      </w:r>
      <w:r w:rsidRPr="00E02AE0">
        <w:rPr>
          <w:rFonts w:ascii="Arial" w:hAnsi="Arial" w:cs="Arial"/>
          <w:sz w:val="20"/>
          <w:szCs w:val="20"/>
        </w:rPr>
        <w:t xml:space="preserve">dôkaz o plnení potvrdí odberateľ, ak také potvrdenie uchádzač nemá k dispozícii, vyhlásením uchádzača o ich uskutočnení, doplneným dokladom, preukazujúcim ich uskutočnenie alebo zmluvný vzťah, na základe ktorého boli uskutočnené. </w:t>
      </w:r>
    </w:p>
    <w:bookmarkEnd w:id="61"/>
    <w:p w14:paraId="5A1DBE6C" w14:textId="77777777" w:rsidR="00970492" w:rsidRPr="00E02AE0" w:rsidRDefault="00970492" w:rsidP="00970492">
      <w:pPr>
        <w:ind w:left="360"/>
        <w:jc w:val="both"/>
        <w:rPr>
          <w:rFonts w:ascii="Arial" w:hAnsi="Arial" w:cs="Arial"/>
          <w:b/>
          <w:sz w:val="20"/>
          <w:szCs w:val="20"/>
        </w:rPr>
      </w:pPr>
    </w:p>
    <w:p w14:paraId="4FC392B9" w14:textId="77777777" w:rsidR="00970492" w:rsidRPr="00E02AE0" w:rsidRDefault="00970492" w:rsidP="00970492">
      <w:pPr>
        <w:ind w:left="360"/>
        <w:jc w:val="both"/>
        <w:rPr>
          <w:rFonts w:ascii="Arial" w:hAnsi="Arial" w:cs="Arial"/>
          <w:b/>
          <w:sz w:val="20"/>
          <w:szCs w:val="20"/>
        </w:rPr>
      </w:pPr>
      <w:r w:rsidRPr="00E02AE0">
        <w:rPr>
          <w:rFonts w:ascii="Arial" w:hAnsi="Arial" w:cs="Arial"/>
          <w:b/>
          <w:sz w:val="20"/>
          <w:szCs w:val="20"/>
        </w:rPr>
        <w:t>Minimálna požadovaná úroveň štandardov:</w:t>
      </w:r>
    </w:p>
    <w:p w14:paraId="76EC1201" w14:textId="6701EBE5" w:rsidR="00E4591E" w:rsidRPr="00E02AE0" w:rsidRDefault="00970492" w:rsidP="00970492">
      <w:pPr>
        <w:ind w:left="360"/>
        <w:jc w:val="both"/>
        <w:rPr>
          <w:rFonts w:ascii="Arial" w:hAnsi="Arial" w:cs="Arial"/>
          <w:b/>
          <w:sz w:val="20"/>
          <w:szCs w:val="20"/>
        </w:rPr>
      </w:pPr>
      <w:r w:rsidRPr="00E02AE0">
        <w:rPr>
          <w:rFonts w:ascii="Arial" w:hAnsi="Arial" w:cs="Arial"/>
          <w:sz w:val="20"/>
          <w:szCs w:val="20"/>
        </w:rPr>
        <w:t>Uchádzač musí preukázať</w:t>
      </w:r>
      <w:r w:rsidRPr="00E02AE0">
        <w:rPr>
          <w:rFonts w:ascii="Arial" w:eastAsiaTheme="minorEastAsia" w:hAnsi="Arial" w:cs="Arial"/>
          <w:sz w:val="20"/>
          <w:szCs w:val="20"/>
        </w:rPr>
        <w:t xml:space="preserve">, </w:t>
      </w:r>
      <w:r w:rsidRPr="00E02AE0">
        <w:rPr>
          <w:rFonts w:ascii="Arial" w:hAnsi="Arial" w:cs="Arial"/>
          <w:sz w:val="20"/>
          <w:szCs w:val="20"/>
        </w:rPr>
        <w:t>že v rozhodnom období uskutočnil stavebné práce nasledovne:</w:t>
      </w:r>
    </w:p>
    <w:p w14:paraId="0449B34E" w14:textId="633850AC" w:rsidR="00970492" w:rsidRPr="003F79C0" w:rsidRDefault="00970492" w:rsidP="00677E87">
      <w:pPr>
        <w:pStyle w:val="Odsekzoznamu"/>
        <w:numPr>
          <w:ilvl w:val="1"/>
          <w:numId w:val="40"/>
        </w:numPr>
        <w:jc w:val="both"/>
        <w:rPr>
          <w:rFonts w:ascii="Arial" w:hAnsi="Arial" w:cs="Arial"/>
          <w:b/>
          <w:sz w:val="20"/>
          <w:szCs w:val="20"/>
        </w:rPr>
      </w:pPr>
      <w:r w:rsidRPr="00E02AE0">
        <w:rPr>
          <w:rFonts w:ascii="Arial" w:hAnsi="Arial" w:cs="Arial"/>
          <w:b/>
          <w:bCs/>
          <w:sz w:val="20"/>
          <w:szCs w:val="20"/>
        </w:rPr>
        <w:t>minimálne 1 referenciu</w:t>
      </w:r>
      <w:r w:rsidRPr="00E02AE0">
        <w:rPr>
          <w:rFonts w:ascii="Arial" w:hAnsi="Arial" w:cs="Arial"/>
          <w:sz w:val="20"/>
          <w:szCs w:val="20"/>
        </w:rPr>
        <w:t xml:space="preserve"> </w:t>
      </w:r>
      <w:r w:rsidRPr="00E02AE0">
        <w:rPr>
          <w:rFonts w:ascii="Arial" w:hAnsi="Arial" w:cs="Arial"/>
          <w:bCs/>
          <w:sz w:val="20"/>
          <w:szCs w:val="20"/>
        </w:rPr>
        <w:t>na stavebné práce uskutočnené</w:t>
      </w:r>
      <w:r w:rsidRPr="00E02AE0">
        <w:rPr>
          <w:rFonts w:ascii="Arial" w:hAnsi="Arial" w:cs="Arial"/>
          <w:sz w:val="20"/>
          <w:szCs w:val="20"/>
        </w:rPr>
        <w:t xml:space="preserve"> na stavbe diaľnice alebo na stavbe rýchlostnej cesty alebo na stavbe cesty I. triedy alebo na stavbe cesty obdobného charakteru*, </w:t>
      </w:r>
      <w:r w:rsidRPr="00E02AE0">
        <w:rPr>
          <w:rFonts w:ascii="Arial" w:hAnsi="Arial" w:cs="Arial"/>
          <w:b/>
          <w:bCs/>
          <w:sz w:val="20"/>
          <w:szCs w:val="20"/>
        </w:rPr>
        <w:t>v minimálnej hodnote 5 000 000 EUR</w:t>
      </w:r>
      <w:r w:rsidRPr="00E02AE0">
        <w:rPr>
          <w:rFonts w:ascii="Arial" w:hAnsi="Arial" w:cs="Arial"/>
          <w:sz w:val="20"/>
          <w:szCs w:val="20"/>
        </w:rPr>
        <w:t xml:space="preserve"> (slovom: päť miliónov EUR</w:t>
      </w:r>
      <w:r w:rsidR="00331593" w:rsidRPr="00E02AE0">
        <w:rPr>
          <w:rFonts w:ascii="Arial" w:hAnsi="Arial" w:cs="Arial"/>
          <w:sz w:val="20"/>
          <w:szCs w:val="20"/>
        </w:rPr>
        <w:t>)</w:t>
      </w:r>
      <w:r w:rsidRPr="00E02AE0">
        <w:rPr>
          <w:rFonts w:ascii="Arial" w:hAnsi="Arial" w:cs="Arial"/>
          <w:sz w:val="20"/>
          <w:szCs w:val="20"/>
        </w:rPr>
        <w:t xml:space="preserve"> bez DPH, kde stavebné práce boli vykonávané počas prevádzky na diaľnici alebo rýchlostnej ceste alebo ceste I. triedy alebo na stavby cesty obdobného charakteru;</w:t>
      </w:r>
    </w:p>
    <w:p w14:paraId="231CAADE" w14:textId="3071F8E5" w:rsidR="003F79C0" w:rsidRPr="00E02AE0" w:rsidRDefault="003F79C0" w:rsidP="0081447E">
      <w:pPr>
        <w:pStyle w:val="Odsekzoznamu"/>
        <w:ind w:left="792"/>
        <w:jc w:val="both"/>
        <w:rPr>
          <w:rFonts w:ascii="Arial" w:hAnsi="Arial" w:cs="Arial"/>
          <w:b/>
          <w:sz w:val="20"/>
          <w:szCs w:val="20"/>
        </w:rPr>
      </w:pPr>
    </w:p>
    <w:p w14:paraId="5C8A29DD" w14:textId="77777777" w:rsidR="00331593" w:rsidRPr="00E02AE0" w:rsidRDefault="00331593" w:rsidP="00331593">
      <w:pPr>
        <w:ind w:left="360"/>
        <w:contextualSpacing/>
        <w:jc w:val="both"/>
        <w:rPr>
          <w:rFonts w:ascii="Arial" w:hAnsi="Arial" w:cs="Arial"/>
          <w:i/>
          <w:sz w:val="18"/>
          <w:szCs w:val="18"/>
        </w:rPr>
      </w:pPr>
      <w:r w:rsidRPr="00E02AE0">
        <w:rPr>
          <w:rFonts w:ascii="Arial" w:hAnsi="Arial" w:cs="Arial"/>
          <w:i/>
          <w:sz w:val="18"/>
          <w:szCs w:val="18"/>
        </w:rPr>
        <w:t xml:space="preserve">*Poznámka: </w:t>
      </w:r>
    </w:p>
    <w:p w14:paraId="49BD018C" w14:textId="77777777" w:rsidR="00331593" w:rsidRPr="00E02AE0" w:rsidRDefault="00331593" w:rsidP="00331593">
      <w:pPr>
        <w:ind w:left="360"/>
        <w:contextualSpacing/>
        <w:jc w:val="both"/>
        <w:rPr>
          <w:rFonts w:ascii="Arial" w:hAnsi="Arial" w:cs="Arial"/>
          <w:i/>
          <w:sz w:val="18"/>
          <w:szCs w:val="18"/>
        </w:rPr>
      </w:pPr>
      <w:r w:rsidRPr="00E02AE0">
        <w:rPr>
          <w:rFonts w:ascii="Arial" w:hAnsi="Arial" w:cs="Arial"/>
          <w:i/>
          <w:sz w:val="18"/>
          <w:szCs w:val="18"/>
        </w:rPr>
        <w:t>Diaľnicou, rýchlostnou cestou, cestou I. triedy alebo cestou obdobného charakteru sa rozumie komunikácia s celkovou šírkou minimálne 11,25 m.</w:t>
      </w:r>
    </w:p>
    <w:p w14:paraId="49840B6B" w14:textId="77777777" w:rsidR="0081447E" w:rsidRDefault="0081447E" w:rsidP="00331593">
      <w:pPr>
        <w:ind w:left="360"/>
        <w:contextualSpacing/>
        <w:jc w:val="both"/>
        <w:rPr>
          <w:rFonts w:ascii="Arial" w:hAnsi="Arial" w:cs="Arial"/>
          <w:i/>
          <w:sz w:val="18"/>
          <w:szCs w:val="18"/>
        </w:rPr>
      </w:pPr>
    </w:p>
    <w:p w14:paraId="222C3F75" w14:textId="34A2181E" w:rsidR="0081447E" w:rsidRPr="0081447E" w:rsidRDefault="00A50074" w:rsidP="00331593">
      <w:pPr>
        <w:ind w:left="360"/>
        <w:contextualSpacing/>
        <w:jc w:val="both"/>
        <w:rPr>
          <w:rFonts w:ascii="Arial" w:hAnsi="Arial" w:cs="Arial"/>
          <w:sz w:val="20"/>
          <w:szCs w:val="20"/>
        </w:rPr>
      </w:pPr>
      <w:r w:rsidRPr="0081447E">
        <w:rPr>
          <w:rFonts w:ascii="Arial" w:hAnsi="Arial" w:cs="Arial"/>
          <w:sz w:val="20"/>
          <w:szCs w:val="20"/>
        </w:rPr>
        <w:t>Verejný obstarávateľ uvádza, že v prípade stavby, ktorej začiatok alebo koniec nespadá do rozhodného obdobia, bude uchádzačovi započítaná pre splnenie podmienky len výška nákladov stavieb spadajúcich do rozhodného obdobia.</w:t>
      </w:r>
    </w:p>
    <w:p w14:paraId="0730A274" w14:textId="77777777" w:rsidR="0081447E" w:rsidRPr="0081447E" w:rsidRDefault="0081447E" w:rsidP="00331593">
      <w:pPr>
        <w:ind w:left="360"/>
        <w:contextualSpacing/>
        <w:jc w:val="both"/>
        <w:rPr>
          <w:rFonts w:ascii="Arial" w:hAnsi="Arial" w:cs="Arial"/>
          <w:sz w:val="20"/>
          <w:szCs w:val="20"/>
        </w:rPr>
      </w:pPr>
    </w:p>
    <w:p w14:paraId="2057EAC6" w14:textId="7A28B83B" w:rsidR="00331593" w:rsidRPr="0081447E" w:rsidRDefault="00A50074" w:rsidP="00331593">
      <w:pPr>
        <w:ind w:left="360"/>
        <w:contextualSpacing/>
        <w:jc w:val="both"/>
        <w:rPr>
          <w:rFonts w:ascii="Arial" w:hAnsi="Arial" w:cs="Arial"/>
          <w:sz w:val="20"/>
          <w:szCs w:val="20"/>
        </w:rPr>
      </w:pPr>
      <w:r w:rsidRPr="0081447E">
        <w:rPr>
          <w:rFonts w:ascii="Arial" w:hAnsi="Arial" w:cs="Arial"/>
          <w:sz w:val="20"/>
          <w:szCs w:val="20"/>
        </w:rPr>
        <w:t>Uchádzač</w:t>
      </w:r>
      <w:r w:rsidR="00331593" w:rsidRPr="0081447E">
        <w:rPr>
          <w:rFonts w:ascii="Arial" w:hAnsi="Arial" w:cs="Arial"/>
          <w:sz w:val="20"/>
          <w:szCs w:val="20"/>
        </w:rPr>
        <w:t xml:space="preserve"> </w:t>
      </w:r>
      <w:r w:rsidRPr="0081447E">
        <w:rPr>
          <w:rFonts w:ascii="Arial" w:hAnsi="Arial" w:cs="Arial"/>
          <w:sz w:val="20"/>
          <w:szCs w:val="20"/>
        </w:rPr>
        <w:t xml:space="preserve">je </w:t>
      </w:r>
      <w:r w:rsidR="00331593" w:rsidRPr="0081447E">
        <w:rPr>
          <w:rFonts w:ascii="Arial" w:hAnsi="Arial" w:cs="Arial"/>
          <w:sz w:val="20"/>
          <w:szCs w:val="20"/>
        </w:rPr>
        <w:t xml:space="preserve">povinný </w:t>
      </w:r>
      <w:r w:rsidRPr="0081447E">
        <w:rPr>
          <w:rFonts w:ascii="Arial" w:hAnsi="Arial" w:cs="Arial"/>
          <w:sz w:val="20"/>
          <w:szCs w:val="20"/>
        </w:rPr>
        <w:t xml:space="preserve">výšku nákladov stavieb spadajúcich do rozhodného obdobia </w:t>
      </w:r>
      <w:r w:rsidR="00331593" w:rsidRPr="0081447E">
        <w:rPr>
          <w:rFonts w:ascii="Arial" w:hAnsi="Arial" w:cs="Arial"/>
          <w:sz w:val="20"/>
          <w:szCs w:val="20"/>
        </w:rPr>
        <w:t>preukázať potvrdením objednávateľa/odberateľa alebo iným dokladom</w:t>
      </w:r>
      <w:r w:rsidRPr="0081447E">
        <w:rPr>
          <w:rFonts w:ascii="Arial" w:hAnsi="Arial" w:cs="Arial"/>
          <w:sz w:val="20"/>
          <w:szCs w:val="20"/>
        </w:rPr>
        <w:t xml:space="preserve"> preukazujúcim požadovanú skutočnosť</w:t>
      </w:r>
      <w:r w:rsidR="00331593" w:rsidRPr="0081447E">
        <w:rPr>
          <w:rFonts w:ascii="Arial" w:hAnsi="Arial" w:cs="Arial"/>
          <w:sz w:val="20"/>
          <w:szCs w:val="20"/>
        </w:rPr>
        <w:t>, že požadovaná minimálna hodnota stavebných prác bola uskutočnená/ realizovaná v rozhodnom období.</w:t>
      </w:r>
    </w:p>
    <w:p w14:paraId="734A082E" w14:textId="77777777" w:rsidR="0081447E" w:rsidRPr="0081447E" w:rsidRDefault="0081447E" w:rsidP="00331593">
      <w:pPr>
        <w:ind w:left="360"/>
        <w:contextualSpacing/>
        <w:jc w:val="both"/>
        <w:rPr>
          <w:rFonts w:ascii="Arial" w:hAnsi="Arial" w:cs="Arial"/>
          <w:sz w:val="20"/>
          <w:szCs w:val="20"/>
        </w:rPr>
      </w:pPr>
    </w:p>
    <w:p w14:paraId="71B74C2A" w14:textId="168B2653" w:rsidR="00331593" w:rsidRPr="0081447E" w:rsidRDefault="00331593" w:rsidP="00331593">
      <w:pPr>
        <w:ind w:left="360"/>
        <w:contextualSpacing/>
        <w:jc w:val="both"/>
        <w:rPr>
          <w:rFonts w:ascii="Arial" w:hAnsi="Arial" w:cs="Arial"/>
          <w:sz w:val="20"/>
          <w:szCs w:val="20"/>
        </w:rPr>
      </w:pPr>
      <w:r w:rsidRPr="0081447E">
        <w:rPr>
          <w:rFonts w:ascii="Arial" w:hAnsi="Arial" w:cs="Arial"/>
          <w:sz w:val="20"/>
          <w:szCs w:val="20"/>
        </w:rPr>
        <w:t>V prípade, ak uchádzač predkladá referencie za stavby, ktoré realizoval ako člen združenia alebo skupiny dodávateľov, je povinný uviesť a bude mu uznaný iba rozsah plnenia s ohľadom na splnenie podmienok účasti hore uvedeného bodu 1.1, ktoré v rámci tohto združenia alebo skupiny dodávateľov skutočne a preukázateľne realizoval.</w:t>
      </w:r>
    </w:p>
    <w:p w14:paraId="3203B19F" w14:textId="77777777" w:rsidR="0081447E" w:rsidRDefault="0081447E" w:rsidP="00331593">
      <w:pPr>
        <w:ind w:left="360"/>
        <w:contextualSpacing/>
        <w:jc w:val="both"/>
        <w:rPr>
          <w:rFonts w:ascii="Arial" w:hAnsi="Arial" w:cs="Arial"/>
          <w:i/>
          <w:sz w:val="18"/>
          <w:szCs w:val="18"/>
        </w:rPr>
      </w:pPr>
    </w:p>
    <w:p w14:paraId="7516EA5E" w14:textId="0B2A07A5" w:rsidR="0081447E" w:rsidRPr="00E02AE0" w:rsidRDefault="0081447E" w:rsidP="00331593">
      <w:pPr>
        <w:ind w:left="360"/>
        <w:contextualSpacing/>
        <w:jc w:val="both"/>
        <w:rPr>
          <w:rFonts w:ascii="Arial" w:hAnsi="Arial" w:cs="Arial"/>
          <w:i/>
          <w:sz w:val="18"/>
          <w:szCs w:val="18"/>
        </w:rPr>
      </w:pPr>
      <w:r w:rsidRPr="00E02AE0">
        <w:rPr>
          <w:rFonts w:ascii="Arial"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010B2A93" w14:textId="77777777" w:rsidR="00A64FB2" w:rsidRPr="00E02AE0" w:rsidRDefault="00A64FB2" w:rsidP="003F79C0">
      <w:pPr>
        <w:pStyle w:val="Zkladntext"/>
        <w:rPr>
          <w:rFonts w:ascii="Arial" w:hAnsi="Arial" w:cs="Arial"/>
          <w:b w:val="0"/>
          <w:sz w:val="20"/>
          <w:szCs w:val="20"/>
        </w:rPr>
      </w:pPr>
    </w:p>
    <w:p w14:paraId="28927A1A" w14:textId="77777777" w:rsidR="006772D9" w:rsidRDefault="006772D9" w:rsidP="00677E87">
      <w:pPr>
        <w:pStyle w:val="Odsekzoznamu"/>
        <w:numPr>
          <w:ilvl w:val="0"/>
          <w:numId w:val="40"/>
        </w:numPr>
        <w:jc w:val="both"/>
        <w:rPr>
          <w:rFonts w:ascii="Arial" w:hAnsi="Arial" w:cs="Arial"/>
          <w:b/>
          <w:sz w:val="20"/>
          <w:szCs w:val="20"/>
        </w:rPr>
      </w:pPr>
      <w:r w:rsidRPr="00E02AE0">
        <w:rPr>
          <w:rFonts w:ascii="Arial" w:hAnsi="Arial" w:cs="Arial"/>
          <w:b/>
          <w:sz w:val="20"/>
          <w:szCs w:val="20"/>
        </w:rPr>
        <w:t>Podľa § 34 ods. 1 písm. g) zákona</w:t>
      </w:r>
    </w:p>
    <w:p w14:paraId="3DD1C0F5" w14:textId="77777777" w:rsidR="006772D9" w:rsidRPr="00E02AE0" w:rsidRDefault="000F3366" w:rsidP="006772D9">
      <w:pPr>
        <w:pStyle w:val="Odsekzoznamu"/>
        <w:ind w:left="360"/>
        <w:jc w:val="both"/>
        <w:rPr>
          <w:rFonts w:ascii="Arial" w:hAnsi="Arial" w:cs="Arial"/>
          <w:sz w:val="20"/>
          <w:szCs w:val="20"/>
          <w:shd w:val="clear" w:color="auto" w:fill="FFFFFF"/>
        </w:rPr>
      </w:pPr>
      <w:r w:rsidRPr="00E02AE0">
        <w:rPr>
          <w:rFonts w:ascii="Arial" w:hAnsi="Arial" w:cs="Arial"/>
          <w:sz w:val="20"/>
          <w:szCs w:val="20"/>
        </w:rPr>
        <w:t>Ak ide o stavebné práce, ú</w:t>
      </w:r>
      <w:r w:rsidR="00D659E6" w:rsidRPr="00E02AE0">
        <w:rPr>
          <w:rFonts w:ascii="Arial" w:hAnsi="Arial" w:cs="Arial"/>
          <w:sz w:val="20"/>
          <w:szCs w:val="20"/>
        </w:rPr>
        <w:t>daje o vzdelaní a odbornej praxi alebo o odbornej kvalifikácii</w:t>
      </w:r>
      <w:r w:rsidR="00D659E6" w:rsidRPr="00E02AE0">
        <w:rPr>
          <w:rFonts w:ascii="Arial" w:hAnsi="Arial" w:cs="Arial"/>
          <w:spacing w:val="-30"/>
          <w:sz w:val="20"/>
          <w:szCs w:val="20"/>
        </w:rPr>
        <w:t xml:space="preserve"> </w:t>
      </w:r>
      <w:r w:rsidRPr="00E02AE0">
        <w:rPr>
          <w:rFonts w:ascii="Arial" w:hAnsi="Arial" w:cs="Arial"/>
          <w:spacing w:val="-30"/>
          <w:sz w:val="20"/>
          <w:szCs w:val="20"/>
        </w:rPr>
        <w:t xml:space="preserve"> </w:t>
      </w:r>
      <w:r w:rsidR="00D659E6" w:rsidRPr="00E02AE0">
        <w:rPr>
          <w:rFonts w:ascii="Arial" w:hAnsi="Arial" w:cs="Arial"/>
          <w:sz w:val="20"/>
          <w:szCs w:val="20"/>
          <w:shd w:val="clear" w:color="auto" w:fill="FFFFFF"/>
        </w:rPr>
        <w:t>osôb určených na plnenie zmluvy alebo riadiacich zamestnancov</w:t>
      </w:r>
      <w:r w:rsidR="00367F61" w:rsidRPr="00E02AE0">
        <w:rPr>
          <w:rFonts w:ascii="Arial" w:hAnsi="Arial" w:cs="Arial"/>
          <w:sz w:val="20"/>
          <w:szCs w:val="20"/>
          <w:shd w:val="clear" w:color="auto" w:fill="FFFFFF"/>
        </w:rPr>
        <w:t>.</w:t>
      </w:r>
    </w:p>
    <w:p w14:paraId="7D2372F2" w14:textId="77777777" w:rsidR="006772D9" w:rsidRPr="00E02AE0" w:rsidRDefault="006772D9" w:rsidP="006772D9">
      <w:pPr>
        <w:pStyle w:val="Odsekzoznamu"/>
        <w:ind w:left="360"/>
        <w:jc w:val="both"/>
        <w:rPr>
          <w:rFonts w:ascii="Arial" w:hAnsi="Arial" w:cs="Arial"/>
          <w:sz w:val="20"/>
          <w:szCs w:val="20"/>
          <w:shd w:val="clear" w:color="auto" w:fill="FFFFFF"/>
        </w:rPr>
      </w:pPr>
    </w:p>
    <w:p w14:paraId="7459E68C" w14:textId="77777777" w:rsidR="006772D9" w:rsidRPr="00E02AE0" w:rsidRDefault="00367F61" w:rsidP="006772D9">
      <w:pPr>
        <w:pStyle w:val="Odsekzoznamu"/>
        <w:ind w:left="360"/>
        <w:jc w:val="both"/>
        <w:rPr>
          <w:rFonts w:ascii="Arial" w:hAnsi="Arial" w:cs="Arial"/>
          <w:b/>
          <w:sz w:val="20"/>
          <w:szCs w:val="20"/>
        </w:rPr>
      </w:pPr>
      <w:r w:rsidRPr="00E02AE0">
        <w:rPr>
          <w:rFonts w:ascii="Arial" w:hAnsi="Arial" w:cs="Arial"/>
          <w:b/>
          <w:sz w:val="20"/>
          <w:szCs w:val="20"/>
        </w:rPr>
        <w:t>Minimálna požadovaná úroveň štandardov:</w:t>
      </w:r>
    </w:p>
    <w:p w14:paraId="587EB6B2" w14:textId="77777777" w:rsidR="006772D9" w:rsidRPr="00E02AE0" w:rsidRDefault="00D659E6" w:rsidP="006772D9">
      <w:pPr>
        <w:pStyle w:val="Odsekzoznamu"/>
        <w:ind w:left="360"/>
        <w:jc w:val="both"/>
        <w:rPr>
          <w:rFonts w:ascii="Arial" w:hAnsi="Arial" w:cs="Arial"/>
          <w:b/>
          <w:bCs/>
          <w:sz w:val="20"/>
          <w:szCs w:val="20"/>
        </w:rPr>
      </w:pPr>
      <w:r w:rsidRPr="00E02AE0">
        <w:rPr>
          <w:rFonts w:ascii="Arial" w:hAnsi="Arial" w:cs="Arial"/>
          <w:bCs/>
          <w:sz w:val="20"/>
          <w:szCs w:val="20"/>
        </w:rPr>
        <w:t xml:space="preserve">Uchádzač je povinný preukázať, že osoby zodpovedné za riadenie stavebných prác (tzv. </w:t>
      </w:r>
      <w:r w:rsidR="003D3C4D" w:rsidRPr="00E02AE0">
        <w:rPr>
          <w:rFonts w:ascii="Arial" w:hAnsi="Arial" w:cs="Arial"/>
          <w:bCs/>
          <w:sz w:val="20"/>
          <w:szCs w:val="20"/>
        </w:rPr>
        <w:t>k</w:t>
      </w:r>
      <w:r w:rsidRPr="00E02AE0">
        <w:rPr>
          <w:rFonts w:ascii="Arial" w:hAnsi="Arial" w:cs="Arial"/>
          <w:bCs/>
          <w:sz w:val="20"/>
          <w:szCs w:val="20"/>
        </w:rPr>
        <w:t xml:space="preserve">ľúčoví odborníci) majú </w:t>
      </w:r>
      <w:r w:rsidR="00367F61" w:rsidRPr="00E02AE0">
        <w:rPr>
          <w:rFonts w:ascii="Arial" w:hAnsi="Arial" w:cs="Arial"/>
          <w:bCs/>
          <w:sz w:val="20"/>
          <w:szCs w:val="20"/>
        </w:rPr>
        <w:t xml:space="preserve">za </w:t>
      </w:r>
      <w:r w:rsidRPr="00E02AE0">
        <w:rPr>
          <w:rFonts w:ascii="Arial" w:hAnsi="Arial" w:cs="Arial"/>
          <w:bCs/>
          <w:sz w:val="20"/>
          <w:szCs w:val="20"/>
        </w:rPr>
        <w:t>posledných 1</w:t>
      </w:r>
      <w:r w:rsidR="006772D9" w:rsidRPr="00E02AE0">
        <w:rPr>
          <w:rFonts w:ascii="Arial" w:hAnsi="Arial" w:cs="Arial"/>
          <w:bCs/>
          <w:sz w:val="20"/>
          <w:szCs w:val="20"/>
        </w:rPr>
        <w:t>5</w:t>
      </w:r>
      <w:r w:rsidRPr="00E02AE0">
        <w:rPr>
          <w:rFonts w:ascii="Arial" w:hAnsi="Arial" w:cs="Arial"/>
          <w:bCs/>
          <w:sz w:val="20"/>
          <w:szCs w:val="20"/>
        </w:rPr>
        <w:t xml:space="preserve"> rokov, ktoré sa rátajú spätne odo dňa vyhlásenia verejného obstarávania</w:t>
      </w:r>
      <w:r w:rsidR="00367F61" w:rsidRPr="00E02AE0">
        <w:rPr>
          <w:rFonts w:ascii="Arial" w:hAnsi="Arial" w:cs="Arial"/>
          <w:bCs/>
          <w:sz w:val="20"/>
          <w:szCs w:val="20"/>
        </w:rPr>
        <w:t xml:space="preserve"> (ďalej len „rozhodné obdobie“</w:t>
      </w:r>
      <w:r w:rsidRPr="00E02AE0">
        <w:rPr>
          <w:rFonts w:ascii="Arial" w:hAnsi="Arial" w:cs="Arial"/>
          <w:bCs/>
          <w:sz w:val="20"/>
          <w:szCs w:val="20"/>
        </w:rPr>
        <w:t>) potrebné vzdelanie a odbornú prax na vykonanie stavebných prác, ktoré sú predmetom tejto verejnej súťaže.</w:t>
      </w:r>
      <w:r w:rsidRPr="00E02AE0">
        <w:rPr>
          <w:rFonts w:ascii="Arial" w:hAnsi="Arial" w:cs="Arial"/>
          <w:b/>
          <w:bCs/>
          <w:sz w:val="20"/>
          <w:szCs w:val="20"/>
        </w:rPr>
        <w:t xml:space="preserve"> </w:t>
      </w:r>
    </w:p>
    <w:p w14:paraId="2BF22FBB" w14:textId="77777777" w:rsidR="006772D9" w:rsidRPr="00E02AE0" w:rsidRDefault="006772D9" w:rsidP="006772D9">
      <w:pPr>
        <w:pStyle w:val="Odsekzoznamu"/>
        <w:ind w:left="360"/>
        <w:jc w:val="both"/>
        <w:rPr>
          <w:rFonts w:ascii="Arial" w:hAnsi="Arial" w:cs="Arial"/>
          <w:b/>
          <w:bCs/>
          <w:sz w:val="20"/>
          <w:szCs w:val="20"/>
        </w:rPr>
      </w:pPr>
    </w:p>
    <w:p w14:paraId="0A7656D9" w14:textId="1033BD4F" w:rsidR="00D659E6" w:rsidRPr="00E02AE0" w:rsidRDefault="00D659E6" w:rsidP="006772D9">
      <w:pPr>
        <w:pStyle w:val="Odsekzoznamu"/>
        <w:ind w:left="360"/>
        <w:jc w:val="both"/>
        <w:rPr>
          <w:rFonts w:ascii="Arial" w:hAnsi="Arial" w:cs="Arial"/>
          <w:sz w:val="20"/>
          <w:szCs w:val="20"/>
        </w:rPr>
      </w:pPr>
      <w:r w:rsidRPr="00E02AE0">
        <w:rPr>
          <w:rFonts w:ascii="Arial" w:hAnsi="Arial" w:cs="Arial"/>
          <w:b/>
          <w:sz w:val="20"/>
          <w:szCs w:val="20"/>
        </w:rPr>
        <w:lastRenderedPageBreak/>
        <w:t xml:space="preserve">Za </w:t>
      </w:r>
      <w:r w:rsidR="003D3C4D" w:rsidRPr="00E02AE0">
        <w:rPr>
          <w:rFonts w:ascii="Arial" w:hAnsi="Arial" w:cs="Arial"/>
          <w:b/>
          <w:sz w:val="20"/>
          <w:szCs w:val="20"/>
        </w:rPr>
        <w:t>k</w:t>
      </w:r>
      <w:r w:rsidRPr="00E02AE0">
        <w:rPr>
          <w:rFonts w:ascii="Arial" w:hAnsi="Arial" w:cs="Arial"/>
          <w:b/>
          <w:sz w:val="20"/>
          <w:szCs w:val="20"/>
        </w:rPr>
        <w:t>ľúčových odborníkov</w:t>
      </w:r>
      <w:r w:rsidRPr="00E02AE0">
        <w:rPr>
          <w:rFonts w:ascii="Arial" w:hAnsi="Arial" w:cs="Arial"/>
          <w:sz w:val="20"/>
          <w:szCs w:val="20"/>
        </w:rPr>
        <w:t xml:space="preserve"> sa na účely tejto verejnej súťaže považujú</w:t>
      </w:r>
      <w:r w:rsidR="00DA114A" w:rsidRPr="00E02AE0">
        <w:rPr>
          <w:rFonts w:ascii="Arial" w:hAnsi="Arial" w:cs="Arial"/>
          <w:sz w:val="20"/>
          <w:szCs w:val="20"/>
        </w:rPr>
        <w:t>:</w:t>
      </w:r>
      <w:r w:rsidRPr="00E02AE0">
        <w:rPr>
          <w:rFonts w:ascii="Arial" w:hAnsi="Arial" w:cs="Arial"/>
          <w:sz w:val="20"/>
          <w:szCs w:val="20"/>
        </w:rPr>
        <w:t xml:space="preserve"> </w:t>
      </w:r>
    </w:p>
    <w:p w14:paraId="65B2ED3C" w14:textId="7BC4A34C" w:rsidR="006772D9" w:rsidRPr="00E02AE0" w:rsidRDefault="006772D9" w:rsidP="00677E87">
      <w:pPr>
        <w:pStyle w:val="Odsekzoznamu"/>
        <w:numPr>
          <w:ilvl w:val="1"/>
          <w:numId w:val="40"/>
        </w:numPr>
        <w:jc w:val="both"/>
        <w:rPr>
          <w:rFonts w:ascii="Arial" w:hAnsi="Arial" w:cs="Arial"/>
          <w:b/>
          <w:sz w:val="20"/>
          <w:szCs w:val="20"/>
        </w:rPr>
      </w:pPr>
      <w:r w:rsidRPr="00E02AE0">
        <w:rPr>
          <w:rFonts w:ascii="Arial" w:hAnsi="Arial" w:cs="Arial"/>
          <w:sz w:val="20"/>
          <w:szCs w:val="20"/>
        </w:rPr>
        <w:t>Riaditeľ stavby – Predstaviteľ Zhotoviteľa;</w:t>
      </w:r>
    </w:p>
    <w:p w14:paraId="063BC8EB" w14:textId="5A702367" w:rsidR="006772D9" w:rsidRPr="00E02AE0" w:rsidRDefault="006772D9" w:rsidP="00677E87">
      <w:pPr>
        <w:pStyle w:val="Odsekzoznamu"/>
        <w:numPr>
          <w:ilvl w:val="1"/>
          <w:numId w:val="40"/>
        </w:numPr>
        <w:jc w:val="both"/>
        <w:rPr>
          <w:rFonts w:ascii="Arial" w:hAnsi="Arial" w:cs="Arial"/>
          <w:b/>
          <w:sz w:val="20"/>
          <w:szCs w:val="20"/>
        </w:rPr>
      </w:pPr>
      <w:r w:rsidRPr="00E02AE0">
        <w:rPr>
          <w:rFonts w:ascii="Arial" w:hAnsi="Arial" w:cs="Arial"/>
          <w:sz w:val="20"/>
          <w:szCs w:val="20"/>
        </w:rPr>
        <w:t>Hlavný stavbyvedúci/zástupca Riaditeľa stavby;</w:t>
      </w:r>
    </w:p>
    <w:p w14:paraId="72CA3237" w14:textId="77777777" w:rsidR="006772D9" w:rsidRPr="00E02AE0" w:rsidRDefault="006772D9" w:rsidP="00677E87">
      <w:pPr>
        <w:pStyle w:val="Odsekzoznamu"/>
        <w:numPr>
          <w:ilvl w:val="1"/>
          <w:numId w:val="40"/>
        </w:numPr>
        <w:jc w:val="both"/>
        <w:rPr>
          <w:rFonts w:ascii="Arial" w:hAnsi="Arial" w:cs="Arial"/>
          <w:b/>
          <w:sz w:val="20"/>
          <w:szCs w:val="20"/>
        </w:rPr>
      </w:pPr>
      <w:r w:rsidRPr="00E02AE0">
        <w:rPr>
          <w:rFonts w:ascii="Arial" w:hAnsi="Arial" w:cs="Arial"/>
          <w:sz w:val="20"/>
          <w:szCs w:val="20"/>
        </w:rPr>
        <w:t>Hlavný inžinier projektu;</w:t>
      </w:r>
    </w:p>
    <w:p w14:paraId="4BBC66A6" w14:textId="77777777" w:rsidR="006772D9" w:rsidRPr="00E02AE0" w:rsidRDefault="006772D9" w:rsidP="006772D9">
      <w:pPr>
        <w:pStyle w:val="Odsekzoznamu"/>
        <w:ind w:left="792"/>
        <w:jc w:val="both"/>
        <w:rPr>
          <w:rFonts w:ascii="Arial" w:hAnsi="Arial" w:cs="Arial"/>
          <w:b/>
          <w:sz w:val="20"/>
          <w:szCs w:val="20"/>
        </w:rPr>
      </w:pPr>
    </w:p>
    <w:p w14:paraId="448E7E4A" w14:textId="51F554A0" w:rsidR="00C7567F" w:rsidRPr="00E02AE0" w:rsidRDefault="00C7567F" w:rsidP="00E5320E">
      <w:pPr>
        <w:pStyle w:val="Odsekzoznamu"/>
        <w:ind w:left="360"/>
        <w:jc w:val="both"/>
        <w:rPr>
          <w:rFonts w:ascii="Arial" w:hAnsi="Arial" w:cs="Arial"/>
          <w:b/>
          <w:bCs/>
          <w:sz w:val="20"/>
          <w:szCs w:val="20"/>
        </w:rPr>
      </w:pPr>
      <w:r w:rsidRPr="00E02AE0">
        <w:rPr>
          <w:rFonts w:ascii="Arial" w:hAnsi="Arial" w:cs="Arial"/>
          <w:b/>
          <w:bCs/>
          <w:sz w:val="20"/>
          <w:szCs w:val="20"/>
        </w:rPr>
        <w:t xml:space="preserve">Pre každú pozíciu musí byť navrhnutý samostatný </w:t>
      </w:r>
      <w:r w:rsidR="00E00863" w:rsidRPr="00E02AE0">
        <w:rPr>
          <w:rFonts w:ascii="Arial" w:hAnsi="Arial" w:cs="Arial"/>
          <w:b/>
          <w:bCs/>
          <w:sz w:val="20"/>
          <w:szCs w:val="20"/>
        </w:rPr>
        <w:t>k</w:t>
      </w:r>
      <w:r w:rsidRPr="00E02AE0">
        <w:rPr>
          <w:rFonts w:ascii="Arial" w:hAnsi="Arial" w:cs="Arial"/>
          <w:b/>
          <w:bCs/>
          <w:sz w:val="20"/>
          <w:szCs w:val="20"/>
        </w:rPr>
        <w:t>ľúčový odborník.</w:t>
      </w:r>
    </w:p>
    <w:p w14:paraId="380E1DDE" w14:textId="61F1A624" w:rsidR="00E5320E" w:rsidRPr="00E02AE0" w:rsidRDefault="00E5320E" w:rsidP="00E5320E">
      <w:pPr>
        <w:pStyle w:val="Odsekzoznamu"/>
        <w:ind w:left="360"/>
        <w:jc w:val="both"/>
        <w:rPr>
          <w:rFonts w:ascii="Arial" w:hAnsi="Arial" w:cs="Arial"/>
          <w:b/>
          <w:sz w:val="20"/>
          <w:szCs w:val="20"/>
        </w:rPr>
      </w:pPr>
      <w:r w:rsidRPr="00E02AE0">
        <w:rPr>
          <w:rFonts w:ascii="Arial" w:eastAsia="Arial Unicode MS" w:hAnsi="Arial" w:cs="Arial"/>
          <w:sz w:val="20"/>
          <w:szCs w:val="20"/>
          <w:u w:color="000000"/>
          <w:bdr w:val="nil"/>
        </w:rPr>
        <w:t>Časový priebeh postupu prác, vzájomná kooperácia si vyžadujú plnú angažovanosť príslušného kľúčového odborníka pri riadení svojho pracovného tímu – a to počas celej doby trvania zákazky. Akákoľvek kumulácia funkcií na úrovni kľúčových odborníkov pre vybrané odborné okruhy jednou osobou, znamená ohrozenie zhotovenia predmetu zákazky v požadovanom termíne a kvalite. Uchádzači preto nemôžu využiť odborné skúsenosti jednej osoby na preukázanie plnenia viacerých kľúčových odborníkov.</w:t>
      </w:r>
    </w:p>
    <w:p w14:paraId="1676E9BA" w14:textId="77777777" w:rsidR="00C7357B" w:rsidRPr="00E02AE0" w:rsidRDefault="00C7357B" w:rsidP="00F34557">
      <w:pPr>
        <w:jc w:val="both"/>
        <w:rPr>
          <w:rFonts w:ascii="Arial" w:hAnsi="Arial" w:cs="Arial"/>
          <w:sz w:val="20"/>
          <w:szCs w:val="20"/>
        </w:rPr>
      </w:pPr>
    </w:p>
    <w:p w14:paraId="6AF150C5" w14:textId="5EE4EB5E" w:rsidR="00D659E6" w:rsidRPr="00E02AE0" w:rsidRDefault="00E02AE0" w:rsidP="00F34557">
      <w:pPr>
        <w:ind w:left="709" w:hanging="425"/>
        <w:jc w:val="both"/>
        <w:rPr>
          <w:rFonts w:ascii="Arial" w:hAnsi="Arial" w:cs="Arial"/>
          <w:sz w:val="20"/>
          <w:szCs w:val="20"/>
        </w:rPr>
      </w:pPr>
      <w:r w:rsidRPr="00E02AE0">
        <w:rPr>
          <w:rFonts w:ascii="Arial" w:hAnsi="Arial" w:cs="Arial"/>
          <w:sz w:val="20"/>
          <w:szCs w:val="20"/>
        </w:rPr>
        <w:t>2</w:t>
      </w:r>
      <w:r w:rsidR="003E3090" w:rsidRPr="00E02AE0">
        <w:rPr>
          <w:rFonts w:ascii="Arial" w:hAnsi="Arial" w:cs="Arial"/>
          <w:sz w:val="20"/>
          <w:szCs w:val="20"/>
        </w:rPr>
        <w:t>.</w:t>
      </w:r>
      <w:r w:rsidR="00DA114A" w:rsidRPr="00E02AE0">
        <w:rPr>
          <w:rFonts w:ascii="Arial" w:hAnsi="Arial" w:cs="Arial"/>
          <w:sz w:val="20"/>
          <w:szCs w:val="20"/>
        </w:rPr>
        <w:t>1</w:t>
      </w:r>
      <w:r w:rsidR="00DA114A" w:rsidRPr="00E02AE0">
        <w:rPr>
          <w:rFonts w:ascii="Arial" w:hAnsi="Arial" w:cs="Arial"/>
          <w:b/>
          <w:sz w:val="20"/>
          <w:szCs w:val="20"/>
        </w:rPr>
        <w:t xml:space="preserve"> </w:t>
      </w:r>
      <w:r w:rsidR="003E3090" w:rsidRPr="00E02AE0">
        <w:rPr>
          <w:rFonts w:ascii="Arial" w:hAnsi="Arial" w:cs="Arial"/>
          <w:b/>
          <w:sz w:val="20"/>
          <w:szCs w:val="20"/>
        </w:rPr>
        <w:tab/>
      </w:r>
      <w:r w:rsidRPr="00E02AE0">
        <w:rPr>
          <w:rFonts w:ascii="Arial" w:hAnsi="Arial" w:cs="Arial"/>
          <w:b/>
          <w:sz w:val="20"/>
          <w:szCs w:val="20"/>
        </w:rPr>
        <w:t xml:space="preserve">Riaditeľ stavby - Predstaviteľ Zhotoviteľa: </w:t>
      </w:r>
      <w:r w:rsidRPr="00E02AE0">
        <w:rPr>
          <w:rFonts w:ascii="Arial" w:hAnsi="Arial" w:cs="Arial"/>
          <w:sz w:val="20"/>
          <w:szCs w:val="20"/>
        </w:rPr>
        <w:t xml:space="preserve">preukáže odbornú prax za rozhodné obdobie </w:t>
      </w:r>
      <w:r w:rsidRPr="00E02AE0">
        <w:rPr>
          <w:rFonts w:ascii="Arial" w:hAnsi="Arial" w:cs="Arial"/>
          <w:sz w:val="20"/>
          <w:szCs w:val="20"/>
        </w:rPr>
        <w:br/>
        <w:t>za</w:t>
      </w:r>
      <w:r w:rsidRPr="00E02AE0">
        <w:rPr>
          <w:rFonts w:ascii="Arial" w:hAnsi="Arial" w:cs="Arial"/>
          <w:spacing w:val="-23"/>
          <w:sz w:val="20"/>
          <w:szCs w:val="20"/>
        </w:rPr>
        <w:t xml:space="preserve"> </w:t>
      </w:r>
      <w:r w:rsidRPr="00E02AE0">
        <w:rPr>
          <w:rFonts w:ascii="Arial" w:hAnsi="Arial" w:cs="Arial"/>
          <w:sz w:val="20"/>
          <w:szCs w:val="20"/>
        </w:rPr>
        <w:t>nasledovných podmienok:</w:t>
      </w:r>
    </w:p>
    <w:p w14:paraId="46B48B5B" w14:textId="75A7FEEF" w:rsidR="00B35A07" w:rsidRPr="00E02AE0" w:rsidRDefault="00D659E6" w:rsidP="00F34557">
      <w:pPr>
        <w:ind w:left="993" w:hanging="284"/>
        <w:jc w:val="both"/>
        <w:rPr>
          <w:rFonts w:ascii="Arial" w:hAnsi="Arial" w:cs="Arial"/>
          <w:color w:val="FF0000"/>
          <w:sz w:val="20"/>
          <w:szCs w:val="20"/>
        </w:rPr>
      </w:pPr>
      <w:r w:rsidRPr="00E02AE0">
        <w:rPr>
          <w:rFonts w:ascii="Arial" w:hAnsi="Arial" w:cs="Arial"/>
          <w:sz w:val="20"/>
          <w:szCs w:val="20"/>
        </w:rPr>
        <w:t xml:space="preserve">a) </w:t>
      </w:r>
      <w:r w:rsidR="00E02AE0" w:rsidRPr="00E02AE0">
        <w:rPr>
          <w:rFonts w:ascii="Arial" w:hAnsi="Arial" w:cs="Arial"/>
          <w:sz w:val="20"/>
          <w:szCs w:val="20"/>
        </w:rPr>
        <w:t>účasť na realizácii** minimálne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(Príloha B3 Časť B Zväzok 1 týchto SP);</w:t>
      </w:r>
      <w:r w:rsidR="00367F61" w:rsidRPr="00E02AE0">
        <w:rPr>
          <w:rFonts w:ascii="Arial" w:hAnsi="Arial" w:cs="Arial"/>
          <w:sz w:val="20"/>
          <w:szCs w:val="20"/>
        </w:rPr>
        <w:t xml:space="preserve"> </w:t>
      </w:r>
    </w:p>
    <w:p w14:paraId="1752EA38" w14:textId="1485018A" w:rsidR="00B35A07" w:rsidRPr="00E02AE0" w:rsidRDefault="00D659E6" w:rsidP="00F34557">
      <w:pPr>
        <w:ind w:left="993" w:hanging="284"/>
        <w:jc w:val="both"/>
        <w:rPr>
          <w:rFonts w:ascii="Arial" w:hAnsi="Arial" w:cs="Arial"/>
          <w:sz w:val="20"/>
          <w:szCs w:val="20"/>
        </w:rPr>
      </w:pPr>
      <w:r w:rsidRPr="00E02AE0">
        <w:rPr>
          <w:rFonts w:ascii="Arial" w:hAnsi="Arial" w:cs="Arial"/>
          <w:sz w:val="20"/>
          <w:szCs w:val="20"/>
        </w:rPr>
        <w:t xml:space="preserve">b) </w:t>
      </w:r>
      <w:r w:rsidR="00E02AE0" w:rsidRPr="00E02AE0">
        <w:rPr>
          <w:rFonts w:ascii="Arial" w:hAnsi="Arial" w:cs="Arial"/>
          <w:sz w:val="20"/>
          <w:szCs w:val="20"/>
        </w:rPr>
        <w:t>tento projekt musí byť v celkovej zmluvnej cene stavebných prác projektu minimálne 5 000 000,- EUR (slovom: päť miliónov eur) bez DPH;</w:t>
      </w:r>
      <w:r w:rsidR="00367F61" w:rsidRPr="00E02AE0">
        <w:rPr>
          <w:rFonts w:ascii="Arial" w:hAnsi="Arial" w:cs="Arial"/>
          <w:sz w:val="20"/>
          <w:szCs w:val="20"/>
        </w:rPr>
        <w:t xml:space="preserve"> </w:t>
      </w:r>
    </w:p>
    <w:p w14:paraId="3DAB8B89" w14:textId="126BBE0E" w:rsidR="00C06FEB" w:rsidRPr="00E02AE0" w:rsidRDefault="00F44AF4" w:rsidP="00C06FEB">
      <w:pPr>
        <w:ind w:left="993" w:hanging="284"/>
        <w:jc w:val="both"/>
        <w:rPr>
          <w:rFonts w:ascii="Arial" w:hAnsi="Arial" w:cs="Arial"/>
          <w:sz w:val="20"/>
          <w:szCs w:val="20"/>
        </w:rPr>
      </w:pPr>
      <w:r w:rsidRPr="00E02AE0">
        <w:rPr>
          <w:rFonts w:ascii="Arial" w:hAnsi="Arial" w:cs="Arial"/>
          <w:sz w:val="20"/>
          <w:szCs w:val="20"/>
        </w:rPr>
        <w:t>c)</w:t>
      </w:r>
      <w:r w:rsidRPr="00E02AE0">
        <w:rPr>
          <w:rFonts w:ascii="Arial" w:hAnsi="Arial" w:cs="Arial"/>
          <w:sz w:val="20"/>
          <w:szCs w:val="20"/>
        </w:rPr>
        <w:tab/>
      </w:r>
      <w:r w:rsidR="00E02AE0" w:rsidRPr="00E02AE0">
        <w:rPr>
          <w:rFonts w:ascii="Arial" w:hAnsi="Arial" w:cs="Arial"/>
          <w:sz w:val="20"/>
          <w:szCs w:val="20"/>
        </w:rPr>
        <w:t>účasť na tomto projekte musí byť na pozícii projektového manažéra stavby/riaditeľa stavby/zástupcu zhotoviteľa stavby/zástupcu riaditeľa stavby;</w:t>
      </w:r>
    </w:p>
    <w:p w14:paraId="57EBDF7C" w14:textId="3EC4B36D" w:rsidR="00E02AE0" w:rsidRPr="00E02AE0" w:rsidRDefault="00E02AE0" w:rsidP="00C06FEB">
      <w:pPr>
        <w:ind w:left="993" w:hanging="284"/>
        <w:jc w:val="both"/>
        <w:rPr>
          <w:rFonts w:ascii="Arial" w:hAnsi="Arial" w:cs="Arial"/>
          <w:sz w:val="20"/>
          <w:szCs w:val="20"/>
        </w:rPr>
      </w:pPr>
      <w:r w:rsidRPr="00E02AE0">
        <w:rPr>
          <w:rFonts w:ascii="Arial" w:hAnsi="Arial" w:cs="Arial"/>
          <w:sz w:val="20"/>
          <w:szCs w:val="20"/>
        </w:rPr>
        <w:t>d)</w:t>
      </w:r>
      <w:r w:rsidRPr="00E02AE0">
        <w:rPr>
          <w:rFonts w:ascii="Arial" w:hAnsi="Arial" w:cs="Arial"/>
          <w:sz w:val="20"/>
          <w:szCs w:val="20"/>
        </w:rPr>
        <w:tab/>
        <w:t xml:space="preserve">účasť na tomto projekte na danej pozícií musí byť v minimálnej dobe trvania zodpovedajúcej </w:t>
      </w:r>
      <w:r w:rsidRPr="00E02AE0">
        <w:rPr>
          <w:rFonts w:ascii="Arial" w:hAnsi="Arial" w:cs="Arial"/>
          <w:sz w:val="20"/>
          <w:szCs w:val="20"/>
        </w:rPr>
        <w:br/>
        <w:t>50 % lehoty výstavby Projektu (za lehotu výstavby sa považuje lehota odo dňa vydania Oznámenia o začatí prác po vydanie Preberacieho protokolu);</w:t>
      </w:r>
    </w:p>
    <w:p w14:paraId="3FC1C484" w14:textId="68805E62" w:rsidR="00E02AE0" w:rsidRPr="00E02AE0" w:rsidRDefault="00E02AE0" w:rsidP="00C06FEB">
      <w:pPr>
        <w:ind w:left="993" w:hanging="284"/>
        <w:jc w:val="both"/>
        <w:rPr>
          <w:rFonts w:ascii="Arial" w:hAnsi="Arial" w:cs="Arial"/>
          <w:sz w:val="20"/>
          <w:szCs w:val="20"/>
        </w:rPr>
      </w:pPr>
      <w:r w:rsidRPr="00E02AE0">
        <w:rPr>
          <w:rFonts w:ascii="Arial" w:hAnsi="Arial" w:cs="Arial"/>
          <w:sz w:val="20"/>
          <w:szCs w:val="20"/>
        </w:rPr>
        <w:t>e)</w:t>
      </w:r>
      <w:r w:rsidRPr="00E02AE0">
        <w:rPr>
          <w:rFonts w:ascii="Arial" w:hAnsi="Arial" w:cs="Arial"/>
          <w:sz w:val="20"/>
          <w:szCs w:val="20"/>
        </w:rPr>
        <w:tab/>
        <w:t xml:space="preserve">Osvedčenie o vykonaní odbornej skúšky podľa zákona č. 138/1992 Zb. </w:t>
      </w:r>
      <w:r w:rsidRPr="00E02AE0">
        <w:rPr>
          <w:rFonts w:ascii="Arial" w:hAnsi="Arial" w:cs="Arial"/>
          <w:bCs/>
          <w:sz w:val="20"/>
          <w:szCs w:val="20"/>
        </w:rPr>
        <w:t xml:space="preserve">o autorizovaných architektoch a autorizovaných stavebných inžinieroch v znení neskorších prepisov (ďalej len „zákon č. 138/1992 Zb.“) </w:t>
      </w:r>
      <w:r w:rsidRPr="00E02AE0">
        <w:rPr>
          <w:rFonts w:ascii="Arial" w:hAnsi="Arial" w:cs="Arial"/>
          <w:sz w:val="20"/>
          <w:szCs w:val="20"/>
        </w:rPr>
        <w:t xml:space="preserve">pre výkon činnosti stavbyvedúci s odborným zameraním Inžinierske stavby – dopravné stavby; resp. ekvivalentný doklad platný v čase predloženia ponuky ako </w:t>
      </w:r>
      <w:proofErr w:type="spellStart"/>
      <w:r w:rsidRPr="00E02AE0">
        <w:rPr>
          <w:rFonts w:ascii="Arial" w:hAnsi="Arial" w:cs="Arial"/>
          <w:sz w:val="20"/>
          <w:szCs w:val="20"/>
        </w:rPr>
        <w:t>sken</w:t>
      </w:r>
      <w:proofErr w:type="spellEnd"/>
      <w:r w:rsidRPr="00E02AE0">
        <w:rPr>
          <w:rFonts w:ascii="Arial" w:hAnsi="Arial" w:cs="Arial"/>
          <w:sz w:val="20"/>
          <w:szCs w:val="20"/>
        </w:rPr>
        <w:t xml:space="preserve"> originálu alebo úradne osvedčenej fotokópie.</w:t>
      </w:r>
    </w:p>
    <w:p w14:paraId="14DF510C" w14:textId="77777777" w:rsidR="00367F61" w:rsidRPr="00E02AE0" w:rsidRDefault="00367F61" w:rsidP="00F34557">
      <w:pPr>
        <w:jc w:val="both"/>
        <w:rPr>
          <w:rFonts w:ascii="Arial" w:hAnsi="Arial" w:cs="Arial"/>
          <w:sz w:val="20"/>
          <w:szCs w:val="20"/>
        </w:rPr>
      </w:pPr>
    </w:p>
    <w:p w14:paraId="2FA58444" w14:textId="417B3285" w:rsidR="00D659E6" w:rsidRPr="00E02AE0" w:rsidRDefault="00E02AE0" w:rsidP="00F34557">
      <w:pPr>
        <w:ind w:left="709" w:hanging="425"/>
        <w:jc w:val="both"/>
        <w:rPr>
          <w:rFonts w:ascii="Arial" w:hAnsi="Arial" w:cs="Arial"/>
          <w:sz w:val="20"/>
          <w:szCs w:val="20"/>
        </w:rPr>
      </w:pPr>
      <w:r w:rsidRPr="00E02AE0">
        <w:rPr>
          <w:rFonts w:ascii="Arial" w:hAnsi="Arial" w:cs="Arial"/>
          <w:sz w:val="20"/>
          <w:szCs w:val="20"/>
        </w:rPr>
        <w:t>2</w:t>
      </w:r>
      <w:r w:rsidR="003E3090" w:rsidRPr="00E02AE0">
        <w:rPr>
          <w:rFonts w:ascii="Arial" w:hAnsi="Arial" w:cs="Arial"/>
          <w:sz w:val="20"/>
          <w:szCs w:val="20"/>
        </w:rPr>
        <w:t>.</w:t>
      </w:r>
      <w:r w:rsidR="00C7567F" w:rsidRPr="00E02AE0">
        <w:rPr>
          <w:rFonts w:ascii="Arial" w:hAnsi="Arial" w:cs="Arial"/>
          <w:sz w:val="20"/>
          <w:szCs w:val="20"/>
        </w:rPr>
        <w:t>2</w:t>
      </w:r>
      <w:r w:rsidR="003E3090" w:rsidRPr="00E02AE0">
        <w:rPr>
          <w:rFonts w:ascii="Arial" w:hAnsi="Arial" w:cs="Arial"/>
          <w:b/>
          <w:sz w:val="20"/>
          <w:szCs w:val="20"/>
        </w:rPr>
        <w:tab/>
      </w:r>
      <w:r w:rsidR="00A546FE" w:rsidRPr="00A546FE">
        <w:rPr>
          <w:rFonts w:ascii="Arial" w:hAnsi="Arial" w:cs="Arial"/>
          <w:b/>
          <w:sz w:val="20"/>
          <w:szCs w:val="20"/>
        </w:rPr>
        <w:t xml:space="preserve">Hlavný stavbyvedúci/zástupca Riaditeľa stavby </w:t>
      </w:r>
      <w:r w:rsidR="00A546FE" w:rsidRPr="00A546FE">
        <w:rPr>
          <w:rFonts w:ascii="Arial" w:hAnsi="Arial" w:cs="Arial"/>
          <w:bCs/>
          <w:sz w:val="20"/>
          <w:szCs w:val="20"/>
        </w:rPr>
        <w:t>preukáže odbornú prax za rozhodné obdobie za nasledovných podmienok:</w:t>
      </w:r>
    </w:p>
    <w:p w14:paraId="45B237C2" w14:textId="6FAE4E9D" w:rsidR="00E02AE0" w:rsidRPr="00E02AE0" w:rsidRDefault="00E02AE0" w:rsidP="00E02AE0">
      <w:pPr>
        <w:ind w:left="993" w:hanging="284"/>
        <w:jc w:val="both"/>
        <w:rPr>
          <w:rFonts w:ascii="Arial" w:hAnsi="Arial" w:cs="Arial"/>
          <w:color w:val="FF0000"/>
          <w:sz w:val="20"/>
          <w:szCs w:val="20"/>
        </w:rPr>
      </w:pPr>
      <w:r w:rsidRPr="00E02AE0">
        <w:rPr>
          <w:rFonts w:ascii="Arial" w:hAnsi="Arial" w:cs="Arial"/>
          <w:sz w:val="20"/>
          <w:szCs w:val="20"/>
        </w:rPr>
        <w:t xml:space="preserve">a) účasť na realizácii** minimálne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(Príloha B3 Časť B Zväzok 1 týchto SP); </w:t>
      </w:r>
    </w:p>
    <w:p w14:paraId="6111D7A7" w14:textId="66823BAB" w:rsidR="00E02AE0" w:rsidRPr="00E02AE0" w:rsidRDefault="00E02AE0" w:rsidP="00E02AE0">
      <w:pPr>
        <w:ind w:left="993" w:hanging="284"/>
        <w:jc w:val="both"/>
        <w:rPr>
          <w:rFonts w:ascii="Arial" w:hAnsi="Arial" w:cs="Arial"/>
          <w:sz w:val="20"/>
          <w:szCs w:val="20"/>
        </w:rPr>
      </w:pPr>
      <w:r w:rsidRPr="00E02AE0">
        <w:rPr>
          <w:rFonts w:ascii="Arial" w:hAnsi="Arial" w:cs="Arial"/>
          <w:sz w:val="20"/>
          <w:szCs w:val="20"/>
        </w:rPr>
        <w:t xml:space="preserve">b) </w:t>
      </w:r>
      <w:r w:rsidRPr="00E02AE0">
        <w:rPr>
          <w:rFonts w:ascii="Arial" w:hAnsi="Arial" w:cs="Arial"/>
          <w:sz w:val="20"/>
          <w:szCs w:val="20"/>
        </w:rPr>
        <w:tab/>
        <w:t xml:space="preserve">účasť na tomto projekte musí byť na pozícii hlavný stavbyvedúci/zástupcu hlavného stavbyvedúceho; </w:t>
      </w:r>
    </w:p>
    <w:p w14:paraId="048B1B21" w14:textId="2ACD92AC" w:rsidR="00E02AE0" w:rsidRPr="00E02AE0" w:rsidRDefault="00E02AE0" w:rsidP="00E02AE0">
      <w:pPr>
        <w:ind w:left="993" w:hanging="284"/>
        <w:jc w:val="both"/>
        <w:rPr>
          <w:rFonts w:ascii="Arial" w:hAnsi="Arial" w:cs="Arial"/>
          <w:sz w:val="20"/>
          <w:szCs w:val="20"/>
        </w:rPr>
      </w:pPr>
      <w:r w:rsidRPr="00E02AE0">
        <w:rPr>
          <w:rFonts w:ascii="Arial" w:hAnsi="Arial" w:cs="Arial"/>
          <w:sz w:val="20"/>
          <w:szCs w:val="20"/>
        </w:rPr>
        <w:t>c)</w:t>
      </w:r>
      <w:r w:rsidRPr="00E02AE0">
        <w:rPr>
          <w:rFonts w:ascii="Arial" w:hAnsi="Arial" w:cs="Arial"/>
          <w:sz w:val="20"/>
          <w:szCs w:val="20"/>
        </w:rPr>
        <w:tab/>
        <w:t xml:space="preserve">účasť na tomto projekte na danej pozícii musí byť v minimálnej dobe trvania zodpovedajúcej </w:t>
      </w:r>
      <w:r w:rsidRPr="00E02AE0">
        <w:rPr>
          <w:rFonts w:ascii="Arial" w:hAnsi="Arial" w:cs="Arial"/>
          <w:sz w:val="20"/>
          <w:szCs w:val="20"/>
        </w:rPr>
        <w:br/>
        <w:t>50 % lehoty výstavby Projektu (za lehotu výstavby sa považuje lehota odo dňa vydania Oznámenia o začatí prác po vydanie Preberacieho protokolu);</w:t>
      </w:r>
    </w:p>
    <w:p w14:paraId="679C8552" w14:textId="77AFE81E" w:rsidR="00E02AE0" w:rsidRPr="00E02AE0" w:rsidRDefault="00E02AE0" w:rsidP="00E02AE0">
      <w:pPr>
        <w:ind w:left="993" w:hanging="284"/>
        <w:jc w:val="both"/>
        <w:rPr>
          <w:rFonts w:ascii="Arial" w:hAnsi="Arial" w:cs="Arial"/>
          <w:sz w:val="20"/>
          <w:szCs w:val="20"/>
        </w:rPr>
      </w:pPr>
      <w:r w:rsidRPr="00E02AE0">
        <w:rPr>
          <w:rFonts w:ascii="Arial" w:hAnsi="Arial" w:cs="Arial"/>
          <w:sz w:val="20"/>
          <w:szCs w:val="20"/>
        </w:rPr>
        <w:t>d)</w:t>
      </w:r>
      <w:r w:rsidRPr="00E02AE0">
        <w:rPr>
          <w:rFonts w:ascii="Arial" w:hAnsi="Arial" w:cs="Arial"/>
          <w:sz w:val="20"/>
          <w:szCs w:val="20"/>
        </w:rPr>
        <w:tab/>
        <w:t>tento projekt musí byť v celkovej zmluvnej cene stavebných prác projektu minimálne 5 000 000,- EUR (slovom: päť miliónov) bez DPH;</w:t>
      </w:r>
    </w:p>
    <w:p w14:paraId="7CB900FB" w14:textId="3268D0EB" w:rsidR="00987040" w:rsidRPr="00E02AE0" w:rsidRDefault="00E02AE0" w:rsidP="00E02AE0">
      <w:pPr>
        <w:ind w:left="993" w:hanging="284"/>
        <w:jc w:val="both"/>
        <w:rPr>
          <w:rFonts w:ascii="Arial" w:hAnsi="Arial" w:cs="Arial"/>
          <w:sz w:val="20"/>
          <w:szCs w:val="20"/>
        </w:rPr>
      </w:pPr>
      <w:r w:rsidRPr="00E02AE0">
        <w:rPr>
          <w:rFonts w:ascii="Arial" w:hAnsi="Arial" w:cs="Arial"/>
          <w:sz w:val="20"/>
          <w:szCs w:val="20"/>
        </w:rPr>
        <w:t>e)</w:t>
      </w:r>
      <w:r w:rsidRPr="00E02AE0">
        <w:rPr>
          <w:rFonts w:ascii="Arial" w:hAnsi="Arial" w:cs="Arial"/>
          <w:sz w:val="20"/>
          <w:szCs w:val="20"/>
        </w:rPr>
        <w:tab/>
        <w:t xml:space="preserve">Osvedčenie o vykonaní odbornej skúšky podľa zákona č. 138/1992 Zb. pre výkon činnosti stavbyvedúci s odborným zameraním Inžinierske stavby – dopravné stavby alebo Inžinierske stavby – mosty; resp. ekvivalentný doklad platný v čase predloženia ponuky ako </w:t>
      </w:r>
      <w:proofErr w:type="spellStart"/>
      <w:r w:rsidRPr="00E02AE0">
        <w:rPr>
          <w:rFonts w:ascii="Arial" w:hAnsi="Arial" w:cs="Arial"/>
          <w:sz w:val="20"/>
          <w:szCs w:val="20"/>
        </w:rPr>
        <w:t>sken</w:t>
      </w:r>
      <w:proofErr w:type="spellEnd"/>
      <w:r w:rsidRPr="00E02AE0">
        <w:rPr>
          <w:rFonts w:ascii="Arial" w:hAnsi="Arial" w:cs="Arial"/>
          <w:sz w:val="20"/>
          <w:szCs w:val="20"/>
        </w:rPr>
        <w:t xml:space="preserve"> originálu alebo úradne osvedčenej fotokópie;</w:t>
      </w:r>
    </w:p>
    <w:p w14:paraId="553C91C8" w14:textId="77777777" w:rsidR="00987040" w:rsidRPr="00E02AE0" w:rsidRDefault="00987040" w:rsidP="00E02AE0">
      <w:pPr>
        <w:jc w:val="both"/>
        <w:rPr>
          <w:rFonts w:ascii="Arial" w:hAnsi="Arial" w:cs="Arial"/>
          <w:sz w:val="20"/>
          <w:szCs w:val="20"/>
        </w:rPr>
      </w:pPr>
    </w:p>
    <w:p w14:paraId="090B97A5" w14:textId="3B26E669" w:rsidR="00F44AF4" w:rsidRPr="00E02AE0" w:rsidRDefault="00E02AE0" w:rsidP="00F34557">
      <w:pPr>
        <w:ind w:left="709" w:hanging="425"/>
        <w:jc w:val="both"/>
        <w:rPr>
          <w:rFonts w:ascii="Arial" w:hAnsi="Arial" w:cs="Arial"/>
          <w:b/>
          <w:color w:val="FF0000"/>
          <w:sz w:val="20"/>
          <w:szCs w:val="20"/>
        </w:rPr>
      </w:pPr>
      <w:r w:rsidRPr="00E02AE0">
        <w:rPr>
          <w:rFonts w:ascii="Arial" w:hAnsi="Arial" w:cs="Arial"/>
          <w:sz w:val="20"/>
          <w:szCs w:val="20"/>
        </w:rPr>
        <w:t>2</w:t>
      </w:r>
      <w:r w:rsidR="003E3090" w:rsidRPr="00E02AE0">
        <w:rPr>
          <w:rFonts w:ascii="Arial" w:hAnsi="Arial" w:cs="Arial"/>
          <w:sz w:val="20"/>
          <w:szCs w:val="20"/>
        </w:rPr>
        <w:t>.3</w:t>
      </w:r>
      <w:r w:rsidR="003E3090" w:rsidRPr="00E02AE0">
        <w:rPr>
          <w:rFonts w:ascii="Arial" w:hAnsi="Arial" w:cs="Arial"/>
          <w:b/>
          <w:sz w:val="20"/>
          <w:szCs w:val="20"/>
        </w:rPr>
        <w:tab/>
      </w:r>
      <w:r w:rsidRPr="00E02AE0">
        <w:rPr>
          <w:rFonts w:ascii="Arial" w:hAnsi="Arial" w:cs="Arial"/>
          <w:b/>
          <w:sz w:val="20"/>
          <w:szCs w:val="20"/>
        </w:rPr>
        <w:t>Hlavný inžinier projektu:</w:t>
      </w:r>
      <w:r w:rsidRPr="00E02AE0">
        <w:rPr>
          <w:rFonts w:ascii="Arial" w:hAnsi="Arial" w:cs="Arial"/>
          <w:sz w:val="20"/>
          <w:szCs w:val="20"/>
        </w:rPr>
        <w:t xml:space="preserve"> preukáže odbornú prax za rozhodné obdobie za nasledovných podmienok:</w:t>
      </w:r>
    </w:p>
    <w:p w14:paraId="4FDDF0F6" w14:textId="76FA51B0" w:rsidR="00E02AE0" w:rsidRPr="00E02AE0" w:rsidRDefault="00E02AE0" w:rsidP="00E02AE0">
      <w:pPr>
        <w:ind w:left="993" w:hanging="284"/>
        <w:jc w:val="both"/>
        <w:rPr>
          <w:rFonts w:ascii="Arial" w:hAnsi="Arial" w:cs="Arial"/>
          <w:color w:val="FF0000"/>
          <w:sz w:val="20"/>
          <w:szCs w:val="20"/>
        </w:rPr>
      </w:pPr>
      <w:bookmarkStart w:id="62" w:name="_Hlk162002211"/>
      <w:r w:rsidRPr="00E02AE0">
        <w:rPr>
          <w:rFonts w:ascii="Arial" w:hAnsi="Arial" w:cs="Arial"/>
          <w:sz w:val="20"/>
          <w:szCs w:val="20"/>
        </w:rPr>
        <w:t>a) zoznam projektov****, u ktorých vykonával hlavného inžiniera projektu</w:t>
      </w:r>
      <w:r w:rsidRPr="00E02AE0">
        <w:rPr>
          <w:rFonts w:ascii="Arial" w:eastAsia="Arial Unicode MS" w:hAnsi="Arial" w:cs="Arial"/>
          <w:sz w:val="20"/>
          <w:szCs w:val="20"/>
          <w:u w:color="000000"/>
        </w:rPr>
        <w:t>/zástupcu hlavného inžiniera projektu/zodpovedného projektanta</w:t>
      </w:r>
      <w:r w:rsidRPr="00E02AE0">
        <w:rPr>
          <w:rFonts w:ascii="Arial" w:hAnsi="Arial" w:cs="Arial"/>
          <w:sz w:val="20"/>
          <w:szCs w:val="20"/>
        </w:rPr>
        <w:t xml:space="preserve">, minimálne 1 projektu v stupni DSP alebo DRS pre stavby diaľnic alebo rýchlostných ciest alebo cesty I. triedy alebo ciest obdobného charakteru*, v dĺžke minimálne 500 metrov; </w:t>
      </w:r>
    </w:p>
    <w:p w14:paraId="1071F0F3" w14:textId="5A39CE2C" w:rsidR="00E02AE0" w:rsidRPr="00E02AE0" w:rsidRDefault="00E02AE0" w:rsidP="00E02AE0">
      <w:pPr>
        <w:ind w:left="993" w:hanging="284"/>
        <w:jc w:val="both"/>
        <w:rPr>
          <w:rFonts w:ascii="Arial" w:hAnsi="Arial" w:cs="Arial"/>
          <w:sz w:val="20"/>
          <w:szCs w:val="20"/>
        </w:rPr>
      </w:pPr>
      <w:r w:rsidRPr="00E02AE0">
        <w:rPr>
          <w:rFonts w:ascii="Arial" w:hAnsi="Arial" w:cs="Arial"/>
          <w:sz w:val="20"/>
          <w:szCs w:val="20"/>
        </w:rPr>
        <w:t xml:space="preserve">b) </w:t>
      </w:r>
      <w:r w:rsidRPr="00E02AE0">
        <w:rPr>
          <w:rFonts w:ascii="Arial" w:hAnsi="Arial" w:cs="Arial"/>
          <w:sz w:val="20"/>
          <w:szCs w:val="20"/>
        </w:rPr>
        <w:tab/>
      </w:r>
      <w:r w:rsidRPr="00E02AE0">
        <w:rPr>
          <w:rFonts w:ascii="Arial" w:eastAsia="Arial" w:hAnsi="Arial" w:cs="Arial"/>
          <w:sz w:val="20"/>
          <w:szCs w:val="20"/>
          <w:u w:color="000000"/>
          <w:bdr w:val="nil"/>
        </w:rPr>
        <w:t xml:space="preserve">účasť na tomto projekte na danej pozícií musí byť v minimálnej dobe trvania zodpovedajúcej </w:t>
      </w:r>
      <w:r w:rsidRPr="00E02AE0">
        <w:rPr>
          <w:rFonts w:ascii="Arial" w:eastAsia="Arial" w:hAnsi="Arial" w:cs="Arial"/>
          <w:sz w:val="20"/>
          <w:szCs w:val="20"/>
          <w:u w:color="000000"/>
          <w:bdr w:val="nil"/>
        </w:rPr>
        <w:br/>
        <w:t>50 % lehoty trvania projektu (za lehotu trvania projektu sa považuje lehota odo dňa podpisu zmluvy po vydanie Preberacieho protokolu;</w:t>
      </w:r>
      <w:r w:rsidRPr="00E02AE0">
        <w:rPr>
          <w:rFonts w:ascii="Arial" w:hAnsi="Arial" w:cs="Arial"/>
          <w:sz w:val="20"/>
          <w:szCs w:val="20"/>
        </w:rPr>
        <w:t xml:space="preserve"> </w:t>
      </w:r>
    </w:p>
    <w:p w14:paraId="7E355D1C" w14:textId="5F838237" w:rsidR="00E02AE0" w:rsidRPr="00E02AE0" w:rsidRDefault="00E02AE0" w:rsidP="00E02AE0">
      <w:pPr>
        <w:ind w:left="993" w:hanging="284"/>
        <w:jc w:val="both"/>
        <w:rPr>
          <w:rFonts w:ascii="Arial" w:hAnsi="Arial" w:cs="Arial"/>
          <w:sz w:val="20"/>
          <w:szCs w:val="20"/>
        </w:rPr>
      </w:pPr>
      <w:r w:rsidRPr="00E02AE0">
        <w:rPr>
          <w:rFonts w:ascii="Arial" w:hAnsi="Arial" w:cs="Arial"/>
          <w:sz w:val="20"/>
          <w:szCs w:val="20"/>
        </w:rPr>
        <w:lastRenderedPageBreak/>
        <w:t>c)</w:t>
      </w:r>
      <w:r w:rsidRPr="00E02AE0">
        <w:rPr>
          <w:rFonts w:ascii="Arial" w:hAnsi="Arial" w:cs="Arial"/>
          <w:sz w:val="20"/>
          <w:szCs w:val="20"/>
        </w:rPr>
        <w:tab/>
      </w:r>
      <w:r w:rsidRPr="00E02AE0">
        <w:rPr>
          <w:rFonts w:ascii="Arial" w:eastAsia="Arial" w:hAnsi="Arial" w:cs="Arial"/>
          <w:sz w:val="20"/>
          <w:szCs w:val="20"/>
          <w:u w:color="000000"/>
          <w:bdr w:val="nil"/>
        </w:rPr>
        <w:t xml:space="preserve">Osvedčenie o vykonaní odbornej skúšky podľa zákona č. 138/1992 Zb. o odbornej spôsobilosti pre autorizáciu kategórie A2 – Komplexné architektonické a inžinierske služby so zameraním </w:t>
      </w:r>
      <w:r w:rsidRPr="00E02AE0">
        <w:rPr>
          <w:rFonts w:ascii="Arial" w:eastAsia="Arial" w:hAnsi="Arial" w:cs="Arial"/>
          <w:sz w:val="20"/>
          <w:szCs w:val="20"/>
          <w:u w:color="000000"/>
          <w:bdr w:val="nil"/>
        </w:rPr>
        <w:br/>
        <w:t xml:space="preserve">na dopravné stavby alebo stupňa I2 - Inžinier pre konštrukcie inžinierskych stavieb </w:t>
      </w:r>
      <w:r w:rsidRPr="00E02AE0">
        <w:rPr>
          <w:rFonts w:ascii="Arial" w:eastAsia="Arial" w:hAnsi="Arial" w:cs="Arial"/>
          <w:sz w:val="20"/>
          <w:szCs w:val="20"/>
          <w:u w:color="000000"/>
          <w:bdr w:val="nil"/>
        </w:rPr>
        <w:br/>
        <w:t>(§5 ods. 1b (2)) so  zameraním na cesty; resp. ekvivalentný doklad</w:t>
      </w:r>
      <w:r w:rsidRPr="00E02AE0">
        <w:rPr>
          <w:rFonts w:ascii="Arial" w:hAnsi="Arial" w:cs="Arial"/>
          <w:sz w:val="20"/>
          <w:szCs w:val="20"/>
        </w:rPr>
        <w:t xml:space="preserve"> </w:t>
      </w:r>
      <w:r w:rsidRPr="00E02AE0">
        <w:rPr>
          <w:rFonts w:ascii="Arial" w:eastAsia="Arial" w:hAnsi="Arial" w:cs="Arial"/>
          <w:sz w:val="20"/>
          <w:szCs w:val="20"/>
          <w:u w:color="000000"/>
          <w:bdr w:val="nil"/>
        </w:rPr>
        <w:t xml:space="preserve">platný v čase predloženia ponuky ako </w:t>
      </w:r>
      <w:proofErr w:type="spellStart"/>
      <w:r w:rsidRPr="00E02AE0">
        <w:rPr>
          <w:rFonts w:ascii="Arial" w:eastAsia="Arial" w:hAnsi="Arial" w:cs="Arial"/>
          <w:sz w:val="20"/>
          <w:szCs w:val="20"/>
          <w:u w:color="000000"/>
          <w:bdr w:val="nil"/>
        </w:rPr>
        <w:t>sken</w:t>
      </w:r>
      <w:proofErr w:type="spellEnd"/>
      <w:r w:rsidRPr="00E02AE0">
        <w:rPr>
          <w:rFonts w:ascii="Arial" w:eastAsia="Arial" w:hAnsi="Arial" w:cs="Arial"/>
          <w:sz w:val="20"/>
          <w:szCs w:val="20"/>
          <w:u w:color="000000"/>
          <w:bdr w:val="nil"/>
        </w:rPr>
        <w:t xml:space="preserve"> originálu alebo úradne osvedčenej fotokópie.</w:t>
      </w:r>
    </w:p>
    <w:p w14:paraId="6041FC46" w14:textId="2C797F12" w:rsidR="00E02AE0" w:rsidRPr="00E02AE0" w:rsidRDefault="00E02AE0" w:rsidP="00E02AE0">
      <w:pPr>
        <w:ind w:left="993" w:hanging="284"/>
        <w:jc w:val="both"/>
        <w:rPr>
          <w:rFonts w:ascii="Arial" w:hAnsi="Arial" w:cs="Arial"/>
          <w:sz w:val="20"/>
          <w:szCs w:val="20"/>
        </w:rPr>
      </w:pPr>
      <w:r w:rsidRPr="00E02AE0">
        <w:rPr>
          <w:rFonts w:ascii="Arial" w:hAnsi="Arial" w:cs="Arial"/>
          <w:sz w:val="20"/>
          <w:szCs w:val="20"/>
        </w:rPr>
        <w:t>d)</w:t>
      </w:r>
      <w:r w:rsidRPr="00E02AE0">
        <w:rPr>
          <w:rFonts w:ascii="Arial" w:hAnsi="Arial" w:cs="Arial"/>
          <w:sz w:val="20"/>
          <w:szCs w:val="20"/>
        </w:rPr>
        <w:tab/>
      </w:r>
      <w:r w:rsidRPr="00E02AE0">
        <w:rPr>
          <w:rFonts w:ascii="Arial" w:eastAsia="Arial" w:hAnsi="Arial" w:cs="Arial"/>
          <w:sz w:val="20"/>
          <w:szCs w:val="20"/>
          <w:u w:color="000000"/>
          <w:bdr w:val="nil"/>
        </w:rPr>
        <w:t>hlavný inžinier projektu môže byť zodpovedný aj za vypracovanie cestnej časti.</w:t>
      </w:r>
    </w:p>
    <w:p w14:paraId="2AB951E3" w14:textId="77777777" w:rsidR="000F3366" w:rsidRPr="00B41324" w:rsidRDefault="000F3366" w:rsidP="00B41324">
      <w:pPr>
        <w:pStyle w:val="Default"/>
        <w:ind w:left="993" w:hanging="284"/>
        <w:jc w:val="both"/>
        <w:rPr>
          <w:rFonts w:ascii="Arial" w:hAnsi="Arial" w:cs="Arial"/>
          <w:sz w:val="20"/>
          <w:szCs w:val="20"/>
        </w:rPr>
      </w:pPr>
    </w:p>
    <w:bookmarkEnd w:id="62"/>
    <w:p w14:paraId="1B7DCD2C" w14:textId="77777777" w:rsidR="00E02AE0" w:rsidRPr="00E02AE0" w:rsidRDefault="00E02AE0" w:rsidP="00E02AE0">
      <w:pPr>
        <w:ind w:left="284"/>
        <w:contextualSpacing/>
        <w:jc w:val="both"/>
        <w:rPr>
          <w:rFonts w:ascii="Arial" w:hAnsi="Arial" w:cs="Arial"/>
          <w:sz w:val="18"/>
          <w:szCs w:val="18"/>
        </w:rPr>
      </w:pPr>
      <w:r w:rsidRPr="00E02AE0">
        <w:rPr>
          <w:rFonts w:ascii="Arial" w:hAnsi="Arial" w:cs="Arial"/>
          <w:i/>
          <w:sz w:val="18"/>
          <w:szCs w:val="18"/>
        </w:rPr>
        <w:t xml:space="preserve">*Poznámka: </w:t>
      </w:r>
      <w:r w:rsidRPr="00E02AE0">
        <w:rPr>
          <w:rFonts w:ascii="Arial" w:hAnsi="Arial" w:cs="Arial"/>
          <w:sz w:val="18"/>
          <w:szCs w:val="18"/>
        </w:rPr>
        <w:t>Diaľnicou, rýchlostnou cestou, cestou I. triedy, alebo cestou obdobného charakteru sa rozumie komunikácia s celkovou šírkou minimálne 11,25 m.</w:t>
      </w:r>
    </w:p>
    <w:p w14:paraId="4434C044" w14:textId="77777777" w:rsidR="00E02AE0" w:rsidRPr="00E02AE0" w:rsidRDefault="00E02AE0" w:rsidP="00E02AE0">
      <w:pPr>
        <w:ind w:left="284"/>
        <w:contextualSpacing/>
        <w:jc w:val="both"/>
        <w:rPr>
          <w:rFonts w:ascii="Arial" w:hAnsi="Arial" w:cs="Arial"/>
          <w:i/>
          <w:sz w:val="18"/>
          <w:szCs w:val="18"/>
        </w:rPr>
      </w:pPr>
    </w:p>
    <w:p w14:paraId="36C0BBC8" w14:textId="77777777" w:rsidR="00E02AE0" w:rsidRPr="00E02AE0" w:rsidRDefault="00E02AE0" w:rsidP="00E02AE0">
      <w:pPr>
        <w:ind w:left="284"/>
        <w:contextualSpacing/>
        <w:jc w:val="both"/>
        <w:rPr>
          <w:rFonts w:ascii="Arial" w:hAnsi="Arial" w:cs="Arial"/>
          <w:sz w:val="18"/>
          <w:szCs w:val="18"/>
        </w:rPr>
      </w:pPr>
      <w:r w:rsidRPr="00E02AE0">
        <w:rPr>
          <w:rFonts w:ascii="Arial" w:hAnsi="Arial" w:cs="Arial"/>
          <w:i/>
          <w:sz w:val="18"/>
          <w:szCs w:val="18"/>
        </w:rPr>
        <w:t>**Poznámka: Realizáciou sa rozumie výstavba diaľnice alebo rýchlostnej cesty alebo cesty I. triedy alebo cesty obdobného charakteru</w:t>
      </w:r>
    </w:p>
    <w:p w14:paraId="1AF0C1A6" w14:textId="77777777" w:rsidR="00E02AE0" w:rsidRPr="00E02AE0" w:rsidRDefault="00E02AE0" w:rsidP="00E02AE0">
      <w:pPr>
        <w:ind w:left="284"/>
        <w:contextualSpacing/>
        <w:jc w:val="both"/>
        <w:rPr>
          <w:rFonts w:ascii="Arial" w:hAnsi="Arial" w:cs="Arial"/>
          <w:sz w:val="18"/>
          <w:szCs w:val="18"/>
        </w:rPr>
      </w:pPr>
    </w:p>
    <w:p w14:paraId="2141B68D" w14:textId="77777777" w:rsidR="00E02AE0" w:rsidRPr="00E02AE0" w:rsidRDefault="00E02AE0" w:rsidP="00E02AE0">
      <w:pPr>
        <w:ind w:left="284"/>
        <w:contextualSpacing/>
        <w:jc w:val="both"/>
        <w:rPr>
          <w:rFonts w:ascii="Arial" w:hAnsi="Arial" w:cs="Arial"/>
          <w:sz w:val="18"/>
          <w:szCs w:val="18"/>
        </w:rPr>
      </w:pPr>
      <w:r w:rsidRPr="00E02AE0">
        <w:rPr>
          <w:rFonts w:ascii="Arial" w:hAnsi="Arial" w:cs="Arial"/>
          <w:sz w:val="18"/>
          <w:szCs w:val="18"/>
        </w:rPr>
        <w:t xml:space="preserve">***Poznámka: Projektom sa rozumie referencia na stavebné práce realizované na stavbe diaľnice alebo stavbe rýchlostnej cesty alebo cesty I. triedy alebo cesty obdobného charakteru. </w:t>
      </w:r>
    </w:p>
    <w:p w14:paraId="7105105E" w14:textId="77777777" w:rsidR="00E02AE0" w:rsidRPr="00E02AE0" w:rsidRDefault="00E02AE0" w:rsidP="00E02AE0">
      <w:pPr>
        <w:ind w:left="284"/>
        <w:contextualSpacing/>
        <w:jc w:val="both"/>
        <w:rPr>
          <w:rFonts w:ascii="Arial" w:hAnsi="Arial" w:cs="Arial"/>
          <w:i/>
          <w:spacing w:val="-8"/>
          <w:sz w:val="18"/>
          <w:szCs w:val="18"/>
        </w:rPr>
      </w:pPr>
    </w:p>
    <w:p w14:paraId="6A51DB7C" w14:textId="77777777" w:rsidR="00E02AE0" w:rsidRPr="00E02AE0" w:rsidRDefault="00E02AE0" w:rsidP="00E02AE0">
      <w:pPr>
        <w:ind w:left="284"/>
        <w:contextualSpacing/>
        <w:jc w:val="both"/>
        <w:rPr>
          <w:rFonts w:ascii="Arial" w:hAnsi="Arial" w:cs="Arial"/>
          <w:sz w:val="18"/>
          <w:szCs w:val="18"/>
        </w:rPr>
      </w:pPr>
      <w:r w:rsidRPr="00E02AE0">
        <w:rPr>
          <w:rFonts w:ascii="Arial" w:hAnsi="Arial" w:cs="Arial"/>
          <w:sz w:val="18"/>
          <w:szCs w:val="18"/>
        </w:rPr>
        <w:t>****Poznámka: Projektom sa rozumie referencia na projektové služby realizované na stavbe diaľnice alebo stavbe rýchlostnej cesty alebo cesty I. triedy alebo cesty obdobného charakteru.</w:t>
      </w:r>
    </w:p>
    <w:p w14:paraId="615E0F44" w14:textId="77777777" w:rsidR="00E02AE0" w:rsidRPr="00D74061" w:rsidRDefault="00E02AE0" w:rsidP="00E02AE0">
      <w:pPr>
        <w:ind w:left="284"/>
        <w:contextualSpacing/>
        <w:jc w:val="both"/>
        <w:rPr>
          <w:rFonts w:ascii="Tahoma" w:hAnsi="Tahoma" w:cs="Tahoma"/>
          <w:i/>
          <w:spacing w:val="-8"/>
          <w:sz w:val="20"/>
          <w:szCs w:val="20"/>
        </w:rPr>
      </w:pPr>
    </w:p>
    <w:p w14:paraId="11313656" w14:textId="707CA121" w:rsidR="00891A9B" w:rsidRDefault="00E02AE0" w:rsidP="00E02AE0">
      <w:pPr>
        <w:ind w:left="284"/>
        <w:contextualSpacing/>
        <w:jc w:val="both"/>
        <w:rPr>
          <w:rFonts w:ascii="Tahoma" w:eastAsia="Calibri" w:hAnsi="Tahoma" w:cs="Tahoma"/>
          <w:sz w:val="20"/>
          <w:szCs w:val="20"/>
        </w:rPr>
      </w:pPr>
      <w:r w:rsidRPr="00D74061">
        <w:rPr>
          <w:rFonts w:ascii="Tahoma" w:eastAsia="Calibri" w:hAnsi="Tahoma" w:cs="Tahoma"/>
          <w:sz w:val="20"/>
          <w:szCs w:val="20"/>
        </w:rPr>
        <w:t>Uchádzač predloží Zoznam Kľúčových odborníkov navrhovaných na vykonanie diela (Príloha B8 Časť B Zväzok 1 týchto SP).</w:t>
      </w:r>
    </w:p>
    <w:p w14:paraId="3770D9DB" w14:textId="77777777" w:rsidR="00E02AE0" w:rsidRDefault="00E02AE0" w:rsidP="00E02AE0">
      <w:pPr>
        <w:ind w:left="284"/>
        <w:contextualSpacing/>
        <w:jc w:val="both"/>
        <w:rPr>
          <w:rFonts w:ascii="Tahoma" w:eastAsia="Calibri" w:hAnsi="Tahoma" w:cs="Tahoma"/>
          <w:sz w:val="20"/>
          <w:szCs w:val="20"/>
        </w:rPr>
      </w:pPr>
    </w:p>
    <w:p w14:paraId="6ADD5BFB" w14:textId="7FDC9D92" w:rsidR="00E02AE0" w:rsidRPr="00D74061" w:rsidRDefault="00E02AE0" w:rsidP="00E02AE0">
      <w:pPr>
        <w:ind w:left="284"/>
        <w:contextualSpacing/>
        <w:jc w:val="both"/>
        <w:rPr>
          <w:rFonts w:ascii="Tahoma" w:hAnsi="Tahoma" w:cs="Tahoma"/>
          <w:sz w:val="20"/>
          <w:szCs w:val="20"/>
        </w:rPr>
      </w:pPr>
      <w:r w:rsidRPr="00D74061">
        <w:rPr>
          <w:rFonts w:ascii="Tahoma" w:hAnsi="Tahoma" w:cs="Tahoma"/>
          <w:sz w:val="20"/>
          <w:szCs w:val="20"/>
        </w:rPr>
        <w:t>Uchádzač preukazuje splnenie podmienok účasti uvedených v bode 2.1 až 2.</w:t>
      </w:r>
      <w:r>
        <w:rPr>
          <w:rFonts w:ascii="Tahoma" w:hAnsi="Tahoma" w:cs="Tahoma"/>
          <w:sz w:val="20"/>
          <w:szCs w:val="20"/>
        </w:rPr>
        <w:t>3</w:t>
      </w:r>
      <w:r w:rsidRPr="00D74061">
        <w:rPr>
          <w:rFonts w:ascii="Tahoma" w:hAnsi="Tahoma" w:cs="Tahoma"/>
          <w:sz w:val="20"/>
          <w:szCs w:val="20"/>
        </w:rPr>
        <w:t xml:space="preserve"> pre každého kľúčového odborníka predložením:</w:t>
      </w:r>
    </w:p>
    <w:p w14:paraId="491EABB6" w14:textId="77777777" w:rsidR="00E02AE0" w:rsidRPr="00D74061" w:rsidRDefault="00E02AE0" w:rsidP="00E02AE0">
      <w:pPr>
        <w:ind w:left="284"/>
        <w:contextualSpacing/>
        <w:jc w:val="both"/>
        <w:rPr>
          <w:rFonts w:ascii="Tahoma" w:hAnsi="Tahoma" w:cs="Tahoma"/>
          <w:sz w:val="20"/>
          <w:szCs w:val="20"/>
        </w:rPr>
      </w:pPr>
      <w:r w:rsidRPr="00D74061">
        <w:rPr>
          <w:rFonts w:ascii="Tahoma" w:hAnsi="Tahoma" w:cs="Tahoma"/>
          <w:sz w:val="20"/>
          <w:szCs w:val="20"/>
        </w:rPr>
        <w:t>-</w:t>
      </w:r>
      <w:r w:rsidRPr="00D74061">
        <w:rPr>
          <w:rFonts w:ascii="Tahoma" w:hAnsi="Tahoma" w:cs="Tahoma"/>
          <w:sz w:val="20"/>
          <w:szCs w:val="20"/>
        </w:rPr>
        <w:tab/>
        <w:t xml:space="preserve">Referenčného listu kľúčového odborníka (Príloha B3 Časť B Zväzok 1 týchto SP), z ktorého </w:t>
      </w:r>
      <w:r w:rsidRPr="00D74061">
        <w:rPr>
          <w:rFonts w:ascii="Tahoma" w:hAnsi="Tahoma" w:cs="Tahoma"/>
          <w:sz w:val="20"/>
          <w:szCs w:val="20"/>
        </w:rPr>
        <w:tab/>
        <w:t>obsahu bude vyplývať ich splnenie;</w:t>
      </w:r>
    </w:p>
    <w:p w14:paraId="38AE5057" w14:textId="77777777" w:rsidR="00E02AE0" w:rsidRPr="00D74061" w:rsidRDefault="00E02AE0" w:rsidP="00E02AE0">
      <w:pPr>
        <w:ind w:left="284"/>
        <w:contextualSpacing/>
        <w:jc w:val="both"/>
        <w:rPr>
          <w:rFonts w:ascii="Tahoma" w:hAnsi="Tahoma" w:cs="Tahoma"/>
          <w:sz w:val="20"/>
          <w:szCs w:val="20"/>
        </w:rPr>
      </w:pPr>
      <w:r w:rsidRPr="00D74061">
        <w:rPr>
          <w:rFonts w:ascii="Tahoma" w:hAnsi="Tahoma" w:cs="Tahoma"/>
          <w:sz w:val="20"/>
          <w:szCs w:val="20"/>
        </w:rPr>
        <w:t>-</w:t>
      </w:r>
      <w:r w:rsidRPr="00D74061">
        <w:rPr>
          <w:rFonts w:ascii="Tahoma" w:hAnsi="Tahoma" w:cs="Tahoma"/>
          <w:sz w:val="20"/>
          <w:szCs w:val="20"/>
        </w:rPr>
        <w:tab/>
        <w:t>Zoznamu projektov odborníka;</w:t>
      </w:r>
    </w:p>
    <w:p w14:paraId="124CF0AD" w14:textId="77777777" w:rsidR="00E02AE0" w:rsidRPr="00D74061" w:rsidRDefault="00E02AE0" w:rsidP="00E02AE0">
      <w:pPr>
        <w:ind w:left="284"/>
        <w:contextualSpacing/>
        <w:jc w:val="both"/>
        <w:rPr>
          <w:rFonts w:ascii="Tahoma" w:hAnsi="Tahoma" w:cs="Tahoma"/>
          <w:sz w:val="20"/>
          <w:szCs w:val="20"/>
        </w:rPr>
      </w:pPr>
      <w:r w:rsidRPr="00D74061">
        <w:rPr>
          <w:rFonts w:ascii="Tahoma" w:hAnsi="Tahoma" w:cs="Tahoma"/>
          <w:sz w:val="20"/>
          <w:szCs w:val="20"/>
        </w:rPr>
        <w:t>-</w:t>
      </w:r>
      <w:r w:rsidRPr="00D74061">
        <w:rPr>
          <w:rFonts w:ascii="Tahoma" w:hAnsi="Tahoma" w:cs="Tahoma"/>
          <w:sz w:val="20"/>
          <w:szCs w:val="20"/>
        </w:rPr>
        <w:tab/>
        <w:t>Životopisu kľúčového odborníka (Príloha B4 Časť B Zväzok 1 týchto SP);</w:t>
      </w:r>
    </w:p>
    <w:p w14:paraId="00CD9BC4" w14:textId="4D6004C1" w:rsidR="00E02AE0" w:rsidRPr="003971B7" w:rsidRDefault="00E02AE0" w:rsidP="003971B7">
      <w:pPr>
        <w:ind w:left="284"/>
        <w:contextualSpacing/>
        <w:jc w:val="both"/>
        <w:rPr>
          <w:rFonts w:ascii="Tahoma" w:hAnsi="Tahoma" w:cs="Tahoma"/>
          <w:sz w:val="20"/>
          <w:szCs w:val="20"/>
        </w:rPr>
      </w:pPr>
      <w:r w:rsidRPr="00D74061">
        <w:rPr>
          <w:rFonts w:ascii="Tahoma" w:hAnsi="Tahoma" w:cs="Tahoma"/>
          <w:sz w:val="20"/>
          <w:szCs w:val="20"/>
        </w:rPr>
        <w:t>-</w:t>
      </w:r>
      <w:r w:rsidRPr="00D74061">
        <w:rPr>
          <w:rFonts w:ascii="Tahoma" w:hAnsi="Tahoma" w:cs="Tahoma"/>
          <w:sz w:val="20"/>
          <w:szCs w:val="20"/>
        </w:rPr>
        <w:tab/>
        <w:t>Osvedčenia o vykonaní odbornej skúšky</w:t>
      </w:r>
      <w:r>
        <w:rPr>
          <w:rFonts w:ascii="Tahoma" w:hAnsi="Tahoma" w:cs="Tahoma"/>
          <w:sz w:val="20"/>
          <w:szCs w:val="20"/>
        </w:rPr>
        <w:t>,</w:t>
      </w:r>
      <w:r w:rsidRPr="00D74061">
        <w:rPr>
          <w:rFonts w:ascii="Tahoma" w:hAnsi="Tahoma" w:cs="Tahoma"/>
          <w:sz w:val="20"/>
          <w:szCs w:val="20"/>
        </w:rPr>
        <w:t xml:space="preserve"> tam kde sa uplatňuje.</w:t>
      </w:r>
    </w:p>
    <w:p w14:paraId="595F673F" w14:textId="39D85E05" w:rsidR="006C563F" w:rsidRDefault="006C563F" w:rsidP="00F34557">
      <w:pPr>
        <w:ind w:left="567" w:hanging="283"/>
        <w:jc w:val="both"/>
        <w:rPr>
          <w:rFonts w:ascii="Arial" w:hAnsi="Arial" w:cs="Arial"/>
          <w:sz w:val="20"/>
          <w:szCs w:val="20"/>
        </w:rPr>
      </w:pPr>
    </w:p>
    <w:p w14:paraId="505FFE47" w14:textId="77777777" w:rsidR="003971B7" w:rsidRDefault="003971B7" w:rsidP="00677E87">
      <w:pPr>
        <w:pStyle w:val="Odsekzoznamu"/>
        <w:numPr>
          <w:ilvl w:val="0"/>
          <w:numId w:val="40"/>
        </w:numPr>
        <w:jc w:val="both"/>
        <w:rPr>
          <w:rFonts w:ascii="Arial" w:hAnsi="Arial" w:cs="Arial"/>
          <w:b/>
          <w:sz w:val="20"/>
          <w:szCs w:val="20"/>
        </w:rPr>
      </w:pPr>
      <w:r>
        <w:rPr>
          <w:rFonts w:ascii="Arial" w:hAnsi="Arial" w:cs="Arial"/>
          <w:b/>
          <w:sz w:val="20"/>
          <w:szCs w:val="20"/>
        </w:rPr>
        <w:t>P</w:t>
      </w:r>
      <w:r w:rsidRPr="00F34557">
        <w:rPr>
          <w:rFonts w:ascii="Arial" w:hAnsi="Arial" w:cs="Arial"/>
          <w:b/>
          <w:sz w:val="20"/>
          <w:szCs w:val="20"/>
        </w:rPr>
        <w:t>odľa § 34 ods. 1 písm. h) v nadväznosti na § 36 zákona:</w:t>
      </w:r>
    </w:p>
    <w:p w14:paraId="3D94C9CC" w14:textId="77777777" w:rsidR="003971B7" w:rsidRDefault="006C563F" w:rsidP="003971B7">
      <w:pPr>
        <w:pStyle w:val="Odsekzoznamu"/>
        <w:ind w:left="360"/>
        <w:jc w:val="both"/>
        <w:rPr>
          <w:rFonts w:ascii="Arial" w:hAnsi="Arial" w:cs="Arial"/>
          <w:color w:val="000000"/>
          <w:sz w:val="20"/>
          <w:szCs w:val="20"/>
          <w:shd w:val="clear" w:color="auto" w:fill="FFFFFF"/>
        </w:rPr>
      </w:pPr>
      <w:r w:rsidRPr="003971B7">
        <w:rPr>
          <w:rFonts w:ascii="Arial" w:hAnsi="Arial" w:cs="Arial"/>
          <w:color w:val="000000"/>
          <w:sz w:val="20"/>
          <w:szCs w:val="20"/>
          <w:shd w:val="clear" w:color="auto" w:fill="FFFFFF"/>
        </w:rPr>
        <w:t>Uved</w:t>
      </w:r>
      <w:r w:rsidR="002C5462" w:rsidRPr="003971B7">
        <w:rPr>
          <w:rFonts w:ascii="Arial" w:hAnsi="Arial" w:cs="Arial"/>
          <w:color w:val="000000"/>
          <w:sz w:val="20"/>
          <w:szCs w:val="20"/>
          <w:shd w:val="clear" w:color="auto" w:fill="FFFFFF"/>
        </w:rPr>
        <w:t>enie</w:t>
      </w:r>
      <w:r w:rsidRPr="003971B7">
        <w:rPr>
          <w:rFonts w:ascii="Arial" w:hAnsi="Arial" w:cs="Arial"/>
          <w:color w:val="000000"/>
          <w:sz w:val="20"/>
          <w:szCs w:val="20"/>
          <w:shd w:val="clear" w:color="auto" w:fill="FFFFFF"/>
        </w:rPr>
        <w:t xml:space="preserve"> opatren</w:t>
      </w:r>
      <w:r w:rsidR="002C5462" w:rsidRPr="003971B7">
        <w:rPr>
          <w:rFonts w:ascii="Arial" w:hAnsi="Arial" w:cs="Arial"/>
          <w:color w:val="000000"/>
          <w:sz w:val="20"/>
          <w:szCs w:val="20"/>
          <w:shd w:val="clear" w:color="auto" w:fill="FFFFFF"/>
        </w:rPr>
        <w:t>í</w:t>
      </w:r>
      <w:r w:rsidRPr="003971B7">
        <w:rPr>
          <w:rFonts w:ascii="Arial" w:hAnsi="Arial" w:cs="Arial"/>
          <w:color w:val="000000"/>
          <w:sz w:val="20"/>
          <w:szCs w:val="20"/>
          <w:shd w:val="clear" w:color="auto" w:fill="FFFFFF"/>
        </w:rPr>
        <w:t xml:space="preserve"> environmentálneho manažérstva, ktoré uchádzač použije pri plnení zmluvy</w:t>
      </w:r>
      <w:r w:rsidR="002C5462" w:rsidRPr="003971B7">
        <w:rPr>
          <w:rFonts w:ascii="Arial" w:hAnsi="Arial" w:cs="Arial"/>
          <w:color w:val="000000"/>
          <w:sz w:val="20"/>
          <w:szCs w:val="20"/>
          <w:shd w:val="clear" w:color="auto" w:fill="FFFFFF"/>
        </w:rPr>
        <w:t>.</w:t>
      </w:r>
    </w:p>
    <w:p w14:paraId="1723B407" w14:textId="77777777" w:rsidR="003971B7" w:rsidRDefault="003971B7" w:rsidP="003971B7">
      <w:pPr>
        <w:pStyle w:val="Odsekzoznamu"/>
        <w:ind w:left="360"/>
        <w:jc w:val="both"/>
        <w:rPr>
          <w:rFonts w:ascii="Arial" w:hAnsi="Arial" w:cs="Arial"/>
          <w:color w:val="000000"/>
          <w:sz w:val="20"/>
          <w:szCs w:val="20"/>
          <w:shd w:val="clear" w:color="auto" w:fill="FFFFFF"/>
        </w:rPr>
      </w:pPr>
    </w:p>
    <w:p w14:paraId="35ABED5A" w14:textId="77777777" w:rsidR="003971B7" w:rsidRDefault="00987040" w:rsidP="003971B7">
      <w:pPr>
        <w:pStyle w:val="Odsekzoznamu"/>
        <w:ind w:left="360"/>
        <w:jc w:val="both"/>
        <w:rPr>
          <w:rFonts w:ascii="Arial" w:hAnsi="Arial" w:cs="Arial"/>
          <w:b/>
          <w:sz w:val="20"/>
          <w:szCs w:val="20"/>
        </w:rPr>
      </w:pPr>
      <w:r w:rsidRPr="003971B7">
        <w:rPr>
          <w:rFonts w:ascii="Arial" w:hAnsi="Arial" w:cs="Arial"/>
          <w:b/>
          <w:sz w:val="20"/>
          <w:szCs w:val="20"/>
        </w:rPr>
        <w:t>Minimálna požadovaná úroveň štandardov:</w:t>
      </w:r>
    </w:p>
    <w:p w14:paraId="5AA39BD9" w14:textId="77777777" w:rsidR="003971B7" w:rsidRPr="00BC4818" w:rsidRDefault="003971B7" w:rsidP="00677E87">
      <w:pPr>
        <w:pStyle w:val="Odsekzoznamu"/>
        <w:numPr>
          <w:ilvl w:val="1"/>
          <w:numId w:val="40"/>
        </w:numPr>
        <w:jc w:val="both"/>
        <w:rPr>
          <w:rFonts w:ascii="Arial" w:hAnsi="Arial" w:cs="Arial"/>
          <w:b/>
          <w:sz w:val="20"/>
          <w:szCs w:val="20"/>
        </w:rPr>
      </w:pPr>
      <w:r w:rsidRPr="003971B7">
        <w:rPr>
          <w:rFonts w:ascii="Arial" w:hAnsi="Arial" w:cs="Arial"/>
          <w:b/>
          <w:bCs/>
          <w:sz w:val="20"/>
          <w:szCs w:val="20"/>
        </w:rPr>
        <w:t>Uchádzač predloží certifikát o zavedení systému</w:t>
      </w:r>
      <w:r w:rsidRPr="003971B7">
        <w:rPr>
          <w:rFonts w:ascii="Arial" w:hAnsi="Arial" w:cs="Arial"/>
          <w:b/>
          <w:bCs/>
          <w:spacing w:val="-28"/>
          <w:sz w:val="20"/>
          <w:szCs w:val="20"/>
        </w:rPr>
        <w:t xml:space="preserve"> </w:t>
      </w:r>
      <w:r w:rsidRPr="003971B7">
        <w:rPr>
          <w:rFonts w:ascii="Arial" w:hAnsi="Arial" w:cs="Arial"/>
          <w:b/>
          <w:bCs/>
          <w:sz w:val="20"/>
          <w:szCs w:val="20"/>
        </w:rPr>
        <w:t>environmentálneho riadenia v zmysle požiadaviek normy ISO14001 vydaný nezávislou inštitúciou</w:t>
      </w:r>
      <w:r w:rsidRPr="00F34557">
        <w:rPr>
          <w:rFonts w:ascii="Arial" w:hAnsi="Arial" w:cs="Arial"/>
          <w:sz w:val="20"/>
          <w:szCs w:val="20"/>
        </w:rPr>
        <w:t>,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02EEA543" w14:textId="77777777" w:rsidR="00BC4818" w:rsidRDefault="00BC4818" w:rsidP="00BC4818">
      <w:pPr>
        <w:pStyle w:val="Odsekzoznamu"/>
        <w:ind w:left="792"/>
        <w:jc w:val="both"/>
        <w:rPr>
          <w:rFonts w:ascii="Arial" w:hAnsi="Arial" w:cs="Arial"/>
          <w:b/>
          <w:sz w:val="20"/>
          <w:szCs w:val="20"/>
        </w:rPr>
      </w:pPr>
    </w:p>
    <w:p w14:paraId="0FFBF61A" w14:textId="18CBA7B8" w:rsidR="00BC4818" w:rsidRDefault="00946321" w:rsidP="00677E87">
      <w:pPr>
        <w:pStyle w:val="Odsekzoznamu"/>
        <w:numPr>
          <w:ilvl w:val="0"/>
          <w:numId w:val="40"/>
        </w:numPr>
        <w:jc w:val="both"/>
        <w:rPr>
          <w:rFonts w:ascii="Arial" w:hAnsi="Arial" w:cs="Arial"/>
          <w:b/>
          <w:sz w:val="20"/>
          <w:szCs w:val="20"/>
        </w:rPr>
      </w:pPr>
      <w:r>
        <w:rPr>
          <w:rFonts w:ascii="Arial" w:hAnsi="Arial" w:cs="Arial"/>
          <w:b/>
          <w:sz w:val="20"/>
          <w:szCs w:val="20"/>
        </w:rPr>
        <w:t>Iná osoba poskytujúca t</w:t>
      </w:r>
      <w:r w:rsidRPr="005D0EF7">
        <w:rPr>
          <w:rFonts w:ascii="Arial" w:hAnsi="Arial" w:cs="Arial"/>
          <w:b/>
          <w:sz w:val="20"/>
          <w:szCs w:val="20"/>
        </w:rPr>
        <w:t>echnické a odborné kapacity</w:t>
      </w:r>
      <w:r>
        <w:rPr>
          <w:rFonts w:ascii="Arial" w:hAnsi="Arial" w:cs="Arial"/>
          <w:b/>
          <w:sz w:val="20"/>
          <w:szCs w:val="20"/>
        </w:rPr>
        <w:t xml:space="preserve"> p</w:t>
      </w:r>
      <w:r w:rsidRPr="00F34557">
        <w:rPr>
          <w:rFonts w:ascii="Arial" w:hAnsi="Arial" w:cs="Arial"/>
          <w:b/>
          <w:sz w:val="20"/>
          <w:szCs w:val="20"/>
        </w:rPr>
        <w:t>odľa § 3</w:t>
      </w:r>
      <w:r>
        <w:rPr>
          <w:rFonts w:ascii="Arial" w:hAnsi="Arial" w:cs="Arial"/>
          <w:b/>
          <w:sz w:val="20"/>
          <w:szCs w:val="20"/>
        </w:rPr>
        <w:t>4</w:t>
      </w:r>
      <w:r w:rsidRPr="00F34557">
        <w:rPr>
          <w:rFonts w:ascii="Arial" w:hAnsi="Arial" w:cs="Arial"/>
          <w:b/>
          <w:sz w:val="20"/>
          <w:szCs w:val="20"/>
        </w:rPr>
        <w:t xml:space="preserve"> ods. </w:t>
      </w:r>
      <w:r>
        <w:rPr>
          <w:rFonts w:ascii="Arial" w:hAnsi="Arial" w:cs="Arial"/>
          <w:b/>
          <w:sz w:val="20"/>
          <w:szCs w:val="20"/>
        </w:rPr>
        <w:t>3</w:t>
      </w:r>
      <w:r w:rsidRPr="00F34557">
        <w:rPr>
          <w:rFonts w:ascii="Arial" w:hAnsi="Arial" w:cs="Arial"/>
          <w:b/>
          <w:sz w:val="20"/>
          <w:szCs w:val="20"/>
        </w:rPr>
        <w:t xml:space="preserve"> </w:t>
      </w:r>
      <w:r>
        <w:rPr>
          <w:rFonts w:ascii="Arial" w:hAnsi="Arial" w:cs="Arial"/>
          <w:b/>
          <w:sz w:val="20"/>
          <w:szCs w:val="20"/>
        </w:rPr>
        <w:t>z</w:t>
      </w:r>
      <w:r w:rsidRPr="00F34557">
        <w:rPr>
          <w:rFonts w:ascii="Arial" w:hAnsi="Arial" w:cs="Arial"/>
          <w:b/>
          <w:sz w:val="20"/>
          <w:szCs w:val="20"/>
        </w:rPr>
        <w:t>ákona</w:t>
      </w:r>
      <w:r w:rsidR="00BC4818" w:rsidRPr="00F34557">
        <w:rPr>
          <w:rFonts w:ascii="Arial" w:hAnsi="Arial" w:cs="Arial"/>
          <w:b/>
          <w:sz w:val="20"/>
          <w:szCs w:val="20"/>
        </w:rPr>
        <w:t>:</w:t>
      </w:r>
    </w:p>
    <w:p w14:paraId="2BD066A1" w14:textId="77777777" w:rsidR="005D0EF7" w:rsidRPr="005D0EF7" w:rsidRDefault="005D0EF7" w:rsidP="00677E87">
      <w:pPr>
        <w:pStyle w:val="Odsekzoznamu"/>
        <w:numPr>
          <w:ilvl w:val="1"/>
          <w:numId w:val="40"/>
        </w:numPr>
        <w:jc w:val="both"/>
        <w:rPr>
          <w:rFonts w:ascii="Arial" w:hAnsi="Arial" w:cs="Arial"/>
          <w:b/>
          <w:sz w:val="20"/>
          <w:szCs w:val="20"/>
        </w:rPr>
      </w:pPr>
      <w:r w:rsidRPr="00F34557">
        <w:rPr>
          <w:rFonts w:ascii="Arial" w:hAnsi="Arial" w:cs="Arial"/>
          <w:sz w:val="20"/>
          <w:szCs w:val="20"/>
          <w:shd w:val="clear" w:color="auto" w:fill="FFFFFF"/>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Pr>
          <w:rFonts w:ascii="Arial" w:hAnsi="Arial" w:cs="Arial"/>
          <w:sz w:val="20"/>
          <w:szCs w:val="20"/>
          <w:shd w:val="clear" w:color="auto" w:fill="FFFFFF"/>
        </w:rPr>
        <w:t>zákona</w:t>
      </w:r>
      <w:r w:rsidRPr="00F34557">
        <w:rPr>
          <w:rFonts w:ascii="Arial"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w:t>
      </w:r>
      <w:r>
        <w:rPr>
          <w:rFonts w:ascii="Arial" w:hAnsi="Arial" w:cs="Arial"/>
          <w:sz w:val="20"/>
          <w:szCs w:val="20"/>
          <w:shd w:val="clear" w:color="auto" w:fill="FFFFFF"/>
        </w:rPr>
        <w:t>zákona</w:t>
      </w:r>
      <w:r w:rsidRPr="00F34557">
        <w:rPr>
          <w:rFonts w:ascii="Arial" w:hAnsi="Arial" w:cs="Arial"/>
          <w:sz w:val="20"/>
          <w:szCs w:val="20"/>
          <w:shd w:val="clear" w:color="auto" w:fill="FFFFFF"/>
        </w:rPr>
        <w:t xml:space="preserve">, uchádzač alebo záujemca môže využiť kapacity inej osoby len, ak táto bude reálne vykonávať stavebné práce alebo služby, na ktoré sa kapacity vyžadujú. Verejný obstarávateľ môže u osoby, ktorej kapacity majú byť použité na preukázanie technickej </w:t>
      </w:r>
      <w:r w:rsidRPr="00F34557">
        <w:rPr>
          <w:rFonts w:ascii="Arial" w:hAnsi="Arial" w:cs="Arial"/>
          <w:sz w:val="20"/>
          <w:szCs w:val="20"/>
          <w:shd w:val="clear" w:color="auto" w:fill="FFFFFF"/>
        </w:rPr>
        <w:lastRenderedPageBreak/>
        <w:t>spôsobilosti alebo odbornej spôsobilosti, hodnotiť existenciu dôvodov na vylúčenie podľa § 40 ods. 8</w:t>
      </w:r>
      <w:r>
        <w:rPr>
          <w:rFonts w:ascii="Arial" w:hAnsi="Arial" w:cs="Arial"/>
          <w:sz w:val="20"/>
          <w:szCs w:val="20"/>
          <w:shd w:val="clear" w:color="auto" w:fill="FFFFFF"/>
        </w:rPr>
        <w:t xml:space="preserve"> zákona</w:t>
      </w:r>
      <w:r w:rsidRPr="00F34557">
        <w:rPr>
          <w:rFonts w:ascii="Arial" w:hAnsi="Arial" w:cs="Arial"/>
          <w:sz w:val="20"/>
          <w:szCs w:val="20"/>
          <w:shd w:val="clear" w:color="auto" w:fill="FFFFFF"/>
        </w:rPr>
        <w:t>.</w:t>
      </w:r>
    </w:p>
    <w:p w14:paraId="15D933DD" w14:textId="41DC84E4" w:rsidR="00FB3815" w:rsidRPr="009610E1" w:rsidRDefault="005D0EF7" w:rsidP="00677E87">
      <w:pPr>
        <w:pStyle w:val="Odsekzoznamu"/>
        <w:numPr>
          <w:ilvl w:val="1"/>
          <w:numId w:val="40"/>
        </w:numPr>
        <w:jc w:val="both"/>
        <w:rPr>
          <w:rFonts w:ascii="Arial" w:hAnsi="Arial" w:cs="Arial"/>
          <w:b/>
          <w:sz w:val="20"/>
          <w:szCs w:val="20"/>
        </w:rPr>
      </w:pPr>
      <w:r w:rsidRPr="004C03C4">
        <w:rPr>
          <w:rFonts w:ascii="Arial" w:hAnsi="Arial" w:cs="Arial"/>
          <w:sz w:val="20"/>
          <w:szCs w:val="20"/>
        </w:rPr>
        <w:t xml:space="preserve">Verejný obstarávateľ požaduje, aby uchádzač a iná osoba, ktorej </w:t>
      </w:r>
      <w:r>
        <w:rPr>
          <w:rFonts w:ascii="Arial" w:hAnsi="Arial" w:cs="Arial"/>
          <w:sz w:val="20"/>
          <w:szCs w:val="20"/>
        </w:rPr>
        <w:t>kapacity</w:t>
      </w:r>
      <w:r w:rsidRPr="004C03C4">
        <w:rPr>
          <w:rFonts w:ascii="Arial" w:hAnsi="Arial" w:cs="Arial"/>
          <w:sz w:val="20"/>
          <w:szCs w:val="20"/>
        </w:rPr>
        <w:t xml:space="preserve"> majú byť použité na preukázanie </w:t>
      </w:r>
      <w:r w:rsidRPr="005D0EF7">
        <w:rPr>
          <w:rFonts w:ascii="Arial" w:hAnsi="Arial" w:cs="Arial"/>
          <w:sz w:val="20"/>
          <w:szCs w:val="20"/>
        </w:rPr>
        <w:t>technickej spôsobilosti alebo odbornej spôsobilosti</w:t>
      </w:r>
      <w:r w:rsidRPr="004C03C4">
        <w:rPr>
          <w:rFonts w:ascii="Arial" w:hAnsi="Arial" w:cs="Arial"/>
          <w:sz w:val="20"/>
          <w:szCs w:val="20"/>
        </w:rPr>
        <w:t>, zodpovedali za plnenie zmluvy spoločne.</w:t>
      </w:r>
    </w:p>
    <w:p w14:paraId="72B00937" w14:textId="77777777" w:rsidR="009610E1" w:rsidRPr="005D0EF7" w:rsidRDefault="009610E1" w:rsidP="009610E1">
      <w:pPr>
        <w:pStyle w:val="Odsekzoznamu"/>
        <w:ind w:left="792"/>
        <w:jc w:val="both"/>
        <w:rPr>
          <w:rFonts w:ascii="Arial" w:hAnsi="Arial" w:cs="Arial"/>
          <w:b/>
          <w:sz w:val="20"/>
          <w:szCs w:val="20"/>
        </w:rPr>
      </w:pPr>
    </w:p>
    <w:p w14:paraId="4F31C98B" w14:textId="0342B1BD" w:rsidR="005D0EF7" w:rsidRPr="009610E1" w:rsidRDefault="005D0EF7" w:rsidP="00677E87">
      <w:pPr>
        <w:pStyle w:val="Odsekzoznamu"/>
        <w:numPr>
          <w:ilvl w:val="0"/>
          <w:numId w:val="40"/>
        </w:numPr>
        <w:jc w:val="both"/>
        <w:rPr>
          <w:rFonts w:ascii="Arial" w:hAnsi="Arial" w:cs="Arial"/>
          <w:b/>
          <w:sz w:val="20"/>
          <w:szCs w:val="20"/>
        </w:rPr>
      </w:pPr>
      <w:r w:rsidRPr="00F34557">
        <w:rPr>
          <w:rFonts w:ascii="Arial" w:hAnsi="Arial" w:cs="Arial"/>
          <w:sz w:val="20"/>
          <w:szCs w:val="20"/>
        </w:rPr>
        <w:t xml:space="preserve">Skupina dodávateľov preukazuje splnenie podmienok účasti týkajúcich sa </w:t>
      </w:r>
      <w:r w:rsidRPr="005D0EF7">
        <w:rPr>
          <w:rFonts w:ascii="Arial" w:hAnsi="Arial" w:cs="Arial"/>
          <w:sz w:val="20"/>
          <w:szCs w:val="20"/>
        </w:rPr>
        <w:t>technickej spôsobilosti alebo odbornej spôsobilosti</w:t>
      </w:r>
      <w:r w:rsidRPr="00F34557">
        <w:rPr>
          <w:rFonts w:ascii="Arial" w:hAnsi="Arial" w:cs="Arial"/>
          <w:sz w:val="20"/>
          <w:szCs w:val="20"/>
        </w:rPr>
        <w:t xml:space="preserve"> spoločne.</w:t>
      </w:r>
    </w:p>
    <w:p w14:paraId="53628DD1" w14:textId="77777777" w:rsidR="009610E1" w:rsidRPr="005D0EF7" w:rsidRDefault="009610E1" w:rsidP="009610E1">
      <w:pPr>
        <w:pStyle w:val="Odsekzoznamu"/>
        <w:ind w:left="360"/>
        <w:jc w:val="both"/>
        <w:rPr>
          <w:rFonts w:ascii="Arial" w:hAnsi="Arial" w:cs="Arial"/>
          <w:b/>
          <w:sz w:val="20"/>
          <w:szCs w:val="20"/>
        </w:rPr>
      </w:pPr>
    </w:p>
    <w:p w14:paraId="503EA213" w14:textId="62C2332A" w:rsidR="005D0EF7" w:rsidRDefault="005D0EF7" w:rsidP="00677E87">
      <w:pPr>
        <w:pStyle w:val="Odsekzoznamu"/>
        <w:numPr>
          <w:ilvl w:val="0"/>
          <w:numId w:val="40"/>
        </w:numPr>
        <w:jc w:val="both"/>
        <w:rPr>
          <w:rFonts w:ascii="Arial" w:hAnsi="Arial" w:cs="Arial"/>
          <w:b/>
          <w:sz w:val="20"/>
          <w:szCs w:val="20"/>
        </w:rPr>
      </w:pPr>
      <w:r w:rsidRPr="00F34557">
        <w:rPr>
          <w:rFonts w:ascii="Arial" w:hAnsi="Arial" w:cs="Arial"/>
          <w:sz w:val="20"/>
          <w:szCs w:val="20"/>
        </w:rPr>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7C977FE1" w14:textId="7F6233F6" w:rsidR="00660311" w:rsidRPr="005D0EF7" w:rsidRDefault="00660311" w:rsidP="005D0EF7">
      <w:pPr>
        <w:jc w:val="both"/>
        <w:rPr>
          <w:rFonts w:ascii="Arial" w:hAnsi="Arial" w:cs="Arial"/>
          <w:b/>
          <w:sz w:val="20"/>
          <w:szCs w:val="20"/>
          <w:u w:val="single"/>
        </w:rPr>
      </w:pPr>
    </w:p>
    <w:p w14:paraId="563A2A9C" w14:textId="1F381DEF" w:rsidR="00660311" w:rsidRPr="00F34557" w:rsidRDefault="00660311" w:rsidP="00F34557">
      <w:pPr>
        <w:rPr>
          <w:rFonts w:ascii="Arial" w:hAnsi="Arial" w:cs="Arial"/>
          <w:b/>
          <w:sz w:val="20"/>
          <w:szCs w:val="20"/>
          <w:u w:val="single"/>
        </w:rPr>
      </w:pPr>
    </w:p>
    <w:p w14:paraId="46E12A5F" w14:textId="47236277" w:rsidR="00B9742E" w:rsidRPr="00F34557" w:rsidRDefault="00B9742E" w:rsidP="00F34557">
      <w:pPr>
        <w:rPr>
          <w:rFonts w:ascii="Arial" w:hAnsi="Arial" w:cs="Arial"/>
          <w:b/>
          <w:sz w:val="20"/>
          <w:szCs w:val="20"/>
          <w:u w:val="single"/>
        </w:rPr>
      </w:pPr>
    </w:p>
    <w:p w14:paraId="338554E9" w14:textId="1D1734C8" w:rsidR="00B9742E" w:rsidRPr="00F34557" w:rsidRDefault="00B9742E" w:rsidP="00F34557">
      <w:pPr>
        <w:rPr>
          <w:rFonts w:ascii="Arial" w:hAnsi="Arial" w:cs="Arial"/>
          <w:b/>
          <w:sz w:val="20"/>
          <w:szCs w:val="20"/>
          <w:u w:val="single"/>
        </w:rPr>
      </w:pPr>
    </w:p>
    <w:p w14:paraId="1E5090BC" w14:textId="13CD38FE" w:rsidR="00B9742E" w:rsidRPr="00F34557" w:rsidRDefault="00B9742E" w:rsidP="00F34557">
      <w:pPr>
        <w:rPr>
          <w:rFonts w:ascii="Arial" w:hAnsi="Arial" w:cs="Arial"/>
          <w:b/>
          <w:sz w:val="20"/>
          <w:szCs w:val="20"/>
          <w:u w:val="single"/>
        </w:rPr>
      </w:pPr>
    </w:p>
    <w:p w14:paraId="431020B2" w14:textId="5CC31DE3" w:rsidR="00B9742E" w:rsidRPr="00F34557" w:rsidRDefault="00B9742E" w:rsidP="00F34557">
      <w:pPr>
        <w:rPr>
          <w:rFonts w:ascii="Arial" w:hAnsi="Arial" w:cs="Arial"/>
          <w:b/>
          <w:sz w:val="20"/>
          <w:szCs w:val="20"/>
          <w:u w:val="single"/>
        </w:rPr>
      </w:pPr>
    </w:p>
    <w:p w14:paraId="445E6368" w14:textId="741873BB" w:rsidR="00B9742E" w:rsidRPr="00F34557" w:rsidRDefault="00B9742E" w:rsidP="00F34557">
      <w:pPr>
        <w:rPr>
          <w:rFonts w:ascii="Arial" w:hAnsi="Arial" w:cs="Arial"/>
          <w:b/>
          <w:sz w:val="20"/>
          <w:szCs w:val="20"/>
          <w:u w:val="single"/>
        </w:rPr>
      </w:pPr>
    </w:p>
    <w:p w14:paraId="691CBCCD" w14:textId="0E83E5A8" w:rsidR="00B9742E" w:rsidRDefault="00B9742E" w:rsidP="00F34557">
      <w:pPr>
        <w:rPr>
          <w:rFonts w:ascii="Arial" w:hAnsi="Arial" w:cs="Arial"/>
          <w:b/>
          <w:sz w:val="20"/>
          <w:szCs w:val="20"/>
          <w:u w:val="single"/>
        </w:rPr>
      </w:pPr>
    </w:p>
    <w:p w14:paraId="5CD4FAA2" w14:textId="77777777" w:rsidR="00E97132" w:rsidRDefault="00E97132" w:rsidP="00F34557">
      <w:pPr>
        <w:rPr>
          <w:rFonts w:ascii="Arial" w:hAnsi="Arial" w:cs="Arial"/>
          <w:b/>
          <w:sz w:val="20"/>
          <w:szCs w:val="20"/>
          <w:u w:val="single"/>
        </w:rPr>
      </w:pPr>
    </w:p>
    <w:p w14:paraId="230B40FF" w14:textId="77777777" w:rsidR="00E97132" w:rsidRDefault="00E97132" w:rsidP="00F34557">
      <w:pPr>
        <w:rPr>
          <w:rFonts w:ascii="Arial" w:hAnsi="Arial" w:cs="Arial"/>
          <w:b/>
          <w:sz w:val="20"/>
          <w:szCs w:val="20"/>
          <w:u w:val="single"/>
        </w:rPr>
      </w:pPr>
    </w:p>
    <w:p w14:paraId="20D104A3" w14:textId="77777777" w:rsidR="00E97132" w:rsidRDefault="00E97132" w:rsidP="00F34557">
      <w:pPr>
        <w:rPr>
          <w:rFonts w:ascii="Arial" w:hAnsi="Arial" w:cs="Arial"/>
          <w:b/>
          <w:sz w:val="20"/>
          <w:szCs w:val="20"/>
          <w:u w:val="single"/>
        </w:rPr>
      </w:pPr>
    </w:p>
    <w:p w14:paraId="0B20AB38" w14:textId="77777777" w:rsidR="00E97132" w:rsidRDefault="00E97132" w:rsidP="00F34557">
      <w:pPr>
        <w:rPr>
          <w:rFonts w:ascii="Arial" w:hAnsi="Arial" w:cs="Arial"/>
          <w:b/>
          <w:sz w:val="20"/>
          <w:szCs w:val="20"/>
          <w:u w:val="single"/>
        </w:rPr>
      </w:pPr>
    </w:p>
    <w:p w14:paraId="04E833A9" w14:textId="77777777" w:rsidR="00E97132" w:rsidRDefault="00E97132" w:rsidP="00F34557">
      <w:pPr>
        <w:rPr>
          <w:rFonts w:ascii="Arial" w:hAnsi="Arial" w:cs="Arial"/>
          <w:b/>
          <w:sz w:val="20"/>
          <w:szCs w:val="20"/>
          <w:u w:val="single"/>
        </w:rPr>
      </w:pPr>
    </w:p>
    <w:p w14:paraId="72916D67" w14:textId="77777777" w:rsidR="00E97132" w:rsidRDefault="00E97132" w:rsidP="00F34557">
      <w:pPr>
        <w:rPr>
          <w:rFonts w:ascii="Arial" w:hAnsi="Arial" w:cs="Arial"/>
          <w:b/>
          <w:sz w:val="20"/>
          <w:szCs w:val="20"/>
          <w:u w:val="single"/>
        </w:rPr>
      </w:pPr>
    </w:p>
    <w:p w14:paraId="52414602" w14:textId="77777777" w:rsidR="00E97132" w:rsidRDefault="00E97132" w:rsidP="00F34557">
      <w:pPr>
        <w:rPr>
          <w:rFonts w:ascii="Arial" w:hAnsi="Arial" w:cs="Arial"/>
          <w:b/>
          <w:sz w:val="20"/>
          <w:szCs w:val="20"/>
          <w:u w:val="single"/>
        </w:rPr>
      </w:pPr>
    </w:p>
    <w:p w14:paraId="6222345B" w14:textId="77777777" w:rsidR="00E97132" w:rsidRDefault="00E97132" w:rsidP="00F34557">
      <w:pPr>
        <w:rPr>
          <w:rFonts w:ascii="Arial" w:hAnsi="Arial" w:cs="Arial"/>
          <w:b/>
          <w:sz w:val="20"/>
          <w:szCs w:val="20"/>
          <w:u w:val="single"/>
        </w:rPr>
      </w:pPr>
    </w:p>
    <w:p w14:paraId="7D49B425" w14:textId="77777777" w:rsidR="00E97132" w:rsidRDefault="00E97132" w:rsidP="00F34557">
      <w:pPr>
        <w:rPr>
          <w:rFonts w:ascii="Arial" w:hAnsi="Arial" w:cs="Arial"/>
          <w:b/>
          <w:sz w:val="20"/>
          <w:szCs w:val="20"/>
          <w:u w:val="single"/>
        </w:rPr>
      </w:pPr>
    </w:p>
    <w:p w14:paraId="4346E125" w14:textId="77777777" w:rsidR="00E97132" w:rsidRDefault="00E97132" w:rsidP="00F34557">
      <w:pPr>
        <w:rPr>
          <w:rFonts w:ascii="Arial" w:hAnsi="Arial" w:cs="Arial"/>
          <w:b/>
          <w:sz w:val="20"/>
          <w:szCs w:val="20"/>
          <w:u w:val="single"/>
        </w:rPr>
      </w:pPr>
    </w:p>
    <w:p w14:paraId="2FA22BAF" w14:textId="77777777" w:rsidR="00E97132" w:rsidRDefault="00E97132" w:rsidP="00F34557">
      <w:pPr>
        <w:rPr>
          <w:rFonts w:ascii="Arial" w:hAnsi="Arial" w:cs="Arial"/>
          <w:b/>
          <w:sz w:val="20"/>
          <w:szCs w:val="20"/>
          <w:u w:val="single"/>
        </w:rPr>
      </w:pPr>
    </w:p>
    <w:p w14:paraId="7B0534BC" w14:textId="77777777" w:rsidR="00E97132" w:rsidRDefault="00E97132" w:rsidP="00F34557">
      <w:pPr>
        <w:rPr>
          <w:rFonts w:ascii="Arial" w:hAnsi="Arial" w:cs="Arial"/>
          <w:b/>
          <w:sz w:val="20"/>
          <w:szCs w:val="20"/>
          <w:u w:val="single"/>
        </w:rPr>
      </w:pPr>
    </w:p>
    <w:p w14:paraId="50F1466B" w14:textId="77777777" w:rsidR="00E97132" w:rsidRDefault="00E97132" w:rsidP="00F34557">
      <w:pPr>
        <w:rPr>
          <w:rFonts w:ascii="Arial" w:hAnsi="Arial" w:cs="Arial"/>
          <w:b/>
          <w:sz w:val="20"/>
          <w:szCs w:val="20"/>
          <w:u w:val="single"/>
        </w:rPr>
      </w:pPr>
    </w:p>
    <w:p w14:paraId="2658C767" w14:textId="77777777" w:rsidR="00E97132" w:rsidRDefault="00E97132" w:rsidP="00F34557">
      <w:pPr>
        <w:rPr>
          <w:rFonts w:ascii="Arial" w:hAnsi="Arial" w:cs="Arial"/>
          <w:b/>
          <w:sz w:val="20"/>
          <w:szCs w:val="20"/>
          <w:u w:val="single"/>
        </w:rPr>
      </w:pPr>
    </w:p>
    <w:p w14:paraId="44E6EFC3" w14:textId="77777777" w:rsidR="00E97132" w:rsidRDefault="00E97132" w:rsidP="00F34557">
      <w:pPr>
        <w:rPr>
          <w:rFonts w:ascii="Arial" w:hAnsi="Arial" w:cs="Arial"/>
          <w:b/>
          <w:sz w:val="20"/>
          <w:szCs w:val="20"/>
          <w:u w:val="single"/>
        </w:rPr>
      </w:pPr>
    </w:p>
    <w:p w14:paraId="122232F9" w14:textId="77777777" w:rsidR="00E97132" w:rsidRDefault="00E97132" w:rsidP="00F34557">
      <w:pPr>
        <w:rPr>
          <w:rFonts w:ascii="Arial" w:hAnsi="Arial" w:cs="Arial"/>
          <w:b/>
          <w:sz w:val="20"/>
          <w:szCs w:val="20"/>
          <w:u w:val="single"/>
        </w:rPr>
      </w:pPr>
    </w:p>
    <w:p w14:paraId="6BE571A6" w14:textId="77777777" w:rsidR="00842B52" w:rsidRDefault="00842B52" w:rsidP="00F34557">
      <w:pPr>
        <w:rPr>
          <w:rFonts w:ascii="Arial" w:hAnsi="Arial" w:cs="Arial"/>
          <w:b/>
          <w:sz w:val="20"/>
          <w:szCs w:val="20"/>
          <w:u w:val="single"/>
        </w:rPr>
      </w:pPr>
    </w:p>
    <w:p w14:paraId="3340539C" w14:textId="77777777" w:rsidR="00E97132" w:rsidRDefault="00E97132" w:rsidP="00F34557">
      <w:pPr>
        <w:rPr>
          <w:rFonts w:ascii="Arial" w:hAnsi="Arial" w:cs="Arial"/>
          <w:b/>
          <w:sz w:val="20"/>
          <w:szCs w:val="20"/>
          <w:u w:val="single"/>
        </w:rPr>
      </w:pPr>
    </w:p>
    <w:p w14:paraId="7C6EF5A2" w14:textId="77777777" w:rsidR="00E97132" w:rsidRDefault="00E97132" w:rsidP="00F34557">
      <w:pPr>
        <w:rPr>
          <w:rFonts w:ascii="Arial" w:hAnsi="Arial" w:cs="Arial"/>
          <w:b/>
          <w:sz w:val="20"/>
          <w:szCs w:val="20"/>
          <w:u w:val="single"/>
        </w:rPr>
      </w:pPr>
    </w:p>
    <w:p w14:paraId="6953F08F" w14:textId="77777777" w:rsidR="00E97132" w:rsidRDefault="00E97132" w:rsidP="00F34557">
      <w:pPr>
        <w:rPr>
          <w:rFonts w:ascii="Arial" w:hAnsi="Arial" w:cs="Arial"/>
          <w:b/>
          <w:sz w:val="20"/>
          <w:szCs w:val="20"/>
          <w:u w:val="single"/>
        </w:rPr>
      </w:pPr>
    </w:p>
    <w:p w14:paraId="492EE752" w14:textId="77777777" w:rsidR="00E97132" w:rsidRDefault="00E97132" w:rsidP="00F34557">
      <w:pPr>
        <w:rPr>
          <w:rFonts w:ascii="Arial" w:hAnsi="Arial" w:cs="Arial"/>
          <w:b/>
          <w:sz w:val="20"/>
          <w:szCs w:val="20"/>
          <w:u w:val="single"/>
        </w:rPr>
      </w:pPr>
    </w:p>
    <w:p w14:paraId="1E416361" w14:textId="77777777" w:rsidR="00E97132" w:rsidRDefault="00E97132" w:rsidP="00F34557">
      <w:pPr>
        <w:rPr>
          <w:rFonts w:ascii="Arial" w:hAnsi="Arial" w:cs="Arial"/>
          <w:b/>
          <w:sz w:val="20"/>
          <w:szCs w:val="20"/>
          <w:u w:val="single"/>
        </w:rPr>
      </w:pPr>
    </w:p>
    <w:p w14:paraId="6376E43F" w14:textId="77777777" w:rsidR="00E97132" w:rsidRDefault="00E97132" w:rsidP="00F34557">
      <w:pPr>
        <w:rPr>
          <w:rFonts w:ascii="Arial" w:hAnsi="Arial" w:cs="Arial"/>
          <w:b/>
          <w:sz w:val="20"/>
          <w:szCs w:val="20"/>
          <w:u w:val="single"/>
        </w:rPr>
      </w:pPr>
    </w:p>
    <w:p w14:paraId="3D466798" w14:textId="77777777" w:rsidR="00E97132" w:rsidRDefault="00E97132" w:rsidP="00F34557">
      <w:pPr>
        <w:rPr>
          <w:rFonts w:ascii="Arial" w:hAnsi="Arial" w:cs="Arial"/>
          <w:b/>
          <w:sz w:val="20"/>
          <w:szCs w:val="20"/>
          <w:u w:val="single"/>
        </w:rPr>
      </w:pPr>
    </w:p>
    <w:p w14:paraId="302A0DC5" w14:textId="77777777" w:rsidR="00E97132" w:rsidRDefault="00E97132" w:rsidP="00F34557">
      <w:pPr>
        <w:rPr>
          <w:rFonts w:ascii="Arial" w:hAnsi="Arial" w:cs="Arial"/>
          <w:b/>
          <w:sz w:val="20"/>
          <w:szCs w:val="20"/>
          <w:u w:val="single"/>
        </w:rPr>
      </w:pPr>
    </w:p>
    <w:p w14:paraId="507D9EE1" w14:textId="77777777" w:rsidR="00E97132" w:rsidRDefault="00E97132" w:rsidP="00F34557">
      <w:pPr>
        <w:rPr>
          <w:rFonts w:ascii="Arial" w:hAnsi="Arial" w:cs="Arial"/>
          <w:b/>
          <w:sz w:val="20"/>
          <w:szCs w:val="20"/>
          <w:u w:val="single"/>
        </w:rPr>
      </w:pPr>
    </w:p>
    <w:p w14:paraId="3761D45C" w14:textId="77777777" w:rsidR="00E97132" w:rsidRDefault="00E97132" w:rsidP="00F34557">
      <w:pPr>
        <w:rPr>
          <w:rFonts w:ascii="Arial" w:hAnsi="Arial" w:cs="Arial"/>
          <w:b/>
          <w:sz w:val="20"/>
          <w:szCs w:val="20"/>
          <w:u w:val="single"/>
        </w:rPr>
      </w:pPr>
    </w:p>
    <w:p w14:paraId="48F34AE4" w14:textId="77777777" w:rsidR="00E97132" w:rsidRDefault="00E97132" w:rsidP="00F34557">
      <w:pPr>
        <w:rPr>
          <w:rFonts w:ascii="Arial" w:hAnsi="Arial" w:cs="Arial"/>
          <w:b/>
          <w:sz w:val="20"/>
          <w:szCs w:val="20"/>
          <w:u w:val="single"/>
        </w:rPr>
      </w:pPr>
    </w:p>
    <w:p w14:paraId="11B071D4" w14:textId="77777777" w:rsidR="00E97132" w:rsidRDefault="00E97132" w:rsidP="00F34557">
      <w:pPr>
        <w:rPr>
          <w:rFonts w:ascii="Arial" w:hAnsi="Arial" w:cs="Arial"/>
          <w:b/>
          <w:sz w:val="20"/>
          <w:szCs w:val="20"/>
          <w:u w:val="single"/>
        </w:rPr>
      </w:pPr>
    </w:p>
    <w:p w14:paraId="0C462AD8" w14:textId="77777777" w:rsidR="00E97132" w:rsidRDefault="00E97132" w:rsidP="00F34557">
      <w:pPr>
        <w:rPr>
          <w:rFonts w:ascii="Arial" w:hAnsi="Arial" w:cs="Arial"/>
          <w:b/>
          <w:sz w:val="20"/>
          <w:szCs w:val="20"/>
          <w:u w:val="single"/>
        </w:rPr>
      </w:pPr>
    </w:p>
    <w:p w14:paraId="6F914F35" w14:textId="77777777" w:rsidR="00E97132" w:rsidRDefault="00E97132" w:rsidP="00F34557">
      <w:pPr>
        <w:rPr>
          <w:rFonts w:ascii="Arial" w:hAnsi="Arial" w:cs="Arial"/>
          <w:b/>
          <w:sz w:val="20"/>
          <w:szCs w:val="20"/>
          <w:u w:val="single"/>
        </w:rPr>
      </w:pPr>
    </w:p>
    <w:p w14:paraId="4E306795" w14:textId="77777777" w:rsidR="00E97132" w:rsidRDefault="00E97132" w:rsidP="00F34557">
      <w:pPr>
        <w:rPr>
          <w:rFonts w:ascii="Arial" w:hAnsi="Arial" w:cs="Arial"/>
          <w:b/>
          <w:sz w:val="20"/>
          <w:szCs w:val="20"/>
          <w:u w:val="single"/>
        </w:rPr>
      </w:pPr>
    </w:p>
    <w:p w14:paraId="77CF10D4" w14:textId="77777777" w:rsidR="009610E1" w:rsidRDefault="009610E1" w:rsidP="00F34557">
      <w:pPr>
        <w:rPr>
          <w:rFonts w:ascii="Arial" w:hAnsi="Arial" w:cs="Arial"/>
          <w:b/>
          <w:sz w:val="20"/>
          <w:szCs w:val="20"/>
          <w:u w:val="single"/>
        </w:rPr>
      </w:pPr>
    </w:p>
    <w:p w14:paraId="2BDDCF4C" w14:textId="77777777" w:rsidR="00E97132" w:rsidRDefault="00E97132" w:rsidP="00F34557">
      <w:pPr>
        <w:rPr>
          <w:rFonts w:ascii="Arial" w:hAnsi="Arial" w:cs="Arial"/>
          <w:b/>
          <w:sz w:val="20"/>
          <w:szCs w:val="20"/>
          <w:u w:val="single"/>
        </w:rPr>
      </w:pPr>
    </w:p>
    <w:p w14:paraId="2E3451A0" w14:textId="77777777" w:rsidR="00E97132" w:rsidRDefault="00E97132" w:rsidP="00F34557">
      <w:pPr>
        <w:rPr>
          <w:rFonts w:ascii="Arial" w:hAnsi="Arial" w:cs="Arial"/>
          <w:b/>
          <w:sz w:val="20"/>
          <w:szCs w:val="20"/>
          <w:u w:val="single"/>
        </w:rPr>
      </w:pPr>
    </w:p>
    <w:p w14:paraId="435525F5" w14:textId="77777777" w:rsidR="00E97132" w:rsidRDefault="00E97132" w:rsidP="00F34557">
      <w:pPr>
        <w:rPr>
          <w:rFonts w:ascii="Arial" w:hAnsi="Arial" w:cs="Arial"/>
          <w:b/>
          <w:sz w:val="20"/>
          <w:szCs w:val="20"/>
          <w:u w:val="single"/>
        </w:rPr>
      </w:pPr>
    </w:p>
    <w:p w14:paraId="2B385E79" w14:textId="77777777" w:rsidR="00E97132" w:rsidRDefault="00E97132" w:rsidP="00F34557">
      <w:pPr>
        <w:rPr>
          <w:rFonts w:ascii="Arial" w:hAnsi="Arial" w:cs="Arial"/>
          <w:b/>
          <w:sz w:val="20"/>
          <w:szCs w:val="20"/>
          <w:u w:val="single"/>
        </w:rPr>
      </w:pPr>
    </w:p>
    <w:p w14:paraId="4272385A" w14:textId="32E89F1A" w:rsidR="006068BD" w:rsidRDefault="006068BD" w:rsidP="00F34557">
      <w:pPr>
        <w:rPr>
          <w:rFonts w:ascii="Arial" w:hAnsi="Arial" w:cs="Arial"/>
          <w:b/>
          <w:sz w:val="20"/>
          <w:szCs w:val="20"/>
          <w:u w:val="single"/>
        </w:rPr>
      </w:pPr>
    </w:p>
    <w:p w14:paraId="6E7479E5" w14:textId="77777777" w:rsidR="00D14B1B" w:rsidRDefault="00D14B1B" w:rsidP="00F34557">
      <w:pPr>
        <w:rPr>
          <w:rFonts w:ascii="Arial" w:hAnsi="Arial" w:cs="Arial"/>
          <w:b/>
          <w:sz w:val="20"/>
          <w:szCs w:val="20"/>
          <w:u w:val="single"/>
        </w:rPr>
      </w:pPr>
    </w:p>
    <w:p w14:paraId="516BBD24" w14:textId="77777777" w:rsidR="00D14B1B" w:rsidRDefault="00D14B1B" w:rsidP="00F34557">
      <w:pPr>
        <w:rPr>
          <w:rFonts w:ascii="Arial" w:hAnsi="Arial" w:cs="Arial"/>
          <w:b/>
          <w:sz w:val="20"/>
          <w:szCs w:val="20"/>
          <w:u w:val="single"/>
        </w:rPr>
      </w:pPr>
    </w:p>
    <w:p w14:paraId="36E45F44" w14:textId="77777777" w:rsidR="00D14B1B" w:rsidRDefault="00D14B1B" w:rsidP="00F34557">
      <w:pPr>
        <w:rPr>
          <w:rFonts w:ascii="Arial" w:hAnsi="Arial" w:cs="Arial"/>
          <w:b/>
          <w:sz w:val="20"/>
          <w:szCs w:val="20"/>
          <w:u w:val="single"/>
        </w:rPr>
      </w:pPr>
    </w:p>
    <w:p w14:paraId="212C6A16" w14:textId="3FEE85F7" w:rsidR="006068BD" w:rsidRDefault="006068BD" w:rsidP="00F34557">
      <w:pPr>
        <w:rPr>
          <w:rFonts w:ascii="Arial" w:hAnsi="Arial" w:cs="Arial"/>
          <w:b/>
          <w:sz w:val="20"/>
          <w:szCs w:val="20"/>
          <w:u w:val="single"/>
        </w:rPr>
      </w:pPr>
    </w:p>
    <w:p w14:paraId="42BD9480" w14:textId="4B36484F" w:rsidR="00660311" w:rsidRPr="006315E1" w:rsidRDefault="00660311" w:rsidP="00F34557">
      <w:pPr>
        <w:jc w:val="center"/>
        <w:rPr>
          <w:rFonts w:ascii="Arial" w:hAnsi="Arial" w:cs="Arial"/>
          <w:b/>
          <w:caps/>
          <w:sz w:val="20"/>
          <w:szCs w:val="20"/>
        </w:rPr>
      </w:pPr>
      <w:bookmarkStart w:id="63" w:name="_Hlk129093998"/>
      <w:r w:rsidRPr="006315E1">
        <w:rPr>
          <w:rFonts w:ascii="Arial" w:hAnsi="Arial" w:cs="Arial"/>
          <w:b/>
          <w:caps/>
          <w:sz w:val="20"/>
          <w:szCs w:val="20"/>
        </w:rPr>
        <w:lastRenderedPageBreak/>
        <w:t xml:space="preserve">Príloha B8 </w:t>
      </w:r>
      <w:bookmarkEnd w:id="63"/>
      <w:r w:rsidRPr="006315E1">
        <w:rPr>
          <w:rFonts w:ascii="Arial" w:hAnsi="Arial" w:cs="Arial"/>
          <w:b/>
          <w:caps/>
          <w:sz w:val="20"/>
          <w:szCs w:val="20"/>
        </w:rPr>
        <w:t>Zoznam k</w:t>
      </w:r>
      <w:r w:rsidR="007B3B1B" w:rsidRPr="006315E1">
        <w:rPr>
          <w:rFonts w:ascii="Arial" w:hAnsi="Arial" w:cs="Arial"/>
          <w:b/>
          <w:caps/>
          <w:sz w:val="20"/>
          <w:szCs w:val="20"/>
        </w:rPr>
        <w:t>Ľ</w:t>
      </w:r>
      <w:r w:rsidRPr="006315E1">
        <w:rPr>
          <w:rFonts w:ascii="Arial" w:hAnsi="Arial" w:cs="Arial"/>
          <w:b/>
          <w:caps/>
          <w:sz w:val="20"/>
          <w:szCs w:val="20"/>
        </w:rPr>
        <w:t>účových odborníkov</w:t>
      </w:r>
    </w:p>
    <w:p w14:paraId="38AF754A" w14:textId="77777777" w:rsidR="003E4491" w:rsidRPr="00F34557" w:rsidRDefault="003E4491" w:rsidP="00F34557">
      <w:pPr>
        <w:jc w:val="center"/>
        <w:rPr>
          <w:rFonts w:ascii="Arial" w:hAnsi="Arial" w:cs="Arial"/>
          <w:b/>
          <w:caps/>
          <w:sz w:val="20"/>
          <w:szCs w:val="20"/>
        </w:rPr>
      </w:pPr>
    </w:p>
    <w:p w14:paraId="7D3597DD" w14:textId="71C90349" w:rsidR="00660311" w:rsidRPr="003E4491" w:rsidRDefault="00660311" w:rsidP="003E4491">
      <w:pPr>
        <w:pStyle w:val="Nadpis3"/>
        <w:jc w:val="center"/>
        <w:rPr>
          <w:rFonts w:ascii="Arial" w:hAnsi="Arial" w:cs="Arial"/>
          <w:b w:val="0"/>
          <w:sz w:val="20"/>
          <w:szCs w:val="20"/>
        </w:rPr>
      </w:pPr>
      <w:r w:rsidRPr="003E4491">
        <w:rPr>
          <w:rFonts w:ascii="Arial" w:hAnsi="Arial" w:cs="Arial"/>
          <w:b w:val="0"/>
          <w:sz w:val="20"/>
          <w:szCs w:val="20"/>
        </w:rPr>
        <w:t>samostatná príloha Z</w:t>
      </w:r>
      <w:r w:rsidR="006315E1">
        <w:rPr>
          <w:rFonts w:ascii="Arial" w:hAnsi="Arial" w:cs="Arial"/>
          <w:b w:val="0"/>
          <w:sz w:val="20"/>
          <w:szCs w:val="20"/>
        </w:rPr>
        <w:t>väzku</w:t>
      </w:r>
      <w:r w:rsidRPr="003E4491">
        <w:rPr>
          <w:rFonts w:ascii="Arial" w:hAnsi="Arial" w:cs="Arial"/>
          <w:b w:val="0"/>
          <w:sz w:val="20"/>
          <w:szCs w:val="20"/>
        </w:rPr>
        <w:t xml:space="preserve"> 1</w:t>
      </w:r>
      <w:r w:rsidR="003E4491" w:rsidRPr="003E4491">
        <w:rPr>
          <w:rFonts w:ascii="Arial" w:hAnsi="Arial" w:cs="Arial"/>
          <w:b w:val="0"/>
          <w:sz w:val="20"/>
          <w:szCs w:val="20"/>
        </w:rPr>
        <w:t xml:space="preserve"> týchto SP a </w:t>
      </w:r>
      <w:r w:rsidRPr="003E4491">
        <w:rPr>
          <w:rFonts w:ascii="Arial" w:hAnsi="Arial" w:cs="Arial"/>
          <w:b w:val="0"/>
          <w:bCs w:val="0"/>
          <w:sz w:val="20"/>
          <w:szCs w:val="20"/>
        </w:rPr>
        <w:t>zároveň Príloha č. 2 Zmluvy o Dielo</w:t>
      </w:r>
    </w:p>
    <w:p w14:paraId="0C0FFBE3" w14:textId="77777777" w:rsidR="00660311" w:rsidRPr="00F34557" w:rsidRDefault="00660311" w:rsidP="00F34557">
      <w:pPr>
        <w:jc w:val="center"/>
        <w:rPr>
          <w:rFonts w:ascii="Arial" w:hAnsi="Arial" w:cs="Arial"/>
          <w:b/>
          <w:bCs/>
          <w:sz w:val="20"/>
          <w:szCs w:val="20"/>
        </w:rPr>
      </w:pPr>
    </w:p>
    <w:p w14:paraId="5C3EFE04" w14:textId="26A02551" w:rsidR="00660311" w:rsidRDefault="00660311" w:rsidP="00F34557">
      <w:pPr>
        <w:pStyle w:val="Nadpis3"/>
        <w:jc w:val="center"/>
        <w:rPr>
          <w:rFonts w:ascii="Arial" w:hAnsi="Arial" w:cs="Arial"/>
          <w:b w:val="0"/>
          <w:sz w:val="20"/>
          <w:szCs w:val="20"/>
        </w:rPr>
      </w:pPr>
    </w:p>
    <w:p w14:paraId="68C46C9D" w14:textId="5287BB38" w:rsidR="006315E1" w:rsidRDefault="006315E1" w:rsidP="006315E1"/>
    <w:p w14:paraId="3C263AAC" w14:textId="199E3A05" w:rsidR="006315E1" w:rsidRDefault="006315E1" w:rsidP="006315E1"/>
    <w:p w14:paraId="6624897C" w14:textId="7688F96B" w:rsidR="006315E1" w:rsidRDefault="006315E1" w:rsidP="006315E1"/>
    <w:p w14:paraId="7FD56A97" w14:textId="02485F04" w:rsidR="006315E1" w:rsidRDefault="006315E1" w:rsidP="006315E1"/>
    <w:p w14:paraId="2D71DF5E" w14:textId="57DD3D50" w:rsidR="006315E1" w:rsidRDefault="006315E1" w:rsidP="006315E1"/>
    <w:p w14:paraId="5D861C73" w14:textId="01B01085" w:rsidR="006315E1" w:rsidRDefault="006315E1" w:rsidP="006315E1"/>
    <w:p w14:paraId="5A76729D" w14:textId="196EF718" w:rsidR="006315E1" w:rsidRDefault="006315E1" w:rsidP="006315E1"/>
    <w:p w14:paraId="510A1FEC" w14:textId="4793D27D" w:rsidR="006315E1" w:rsidRDefault="006315E1" w:rsidP="006315E1"/>
    <w:p w14:paraId="0CFEEC4A" w14:textId="75301B21" w:rsidR="006315E1" w:rsidRDefault="006315E1" w:rsidP="006315E1"/>
    <w:p w14:paraId="518DB44D" w14:textId="6B43D092" w:rsidR="006315E1" w:rsidRDefault="006315E1" w:rsidP="006315E1"/>
    <w:p w14:paraId="23A55B70" w14:textId="473BB6CE" w:rsidR="006315E1" w:rsidRDefault="006315E1" w:rsidP="006315E1"/>
    <w:p w14:paraId="58E0E3F0" w14:textId="0EA308DF" w:rsidR="006315E1" w:rsidRDefault="006315E1" w:rsidP="006315E1"/>
    <w:p w14:paraId="1F981540" w14:textId="77F7BBFC" w:rsidR="006315E1" w:rsidRDefault="006315E1" w:rsidP="006315E1"/>
    <w:p w14:paraId="75F3A170" w14:textId="61FC3A61" w:rsidR="006315E1" w:rsidRDefault="006315E1" w:rsidP="006315E1"/>
    <w:p w14:paraId="24589141" w14:textId="6EF0F14E" w:rsidR="006315E1" w:rsidRDefault="006315E1" w:rsidP="006315E1"/>
    <w:p w14:paraId="2C6622A4" w14:textId="24F9C681" w:rsidR="006315E1" w:rsidRDefault="006315E1" w:rsidP="006315E1"/>
    <w:p w14:paraId="1D410CE5" w14:textId="27555055" w:rsidR="006315E1" w:rsidRDefault="006315E1" w:rsidP="006315E1"/>
    <w:p w14:paraId="0EF7A6CC" w14:textId="28378D66" w:rsidR="006315E1" w:rsidRDefault="006315E1" w:rsidP="006315E1"/>
    <w:p w14:paraId="76384A48" w14:textId="1FC62F4C" w:rsidR="006315E1" w:rsidRDefault="006315E1" w:rsidP="006315E1"/>
    <w:p w14:paraId="11112DD6" w14:textId="716DE82A" w:rsidR="006315E1" w:rsidRDefault="006315E1" w:rsidP="006315E1"/>
    <w:p w14:paraId="2070951C" w14:textId="34AB9B42" w:rsidR="006315E1" w:rsidRDefault="006315E1" w:rsidP="006315E1"/>
    <w:p w14:paraId="366FFE5B" w14:textId="501B4C8C" w:rsidR="006315E1" w:rsidRDefault="006315E1" w:rsidP="006315E1"/>
    <w:p w14:paraId="42548993" w14:textId="28604A6B" w:rsidR="006315E1" w:rsidRDefault="006315E1" w:rsidP="006315E1"/>
    <w:p w14:paraId="1113A458" w14:textId="3678EB90" w:rsidR="006315E1" w:rsidRDefault="006315E1" w:rsidP="006315E1"/>
    <w:p w14:paraId="57F1B1E0" w14:textId="30CFABA2" w:rsidR="006315E1" w:rsidRDefault="006315E1" w:rsidP="006315E1"/>
    <w:p w14:paraId="29F8222C" w14:textId="5138522B" w:rsidR="006315E1" w:rsidRDefault="006315E1" w:rsidP="006315E1"/>
    <w:p w14:paraId="78B50DD0" w14:textId="1254E23A" w:rsidR="006315E1" w:rsidRDefault="006315E1" w:rsidP="006315E1"/>
    <w:p w14:paraId="5D777E65" w14:textId="5B2B73ED" w:rsidR="006315E1" w:rsidRDefault="006315E1" w:rsidP="006315E1"/>
    <w:p w14:paraId="2D0B4442" w14:textId="00AB690C" w:rsidR="006315E1" w:rsidRDefault="006315E1" w:rsidP="006315E1"/>
    <w:p w14:paraId="4AE9AEE0" w14:textId="75906B2A" w:rsidR="006315E1" w:rsidRDefault="006315E1" w:rsidP="006315E1"/>
    <w:p w14:paraId="406C171F" w14:textId="4251E3BF" w:rsidR="006315E1" w:rsidRDefault="006315E1" w:rsidP="006315E1"/>
    <w:p w14:paraId="5A9AFD0A" w14:textId="12A8CF69" w:rsidR="006315E1" w:rsidRDefault="006315E1" w:rsidP="006315E1"/>
    <w:p w14:paraId="7129A025" w14:textId="234329E3" w:rsidR="006315E1" w:rsidRDefault="006315E1" w:rsidP="006315E1"/>
    <w:p w14:paraId="62AAB238" w14:textId="5D6A8DE4" w:rsidR="006315E1" w:rsidRDefault="006315E1" w:rsidP="006315E1"/>
    <w:p w14:paraId="5BD2533F" w14:textId="6F414256" w:rsidR="006315E1" w:rsidRDefault="006315E1" w:rsidP="006315E1"/>
    <w:p w14:paraId="359ABE93" w14:textId="5B9FF52D" w:rsidR="006315E1" w:rsidRDefault="006315E1" w:rsidP="006315E1"/>
    <w:p w14:paraId="228DAAF2" w14:textId="32D4F998" w:rsidR="006315E1" w:rsidRDefault="006315E1" w:rsidP="006315E1"/>
    <w:p w14:paraId="2F781157" w14:textId="2756A51F" w:rsidR="006315E1" w:rsidRDefault="006315E1" w:rsidP="006315E1"/>
    <w:p w14:paraId="420959B3" w14:textId="433D0FA1" w:rsidR="006315E1" w:rsidRDefault="006315E1" w:rsidP="006315E1"/>
    <w:p w14:paraId="188D7E57" w14:textId="5D6F9100" w:rsidR="006315E1" w:rsidRDefault="006315E1" w:rsidP="006315E1"/>
    <w:p w14:paraId="1C1A8ED9" w14:textId="77777777" w:rsidR="006315E1" w:rsidRDefault="006315E1" w:rsidP="006315E1"/>
    <w:p w14:paraId="21227BF9" w14:textId="5B4A5847" w:rsidR="006315E1" w:rsidRDefault="006315E1" w:rsidP="006315E1"/>
    <w:p w14:paraId="4E297C00" w14:textId="65BFB8FF" w:rsidR="006315E1" w:rsidRDefault="006315E1" w:rsidP="006315E1"/>
    <w:p w14:paraId="07290853" w14:textId="3DD83C29" w:rsidR="006315E1" w:rsidRDefault="006315E1" w:rsidP="006315E1"/>
    <w:p w14:paraId="2B88BC20" w14:textId="740EF9BB" w:rsidR="006315E1" w:rsidRDefault="006315E1" w:rsidP="006315E1"/>
    <w:p w14:paraId="7D8F694D" w14:textId="615DB4CA" w:rsidR="006315E1" w:rsidRDefault="006315E1" w:rsidP="006315E1"/>
    <w:p w14:paraId="62ED828C" w14:textId="09A181E4" w:rsidR="006315E1" w:rsidRDefault="006315E1" w:rsidP="006315E1"/>
    <w:p w14:paraId="1400CCEB" w14:textId="77777777" w:rsidR="006315E1" w:rsidRPr="006315E1" w:rsidRDefault="006315E1" w:rsidP="006315E1"/>
    <w:p w14:paraId="792EAD00" w14:textId="03DECB63" w:rsidR="006315E1" w:rsidRPr="006315E1" w:rsidRDefault="006315E1" w:rsidP="00D034DF">
      <w:pPr>
        <w:tabs>
          <w:tab w:val="left" w:pos="0"/>
        </w:tabs>
        <w:jc w:val="center"/>
        <w:rPr>
          <w:rFonts w:ascii="Arial" w:hAnsi="Arial" w:cs="Arial"/>
          <w:b/>
          <w:sz w:val="20"/>
          <w:szCs w:val="20"/>
        </w:rPr>
      </w:pPr>
      <w:bookmarkStart w:id="64" w:name="_Hlk178235847"/>
      <w:bookmarkStart w:id="65" w:name="_Hlk173418243"/>
      <w:bookmarkStart w:id="66" w:name="_Hlk173418976"/>
      <w:r w:rsidRPr="006315E1">
        <w:rPr>
          <w:rFonts w:ascii="Arial" w:hAnsi="Arial" w:cs="Arial"/>
          <w:b/>
          <w:sz w:val="20"/>
          <w:szCs w:val="20"/>
        </w:rPr>
        <w:lastRenderedPageBreak/>
        <w:t xml:space="preserve">PRÍLOHA B9 </w:t>
      </w:r>
      <w:bookmarkEnd w:id="64"/>
      <w:r w:rsidRPr="006315E1">
        <w:rPr>
          <w:rFonts w:ascii="Arial" w:hAnsi="Arial" w:cs="Arial"/>
          <w:b/>
          <w:sz w:val="20"/>
          <w:szCs w:val="20"/>
        </w:rPr>
        <w:t>ČESTNÉ VYHLÁSENIE PODĽA ČLÁNKU 5k NARIADENIA RADY (EÚ) č. 833/2014 z 31. júla 2014 O REŠTRIKTÍVNYCH OPATRENIACH S OHĽADOM NA KONANIE RUSKA, KTORÝM DESTABILIZUJE SITUÁCIU NA UKRAJINE V</w:t>
      </w:r>
      <w:r w:rsidR="00384323">
        <w:rPr>
          <w:rFonts w:ascii="Arial" w:hAnsi="Arial" w:cs="Arial"/>
          <w:b/>
          <w:sz w:val="20"/>
          <w:szCs w:val="20"/>
        </w:rPr>
        <w:t> PLATNOM ZNENÍ</w:t>
      </w:r>
    </w:p>
    <w:bookmarkEnd w:id="65"/>
    <w:bookmarkEnd w:id="66"/>
    <w:p w14:paraId="0BB66B6F" w14:textId="77777777" w:rsidR="006315E1" w:rsidRPr="006315E1" w:rsidRDefault="006315E1" w:rsidP="006315E1">
      <w:pPr>
        <w:autoSpaceDE w:val="0"/>
        <w:autoSpaceDN w:val="0"/>
        <w:adjustRightInd w:val="0"/>
        <w:rPr>
          <w:rFonts w:ascii="Arial" w:eastAsiaTheme="minorEastAsia" w:hAnsi="Arial" w:cs="Arial"/>
          <w:color w:val="000000"/>
          <w:sz w:val="20"/>
          <w:szCs w:val="20"/>
        </w:rPr>
      </w:pPr>
    </w:p>
    <w:p w14:paraId="70443552" w14:textId="5C4ED25D" w:rsidR="006315E1" w:rsidRPr="006315E1" w:rsidRDefault="006315E1" w:rsidP="006315E1">
      <w:pPr>
        <w:ind w:left="284"/>
        <w:contextualSpacing/>
        <w:jc w:val="both"/>
        <w:rPr>
          <w:rFonts w:ascii="Arial" w:eastAsiaTheme="minorEastAsia" w:hAnsi="Arial" w:cs="Arial"/>
          <w:sz w:val="20"/>
          <w:szCs w:val="20"/>
        </w:rPr>
      </w:pPr>
      <w:r w:rsidRPr="006315E1">
        <w:rPr>
          <w:rFonts w:ascii="Arial" w:eastAsiaTheme="minorEastAsia" w:hAnsi="Arial" w:cs="Arial"/>
          <w:sz w:val="20"/>
          <w:szCs w:val="20"/>
        </w:rPr>
        <w:t>Čestne vyhlasujem, že v spoločnosti, ktorú zastupujem (</w:t>
      </w:r>
      <w:r w:rsidRPr="00FE7C58">
        <w:rPr>
          <w:rFonts w:ascii="Arial" w:eastAsiaTheme="minorEastAsia" w:hAnsi="Arial" w:cs="Arial"/>
          <w:i/>
          <w:sz w:val="20"/>
          <w:szCs w:val="20"/>
          <w:highlight w:val="yellow"/>
        </w:rPr>
        <w:t>uviesť názov uchádzača</w:t>
      </w:r>
      <w:r w:rsidRPr="006315E1">
        <w:rPr>
          <w:rFonts w:ascii="Arial" w:eastAsiaTheme="minorEastAsia" w:hAnsi="Arial" w:cs="Arial"/>
          <w:sz w:val="20"/>
          <w:szCs w:val="20"/>
        </w:rPr>
        <w:t xml:space="preserve">) a ktorá podáva ponuku do verejného obstarávania s predmetom zákazky </w:t>
      </w:r>
      <w:r w:rsidR="00E97132" w:rsidRPr="00E97132">
        <w:rPr>
          <w:rFonts w:ascii="Arial" w:eastAsiaTheme="minorEastAsia" w:hAnsi="Arial" w:cs="Arial"/>
          <w:b/>
          <w:sz w:val="20"/>
          <w:szCs w:val="20"/>
        </w:rPr>
        <w:t>R2 Križovatka Bánovce – východ</w:t>
      </w:r>
      <w:r w:rsidRPr="006315E1">
        <w:rPr>
          <w:rFonts w:ascii="Arial" w:eastAsiaTheme="minorEastAsia" w:hAnsi="Arial" w:cs="Arial"/>
          <w:sz w:val="20"/>
          <w:szCs w:val="20"/>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w:t>
      </w:r>
      <w:r w:rsidR="00384323">
        <w:rPr>
          <w:rFonts w:ascii="Arial" w:eastAsiaTheme="minorEastAsia" w:hAnsi="Arial" w:cs="Arial"/>
          <w:sz w:val="20"/>
          <w:szCs w:val="20"/>
        </w:rPr>
        <w:t> platnom znení</w:t>
      </w:r>
      <w:r w:rsidRPr="006315E1">
        <w:rPr>
          <w:rFonts w:ascii="Arial" w:eastAsiaTheme="minorEastAsia" w:hAnsi="Arial" w:cs="Arial"/>
          <w:sz w:val="20"/>
          <w:szCs w:val="20"/>
        </w:rPr>
        <w:t>.</w:t>
      </w:r>
    </w:p>
    <w:p w14:paraId="03BE8D3E" w14:textId="77777777" w:rsidR="006315E1" w:rsidRPr="006315E1" w:rsidRDefault="006315E1" w:rsidP="006315E1">
      <w:pPr>
        <w:ind w:left="284"/>
        <w:contextualSpacing/>
        <w:jc w:val="both"/>
        <w:rPr>
          <w:rFonts w:ascii="Arial" w:eastAsiaTheme="minorEastAsia" w:hAnsi="Arial" w:cs="Arial"/>
          <w:sz w:val="20"/>
          <w:szCs w:val="20"/>
        </w:rPr>
      </w:pPr>
    </w:p>
    <w:p w14:paraId="403D4024" w14:textId="77777777" w:rsidR="006315E1" w:rsidRPr="006315E1" w:rsidRDefault="006315E1" w:rsidP="006315E1">
      <w:pPr>
        <w:ind w:left="284"/>
        <w:contextualSpacing/>
        <w:jc w:val="both"/>
        <w:rPr>
          <w:rFonts w:ascii="Arial" w:eastAsiaTheme="minorEastAsia" w:hAnsi="Arial" w:cs="Arial"/>
          <w:sz w:val="20"/>
          <w:szCs w:val="20"/>
        </w:rPr>
      </w:pPr>
      <w:r w:rsidRPr="006315E1">
        <w:rPr>
          <w:rFonts w:ascii="Arial" w:eastAsiaTheme="minorEastAsia" w:hAnsi="Arial" w:cs="Arial"/>
          <w:sz w:val="20"/>
          <w:szCs w:val="20"/>
        </w:rPr>
        <w:t>Predovšetkým vyhlasujem, že:</w:t>
      </w:r>
    </w:p>
    <w:p w14:paraId="08D27CE6" w14:textId="77777777" w:rsidR="006315E1" w:rsidRPr="006315E1" w:rsidRDefault="006315E1" w:rsidP="006315E1">
      <w:pPr>
        <w:ind w:left="284"/>
        <w:contextualSpacing/>
        <w:jc w:val="both"/>
        <w:rPr>
          <w:rFonts w:ascii="Arial" w:eastAsiaTheme="minorEastAsia" w:hAnsi="Arial" w:cs="Arial"/>
          <w:sz w:val="20"/>
          <w:szCs w:val="20"/>
        </w:rPr>
      </w:pPr>
    </w:p>
    <w:p w14:paraId="0E0E328A" w14:textId="77777777" w:rsidR="006315E1" w:rsidRPr="006315E1" w:rsidRDefault="006315E1" w:rsidP="006315E1">
      <w:pPr>
        <w:ind w:left="567" w:hanging="283"/>
        <w:contextualSpacing/>
        <w:jc w:val="both"/>
        <w:rPr>
          <w:rFonts w:ascii="Arial" w:eastAsiaTheme="minorEastAsia" w:hAnsi="Arial" w:cs="Arial"/>
          <w:sz w:val="20"/>
          <w:szCs w:val="20"/>
        </w:rPr>
      </w:pPr>
      <w:r w:rsidRPr="006315E1">
        <w:rPr>
          <w:rFonts w:ascii="Arial" w:eastAsiaTheme="minorEastAsia" w:hAnsi="Arial" w:cs="Arial"/>
          <w:sz w:val="20"/>
          <w:szCs w:val="20"/>
        </w:rPr>
        <w:t xml:space="preserve">a. </w:t>
      </w:r>
      <w:r w:rsidRPr="006315E1">
        <w:rPr>
          <w:rFonts w:ascii="Arial" w:eastAsiaTheme="minorEastAsia" w:hAnsi="Arial" w:cs="Arial"/>
          <w:sz w:val="20"/>
          <w:szCs w:val="20"/>
        </w:rPr>
        <w:tab/>
        <w:t>dodávateľ, ktorého zastupujem (a žiadna zo spoločností, ktoré sú členmi našej skupiny dodávateľov), nie je ruským štátnym príslušníkom ani fyzickou alebo právnickou osobou, subjektom alebo orgánom so sídlom v Rusku;</w:t>
      </w:r>
    </w:p>
    <w:p w14:paraId="51B58756" w14:textId="77777777" w:rsidR="006315E1" w:rsidRPr="006315E1" w:rsidRDefault="006315E1" w:rsidP="006315E1">
      <w:pPr>
        <w:ind w:left="567" w:hanging="283"/>
        <w:contextualSpacing/>
        <w:jc w:val="both"/>
        <w:rPr>
          <w:rFonts w:ascii="Arial" w:eastAsiaTheme="minorEastAsia" w:hAnsi="Arial" w:cs="Arial"/>
          <w:sz w:val="20"/>
          <w:szCs w:val="20"/>
        </w:rPr>
      </w:pPr>
      <w:r w:rsidRPr="006315E1">
        <w:rPr>
          <w:rFonts w:ascii="Arial" w:eastAsiaTheme="minorEastAsia" w:hAnsi="Arial" w:cs="Arial"/>
          <w:sz w:val="20"/>
          <w:szCs w:val="20"/>
        </w:rPr>
        <w:t xml:space="preserve">b. </w:t>
      </w:r>
      <w:r w:rsidRPr="006315E1">
        <w:rPr>
          <w:rFonts w:ascii="Arial" w:eastAsiaTheme="minorEastAsia" w:hAnsi="Arial" w:cs="Arial"/>
          <w:sz w:val="20"/>
          <w:szCs w:val="20"/>
        </w:rPr>
        <w:tab/>
        <w:t>dodávateľ, ktorého zastupujem (a žiadna zo spoločností, ktoré sú členmi našej skupiny dodávateľov), nie je právnickou osobou, subjektom alebo orgánom, ktorých vlastnícke práva priamo alebo nepriamo vlastní z viac ako 50 % subjekt uvedený v písmene a) tohto odseku;</w:t>
      </w:r>
    </w:p>
    <w:p w14:paraId="3C15D8B7" w14:textId="77777777" w:rsidR="006315E1" w:rsidRPr="006315E1" w:rsidRDefault="006315E1" w:rsidP="006315E1">
      <w:pPr>
        <w:ind w:left="567" w:hanging="283"/>
        <w:contextualSpacing/>
        <w:jc w:val="both"/>
        <w:rPr>
          <w:rFonts w:ascii="Arial" w:eastAsiaTheme="minorEastAsia" w:hAnsi="Arial" w:cs="Arial"/>
          <w:sz w:val="20"/>
          <w:szCs w:val="20"/>
        </w:rPr>
      </w:pPr>
      <w:r w:rsidRPr="006315E1">
        <w:rPr>
          <w:rFonts w:ascii="Arial" w:eastAsiaTheme="minorEastAsia" w:hAnsi="Arial" w:cs="Arial"/>
          <w:sz w:val="20"/>
          <w:szCs w:val="20"/>
        </w:rPr>
        <w:t xml:space="preserve">c. </w:t>
      </w:r>
      <w:r w:rsidRPr="006315E1">
        <w:rPr>
          <w:rFonts w:ascii="Arial" w:eastAsiaTheme="minorEastAsia" w:hAnsi="Arial" w:cs="Arial"/>
          <w:sz w:val="20"/>
          <w:szCs w:val="20"/>
        </w:rPr>
        <w:tab/>
        <w:t>ani ja, ani spoločnosť, ktorú zastupujeme, nie sme fyzická alebo právnická osoba, subjekt alebo orgán, ktorý koná v mene alebo na príkaz subjektu uvedeného v písmene a) alebo b) uvedených vyššie;</w:t>
      </w:r>
    </w:p>
    <w:p w14:paraId="2D27C298" w14:textId="77777777" w:rsidR="006315E1" w:rsidRPr="006315E1" w:rsidRDefault="006315E1" w:rsidP="006315E1">
      <w:pPr>
        <w:ind w:left="567" w:hanging="283"/>
        <w:contextualSpacing/>
        <w:jc w:val="both"/>
        <w:rPr>
          <w:rFonts w:ascii="Arial" w:eastAsiaTheme="minorEastAsia" w:hAnsi="Arial" w:cs="Arial"/>
          <w:sz w:val="20"/>
          <w:szCs w:val="20"/>
        </w:rPr>
      </w:pPr>
      <w:r w:rsidRPr="006315E1">
        <w:rPr>
          <w:rFonts w:ascii="Arial" w:eastAsiaTheme="minorEastAsia" w:hAnsi="Arial" w:cs="Arial"/>
          <w:sz w:val="20"/>
          <w:szCs w:val="20"/>
        </w:rPr>
        <w:t xml:space="preserve">d. </w:t>
      </w:r>
      <w:r w:rsidRPr="006315E1">
        <w:rPr>
          <w:rFonts w:ascii="Arial" w:eastAsiaTheme="minorEastAsia" w:hAnsi="Arial" w:cs="Arial"/>
          <w:sz w:val="20"/>
          <w:szCs w:val="20"/>
        </w:rPr>
        <w:tab/>
        <w:t xml:space="preserve">subdodávatelia, dodávatelia alebo subjekty, na ktorých kapacity sa dodávateľ, ktorého zastupujem,  spoliehajú subjekty uvedené v písmenách a) až c) nemajú účasť vyššiu ako 10 % hodnoty zákazky. </w:t>
      </w:r>
    </w:p>
    <w:p w14:paraId="6960FA16" w14:textId="77777777" w:rsidR="006315E1" w:rsidRPr="006315E1" w:rsidRDefault="006315E1" w:rsidP="006315E1">
      <w:pPr>
        <w:ind w:left="284"/>
        <w:contextualSpacing/>
        <w:jc w:val="both"/>
        <w:rPr>
          <w:rFonts w:ascii="Arial" w:eastAsiaTheme="minorEastAsia" w:hAnsi="Arial" w:cs="Arial"/>
          <w:sz w:val="20"/>
          <w:szCs w:val="20"/>
        </w:rPr>
      </w:pPr>
    </w:p>
    <w:p w14:paraId="48671906" w14:textId="77777777" w:rsidR="006315E1" w:rsidRPr="006315E1" w:rsidRDefault="006315E1" w:rsidP="006315E1">
      <w:pPr>
        <w:ind w:left="284"/>
        <w:contextualSpacing/>
        <w:jc w:val="both"/>
        <w:rPr>
          <w:rFonts w:ascii="Arial" w:eastAsiaTheme="minorEastAsia" w:hAnsi="Arial" w:cs="Arial"/>
          <w:sz w:val="20"/>
          <w:szCs w:val="20"/>
        </w:rPr>
      </w:pPr>
      <w:r w:rsidRPr="006315E1">
        <w:rPr>
          <w:rFonts w:ascii="Arial" w:eastAsiaTheme="minorEastAsia" w:hAnsi="Arial" w:cs="Arial"/>
          <w:sz w:val="20"/>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w:t>
      </w:r>
      <w:r w:rsidRPr="006315E1">
        <w:rPr>
          <w:rFonts w:asciiTheme="minorHAnsi" w:eastAsiaTheme="minorEastAsia" w:hAnsiTheme="minorHAnsi" w:cstheme="minorBidi"/>
          <w:sz w:val="21"/>
          <w:szCs w:val="21"/>
        </w:rPr>
        <w:t xml:space="preserve"> </w:t>
      </w:r>
      <w:r w:rsidRPr="006315E1">
        <w:rPr>
          <w:rFonts w:ascii="Arial" w:eastAsiaTheme="minorEastAsia" w:hAnsi="Arial" w:cs="Arial"/>
          <w:sz w:val="20"/>
          <w:szCs w:val="20"/>
        </w:rPr>
        <w:t>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3637DEC3" w14:textId="77777777" w:rsidR="006315E1" w:rsidRPr="006315E1" w:rsidRDefault="006315E1" w:rsidP="006315E1">
      <w:pPr>
        <w:ind w:left="284"/>
        <w:contextualSpacing/>
        <w:jc w:val="both"/>
        <w:rPr>
          <w:rFonts w:ascii="Arial" w:eastAsiaTheme="minorEastAsia" w:hAnsi="Arial" w:cs="Arial"/>
          <w:sz w:val="20"/>
          <w:szCs w:val="20"/>
        </w:rPr>
      </w:pPr>
    </w:p>
    <w:p w14:paraId="1869A1AE" w14:textId="77777777" w:rsidR="006315E1" w:rsidRPr="006315E1" w:rsidRDefault="006315E1" w:rsidP="006315E1">
      <w:pPr>
        <w:tabs>
          <w:tab w:val="num" w:pos="-720"/>
        </w:tabs>
        <w:contextualSpacing/>
        <w:jc w:val="both"/>
        <w:rPr>
          <w:rFonts w:ascii="Arial" w:hAnsi="Arial" w:cs="Arial"/>
          <w:b/>
          <w:bCs/>
          <w:sz w:val="20"/>
          <w:szCs w:val="20"/>
        </w:rPr>
      </w:pPr>
      <w:r w:rsidRPr="006315E1">
        <w:rPr>
          <w:rFonts w:ascii="Arial" w:hAnsi="Arial" w:cs="Arial"/>
          <w:bCs/>
          <w:sz w:val="20"/>
          <w:szCs w:val="20"/>
        </w:rPr>
        <w:t>V .................................. dňa ...............</w:t>
      </w:r>
      <w:r w:rsidRPr="006315E1">
        <w:rPr>
          <w:rFonts w:ascii="Arial" w:hAnsi="Arial" w:cs="Arial"/>
          <w:bCs/>
          <w:sz w:val="20"/>
          <w:szCs w:val="20"/>
        </w:rPr>
        <w:tab/>
      </w:r>
      <w:r w:rsidRPr="006315E1">
        <w:rPr>
          <w:rFonts w:ascii="Arial" w:hAnsi="Arial" w:cs="Arial"/>
          <w:bCs/>
          <w:sz w:val="20"/>
          <w:szCs w:val="20"/>
        </w:rPr>
        <w:tab/>
        <w:t xml:space="preserve">                  </w:t>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r>
    </w:p>
    <w:p w14:paraId="276C4496" w14:textId="77777777" w:rsidR="006315E1" w:rsidRPr="006315E1" w:rsidRDefault="006315E1" w:rsidP="006315E1">
      <w:pPr>
        <w:tabs>
          <w:tab w:val="num" w:pos="-720"/>
        </w:tabs>
        <w:contextualSpacing/>
        <w:jc w:val="both"/>
        <w:rPr>
          <w:rFonts w:ascii="Arial" w:hAnsi="Arial" w:cs="Arial"/>
          <w:b/>
          <w:bCs/>
          <w:sz w:val="20"/>
          <w:szCs w:val="20"/>
        </w:rPr>
      </w:pPr>
    </w:p>
    <w:p w14:paraId="7F90070E" w14:textId="77777777" w:rsidR="006315E1" w:rsidRPr="006315E1" w:rsidRDefault="006315E1" w:rsidP="006315E1">
      <w:pPr>
        <w:tabs>
          <w:tab w:val="num" w:pos="-720"/>
        </w:tabs>
        <w:contextualSpacing/>
        <w:jc w:val="both"/>
        <w:rPr>
          <w:rFonts w:ascii="Arial" w:hAnsi="Arial" w:cs="Arial"/>
          <w:b/>
          <w:bCs/>
          <w:sz w:val="20"/>
          <w:szCs w:val="20"/>
        </w:rPr>
      </w:pPr>
    </w:p>
    <w:p w14:paraId="536B98C0" w14:textId="77777777" w:rsidR="006315E1" w:rsidRPr="006315E1" w:rsidRDefault="006315E1" w:rsidP="006315E1">
      <w:pPr>
        <w:tabs>
          <w:tab w:val="num" w:pos="-720"/>
        </w:tabs>
        <w:contextualSpacing/>
        <w:jc w:val="both"/>
        <w:rPr>
          <w:rFonts w:ascii="Arial" w:hAnsi="Arial" w:cs="Arial"/>
          <w:b/>
          <w:bCs/>
          <w:sz w:val="20"/>
          <w:szCs w:val="20"/>
        </w:rPr>
      </w:pPr>
    </w:p>
    <w:p w14:paraId="61CFD08B" w14:textId="77777777" w:rsidR="006315E1" w:rsidRPr="006315E1" w:rsidRDefault="006315E1" w:rsidP="006315E1">
      <w:pPr>
        <w:tabs>
          <w:tab w:val="num" w:pos="-720"/>
        </w:tabs>
        <w:contextualSpacing/>
        <w:jc w:val="both"/>
        <w:rPr>
          <w:rFonts w:ascii="Arial" w:hAnsi="Arial" w:cs="Arial"/>
          <w:b/>
          <w:bCs/>
          <w:sz w:val="20"/>
          <w:szCs w:val="20"/>
        </w:rPr>
      </w:pPr>
    </w:p>
    <w:p w14:paraId="7C8059AE" w14:textId="77777777" w:rsidR="006315E1" w:rsidRPr="006315E1" w:rsidRDefault="006315E1" w:rsidP="006315E1">
      <w:pPr>
        <w:tabs>
          <w:tab w:val="num" w:pos="-720"/>
        </w:tabs>
        <w:contextualSpacing/>
        <w:jc w:val="both"/>
        <w:rPr>
          <w:rFonts w:ascii="Arial" w:hAnsi="Arial" w:cs="Arial"/>
          <w:b/>
          <w:bCs/>
          <w:sz w:val="20"/>
          <w:szCs w:val="20"/>
        </w:rPr>
      </w:pPr>
      <w:r w:rsidRPr="006315E1">
        <w:rPr>
          <w:rFonts w:ascii="Arial" w:hAnsi="Arial" w:cs="Arial"/>
          <w:b/>
          <w:bCs/>
          <w:sz w:val="20"/>
          <w:szCs w:val="20"/>
        </w:rPr>
        <w:tab/>
      </w:r>
      <w:r w:rsidRPr="006315E1">
        <w:rPr>
          <w:rFonts w:ascii="Arial" w:hAnsi="Arial" w:cs="Arial"/>
          <w:b/>
          <w:bCs/>
          <w:sz w:val="20"/>
          <w:szCs w:val="20"/>
        </w:rPr>
        <w:tab/>
      </w:r>
    </w:p>
    <w:p w14:paraId="62FD6BB5" w14:textId="77777777" w:rsidR="006315E1" w:rsidRPr="006315E1" w:rsidRDefault="006315E1" w:rsidP="006315E1">
      <w:pPr>
        <w:tabs>
          <w:tab w:val="num" w:pos="-720"/>
        </w:tabs>
        <w:contextualSpacing/>
        <w:jc w:val="both"/>
        <w:rPr>
          <w:rFonts w:ascii="Arial" w:hAnsi="Arial" w:cs="Arial"/>
          <w:sz w:val="20"/>
          <w:szCs w:val="20"/>
        </w:rPr>
      </w:pP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t xml:space="preserve">  </w:t>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bookmarkStart w:id="67" w:name="_Hlk178235909"/>
      <w:r w:rsidRPr="006315E1">
        <w:rPr>
          <w:rFonts w:ascii="Arial" w:hAnsi="Arial" w:cs="Arial"/>
          <w:sz w:val="20"/>
          <w:szCs w:val="20"/>
        </w:rPr>
        <w:t>..........................................................</w:t>
      </w:r>
    </w:p>
    <w:p w14:paraId="2F19F691" w14:textId="77777777" w:rsidR="006315E1" w:rsidRPr="006315E1" w:rsidRDefault="006315E1" w:rsidP="006315E1">
      <w:pPr>
        <w:tabs>
          <w:tab w:val="num" w:pos="-720"/>
        </w:tabs>
        <w:contextualSpacing/>
        <w:jc w:val="both"/>
        <w:rPr>
          <w:rFonts w:ascii="Arial" w:hAnsi="Arial" w:cs="Arial"/>
          <w:sz w:val="20"/>
          <w:szCs w:val="20"/>
        </w:rPr>
      </w:pP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meno, priezvisko a  podpis uchádzača, jeho štatutárneho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orgánu alebo člena štatutárneho orgánu alebo iného zástupcu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uchádzača, ktorý je oprávnený konať v mene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uchádzača v záväzkových vzťahoch</w:t>
      </w:r>
    </w:p>
    <w:p w14:paraId="1214DD2A" w14:textId="77777777" w:rsidR="006315E1" w:rsidRPr="006315E1" w:rsidRDefault="006315E1" w:rsidP="006315E1">
      <w:pPr>
        <w:tabs>
          <w:tab w:val="num" w:pos="-720"/>
        </w:tabs>
        <w:contextualSpacing/>
        <w:jc w:val="both"/>
        <w:rPr>
          <w:rFonts w:ascii="Arial" w:hAnsi="Arial" w:cs="Arial"/>
          <w:sz w:val="20"/>
          <w:szCs w:val="20"/>
        </w:rPr>
      </w:pPr>
    </w:p>
    <w:p w14:paraId="4575487C" w14:textId="77777777" w:rsidR="006315E1" w:rsidRPr="006315E1" w:rsidRDefault="006315E1" w:rsidP="006315E1">
      <w:pPr>
        <w:ind w:left="284"/>
        <w:contextualSpacing/>
        <w:jc w:val="both"/>
        <w:rPr>
          <w:rFonts w:ascii="Arial" w:eastAsiaTheme="minorEastAsia" w:hAnsi="Arial" w:cstheme="minorBidi"/>
          <w:sz w:val="20"/>
          <w:szCs w:val="21"/>
        </w:rPr>
      </w:pPr>
    </w:p>
    <w:p w14:paraId="22299B4B" w14:textId="77777777" w:rsidR="00972C4D" w:rsidRDefault="00972C4D" w:rsidP="00972C4D">
      <w:pPr>
        <w:spacing w:line="259" w:lineRule="auto"/>
        <w:jc w:val="center"/>
        <w:rPr>
          <w:rFonts w:ascii="Calibri" w:eastAsia="Calibri" w:hAnsi="Calibri" w:cs="Calibri"/>
          <w:b/>
          <w:sz w:val="22"/>
          <w:szCs w:val="22"/>
        </w:rPr>
      </w:pPr>
      <w:bookmarkStart w:id="68" w:name="_gjdgxs" w:colFirst="0" w:colLast="0"/>
      <w:bookmarkEnd w:id="68"/>
    </w:p>
    <w:p w14:paraId="3500CF6A" w14:textId="77777777" w:rsidR="00972C4D" w:rsidRDefault="00972C4D" w:rsidP="00972C4D">
      <w:pPr>
        <w:spacing w:line="259" w:lineRule="auto"/>
        <w:jc w:val="center"/>
        <w:rPr>
          <w:rFonts w:ascii="Calibri" w:eastAsia="Calibri" w:hAnsi="Calibri" w:cs="Calibri"/>
          <w:b/>
          <w:sz w:val="22"/>
          <w:szCs w:val="22"/>
        </w:rPr>
      </w:pPr>
    </w:p>
    <w:bookmarkEnd w:id="67"/>
    <w:p w14:paraId="60805426" w14:textId="0BC5577F" w:rsidR="00972C4D" w:rsidRDefault="00972C4D" w:rsidP="00972C4D">
      <w:pPr>
        <w:spacing w:line="259" w:lineRule="auto"/>
        <w:jc w:val="center"/>
        <w:rPr>
          <w:rFonts w:ascii="Calibri" w:eastAsia="Calibri" w:hAnsi="Calibri" w:cs="Calibri"/>
          <w:b/>
          <w:sz w:val="22"/>
          <w:szCs w:val="22"/>
        </w:rPr>
      </w:pPr>
    </w:p>
    <w:p w14:paraId="2CBA568A" w14:textId="0396B6D7" w:rsidR="00972C4D" w:rsidRDefault="00972C4D" w:rsidP="00972C4D">
      <w:pPr>
        <w:spacing w:line="259" w:lineRule="auto"/>
        <w:jc w:val="center"/>
        <w:rPr>
          <w:rFonts w:ascii="Calibri" w:eastAsia="Calibri" w:hAnsi="Calibri" w:cs="Calibri"/>
          <w:b/>
          <w:sz w:val="22"/>
          <w:szCs w:val="22"/>
        </w:rPr>
      </w:pPr>
    </w:p>
    <w:p w14:paraId="47F10D41" w14:textId="05964478" w:rsidR="00972C4D" w:rsidRDefault="00972C4D" w:rsidP="00972C4D">
      <w:pPr>
        <w:spacing w:line="259" w:lineRule="auto"/>
        <w:jc w:val="center"/>
        <w:rPr>
          <w:rFonts w:ascii="Calibri" w:eastAsia="Calibri" w:hAnsi="Calibri" w:cs="Calibri"/>
          <w:b/>
          <w:sz w:val="22"/>
          <w:szCs w:val="22"/>
        </w:rPr>
      </w:pPr>
    </w:p>
    <w:p w14:paraId="70CD5880" w14:textId="10C92D73" w:rsidR="00972C4D" w:rsidRDefault="00972C4D" w:rsidP="00972C4D">
      <w:pPr>
        <w:spacing w:line="259" w:lineRule="auto"/>
        <w:jc w:val="center"/>
        <w:rPr>
          <w:rFonts w:ascii="Calibri" w:eastAsia="Calibri" w:hAnsi="Calibri" w:cs="Calibri"/>
          <w:b/>
          <w:sz w:val="22"/>
          <w:szCs w:val="22"/>
        </w:rPr>
      </w:pPr>
    </w:p>
    <w:p w14:paraId="10E14D80" w14:textId="2E66EE3C" w:rsidR="00972C4D" w:rsidRDefault="00972C4D" w:rsidP="00972C4D">
      <w:pPr>
        <w:spacing w:line="259" w:lineRule="auto"/>
        <w:jc w:val="center"/>
        <w:rPr>
          <w:rFonts w:ascii="Calibri" w:eastAsia="Calibri" w:hAnsi="Calibri" w:cs="Calibri"/>
          <w:b/>
          <w:sz w:val="22"/>
          <w:szCs w:val="22"/>
        </w:rPr>
      </w:pPr>
    </w:p>
    <w:p w14:paraId="3DCE3942" w14:textId="2B775B11" w:rsidR="00972C4D" w:rsidRDefault="00972C4D" w:rsidP="00972C4D">
      <w:pPr>
        <w:spacing w:line="259" w:lineRule="auto"/>
        <w:jc w:val="center"/>
        <w:rPr>
          <w:rFonts w:ascii="Calibri" w:eastAsia="Calibri" w:hAnsi="Calibri" w:cs="Calibri"/>
          <w:b/>
          <w:sz w:val="22"/>
          <w:szCs w:val="22"/>
        </w:rPr>
      </w:pPr>
    </w:p>
    <w:p w14:paraId="1CED5699" w14:textId="581FE0A1" w:rsidR="00972C4D" w:rsidRDefault="00972C4D" w:rsidP="00972C4D">
      <w:pPr>
        <w:spacing w:line="259" w:lineRule="auto"/>
        <w:jc w:val="center"/>
        <w:rPr>
          <w:rFonts w:ascii="Calibri" w:eastAsia="Calibri" w:hAnsi="Calibri" w:cs="Calibri"/>
          <w:b/>
          <w:sz w:val="22"/>
          <w:szCs w:val="22"/>
        </w:rPr>
      </w:pPr>
    </w:p>
    <w:p w14:paraId="59F97167" w14:textId="5180725B" w:rsidR="00972C4D" w:rsidRDefault="00972C4D" w:rsidP="00972C4D">
      <w:pPr>
        <w:spacing w:line="259" w:lineRule="auto"/>
        <w:jc w:val="center"/>
        <w:rPr>
          <w:rFonts w:ascii="Calibri" w:eastAsia="Calibri" w:hAnsi="Calibri" w:cs="Calibri"/>
          <w:b/>
          <w:sz w:val="22"/>
          <w:szCs w:val="22"/>
        </w:rPr>
      </w:pPr>
    </w:p>
    <w:p w14:paraId="47AFE327" w14:textId="41AA1DB1" w:rsidR="00972C4D" w:rsidRDefault="00972C4D" w:rsidP="00972C4D">
      <w:pPr>
        <w:spacing w:line="259" w:lineRule="auto"/>
        <w:jc w:val="center"/>
        <w:rPr>
          <w:rFonts w:ascii="Calibri" w:eastAsia="Calibri" w:hAnsi="Calibri" w:cs="Calibri"/>
          <w:b/>
          <w:sz w:val="22"/>
          <w:szCs w:val="22"/>
        </w:rPr>
      </w:pPr>
    </w:p>
    <w:p w14:paraId="3641F6ED" w14:textId="77777777" w:rsidR="00972C4D" w:rsidRDefault="00972C4D" w:rsidP="00972C4D">
      <w:pPr>
        <w:spacing w:line="259" w:lineRule="auto"/>
        <w:jc w:val="center"/>
        <w:rPr>
          <w:rFonts w:ascii="Calibri" w:eastAsia="Calibri" w:hAnsi="Calibri" w:cs="Calibri"/>
          <w:b/>
          <w:sz w:val="22"/>
          <w:szCs w:val="22"/>
        </w:rPr>
      </w:pPr>
    </w:p>
    <w:p w14:paraId="69360CF4" w14:textId="77777777" w:rsidR="00EC5E6D" w:rsidRDefault="00EC5E6D" w:rsidP="00972C4D">
      <w:pPr>
        <w:spacing w:line="259" w:lineRule="auto"/>
        <w:jc w:val="center"/>
        <w:rPr>
          <w:rFonts w:ascii="Calibri" w:eastAsia="Calibri" w:hAnsi="Calibri" w:cs="Calibri"/>
          <w:b/>
          <w:sz w:val="22"/>
          <w:szCs w:val="22"/>
        </w:rPr>
      </w:pPr>
    </w:p>
    <w:p w14:paraId="61FEEAF4" w14:textId="77777777" w:rsidR="00972C4D" w:rsidRDefault="00972C4D" w:rsidP="00972C4D">
      <w:pPr>
        <w:spacing w:line="259" w:lineRule="auto"/>
        <w:jc w:val="center"/>
        <w:rPr>
          <w:rFonts w:ascii="Calibri" w:eastAsia="Calibri" w:hAnsi="Calibri" w:cs="Calibri"/>
          <w:b/>
          <w:sz w:val="22"/>
          <w:szCs w:val="22"/>
        </w:rPr>
      </w:pPr>
    </w:p>
    <w:p w14:paraId="0F8210A6" w14:textId="77777777" w:rsidR="00972C4D" w:rsidRDefault="00972C4D" w:rsidP="00972C4D">
      <w:pPr>
        <w:spacing w:line="259" w:lineRule="auto"/>
        <w:jc w:val="center"/>
        <w:rPr>
          <w:rFonts w:ascii="Calibri" w:eastAsia="Calibri" w:hAnsi="Calibri" w:cs="Calibri"/>
          <w:b/>
          <w:sz w:val="22"/>
          <w:szCs w:val="22"/>
        </w:rPr>
      </w:pPr>
    </w:p>
    <w:p w14:paraId="73EFCC7A" w14:textId="77777777" w:rsidR="00972C4D" w:rsidRDefault="00972C4D" w:rsidP="00972C4D">
      <w:pPr>
        <w:spacing w:line="259" w:lineRule="auto"/>
        <w:jc w:val="center"/>
        <w:rPr>
          <w:rFonts w:ascii="Arial" w:hAnsi="Arial" w:cs="Arial"/>
          <w:b/>
          <w:sz w:val="20"/>
          <w:szCs w:val="20"/>
        </w:rPr>
      </w:pPr>
      <w:bookmarkStart w:id="69" w:name="_Hlk178236262"/>
      <w:r w:rsidRPr="006315E1">
        <w:rPr>
          <w:rFonts w:ascii="Arial" w:hAnsi="Arial" w:cs="Arial"/>
          <w:b/>
          <w:sz w:val="20"/>
          <w:szCs w:val="20"/>
        </w:rPr>
        <w:lastRenderedPageBreak/>
        <w:t>PRÍLOHA B</w:t>
      </w:r>
      <w:r>
        <w:rPr>
          <w:rFonts w:ascii="Arial" w:hAnsi="Arial" w:cs="Arial"/>
          <w:b/>
          <w:sz w:val="20"/>
          <w:szCs w:val="20"/>
        </w:rPr>
        <w:t xml:space="preserve">10 ČESTNÉ VYHLÁSENIE UCHÁDZAČA </w:t>
      </w:r>
    </w:p>
    <w:p w14:paraId="721F1A6F" w14:textId="7E291C9C" w:rsidR="00972C4D" w:rsidRPr="00972C4D" w:rsidRDefault="00762FF5" w:rsidP="00972C4D">
      <w:pPr>
        <w:spacing w:line="259" w:lineRule="auto"/>
        <w:jc w:val="center"/>
        <w:rPr>
          <w:rFonts w:ascii="Arial" w:eastAsia="Calibri" w:hAnsi="Arial" w:cs="Arial"/>
          <w:b/>
          <w:sz w:val="20"/>
          <w:szCs w:val="20"/>
        </w:rPr>
      </w:pPr>
      <w:r>
        <w:rPr>
          <w:rFonts w:ascii="Arial" w:hAnsi="Arial" w:cs="Arial"/>
          <w:b/>
          <w:sz w:val="20"/>
          <w:szCs w:val="20"/>
        </w:rPr>
        <w:t>podľa</w:t>
      </w:r>
      <w:r w:rsidR="00972C4D">
        <w:rPr>
          <w:rFonts w:ascii="Arial" w:hAnsi="Arial" w:cs="Arial"/>
          <w:b/>
          <w:sz w:val="20"/>
          <w:szCs w:val="20"/>
        </w:rPr>
        <w:t xml:space="preserve"> </w:t>
      </w:r>
      <w:r w:rsidR="00972C4D" w:rsidRPr="00972C4D">
        <w:rPr>
          <w:rFonts w:ascii="Arial" w:eastAsia="Calibri" w:hAnsi="Arial" w:cs="Arial"/>
          <w:b/>
          <w:sz w:val="20"/>
          <w:szCs w:val="20"/>
        </w:rPr>
        <w:t xml:space="preserve">§ 32 </w:t>
      </w:r>
      <w:r>
        <w:rPr>
          <w:rFonts w:ascii="Arial" w:eastAsia="Calibri" w:hAnsi="Arial" w:cs="Arial"/>
          <w:b/>
          <w:sz w:val="20"/>
          <w:szCs w:val="20"/>
        </w:rPr>
        <w:t>ods.</w:t>
      </w:r>
      <w:r w:rsidR="00972C4D" w:rsidRPr="00972C4D">
        <w:rPr>
          <w:rFonts w:ascii="Arial" w:eastAsia="Calibri" w:hAnsi="Arial" w:cs="Arial"/>
          <w:b/>
          <w:sz w:val="20"/>
          <w:szCs w:val="20"/>
        </w:rPr>
        <w:t xml:space="preserve"> </w:t>
      </w:r>
      <w:r w:rsidR="00972C4D">
        <w:rPr>
          <w:rFonts w:ascii="Arial" w:eastAsia="Calibri" w:hAnsi="Arial" w:cs="Arial"/>
          <w:b/>
          <w:sz w:val="20"/>
          <w:szCs w:val="20"/>
        </w:rPr>
        <w:t xml:space="preserve">1 </w:t>
      </w:r>
      <w:r>
        <w:rPr>
          <w:rFonts w:ascii="Arial" w:eastAsia="Calibri" w:hAnsi="Arial" w:cs="Arial"/>
          <w:b/>
          <w:sz w:val="20"/>
          <w:szCs w:val="20"/>
        </w:rPr>
        <w:t>písm. a) v </w:t>
      </w:r>
      <w:r w:rsidR="001048DA">
        <w:rPr>
          <w:rFonts w:ascii="Arial" w:eastAsia="Calibri" w:hAnsi="Arial" w:cs="Arial"/>
          <w:b/>
          <w:sz w:val="20"/>
          <w:szCs w:val="20"/>
        </w:rPr>
        <w:t>spojení s</w:t>
      </w:r>
      <w:r w:rsidR="00972C4D">
        <w:rPr>
          <w:rFonts w:ascii="Arial" w:eastAsia="Calibri" w:hAnsi="Arial" w:cs="Arial"/>
          <w:b/>
          <w:sz w:val="20"/>
          <w:szCs w:val="20"/>
        </w:rPr>
        <w:t xml:space="preserve"> </w:t>
      </w:r>
      <w:r>
        <w:rPr>
          <w:rFonts w:ascii="Arial" w:eastAsia="Calibri" w:hAnsi="Arial" w:cs="Arial"/>
          <w:b/>
          <w:sz w:val="20"/>
          <w:szCs w:val="20"/>
        </w:rPr>
        <w:t>ods.</w:t>
      </w:r>
      <w:r w:rsidR="00972C4D">
        <w:rPr>
          <w:rFonts w:ascii="Arial" w:eastAsia="Calibri" w:hAnsi="Arial" w:cs="Arial"/>
          <w:b/>
          <w:sz w:val="20"/>
          <w:szCs w:val="20"/>
        </w:rPr>
        <w:t xml:space="preserve"> 7 </w:t>
      </w:r>
      <w:r>
        <w:rPr>
          <w:rFonts w:ascii="Arial" w:eastAsia="Calibri" w:hAnsi="Arial" w:cs="Arial"/>
          <w:b/>
          <w:sz w:val="20"/>
          <w:szCs w:val="20"/>
        </w:rPr>
        <w:t>zákona</w:t>
      </w:r>
    </w:p>
    <w:bookmarkEnd w:id="69"/>
    <w:p w14:paraId="2E4617C0" w14:textId="77777777" w:rsidR="00972C4D" w:rsidRPr="00972C4D" w:rsidRDefault="00972C4D" w:rsidP="00972C4D">
      <w:pPr>
        <w:spacing w:after="160" w:line="259" w:lineRule="auto"/>
        <w:jc w:val="center"/>
        <w:rPr>
          <w:rFonts w:ascii="Arial" w:eastAsia="Calibri" w:hAnsi="Arial" w:cs="Arial"/>
          <w:sz w:val="20"/>
          <w:szCs w:val="20"/>
        </w:rPr>
      </w:pPr>
      <w:r w:rsidRPr="00972C4D">
        <w:rPr>
          <w:rFonts w:ascii="Arial" w:eastAsia="Calibri" w:hAnsi="Arial" w:cs="Arial"/>
          <w:sz w:val="20"/>
          <w:szCs w:val="20"/>
        </w:rPr>
        <w:t>_________________________________________________________________</w:t>
      </w:r>
    </w:p>
    <w:p w14:paraId="5209EB4E" w14:textId="6F429B4A" w:rsidR="00972C4D" w:rsidRPr="00972C4D" w:rsidRDefault="00972C4D" w:rsidP="00972C4D">
      <w:pPr>
        <w:spacing w:after="160"/>
        <w:jc w:val="both"/>
        <w:rPr>
          <w:rFonts w:ascii="Arial" w:eastAsia="Calibri" w:hAnsi="Arial" w:cs="Arial"/>
          <w:sz w:val="20"/>
          <w:szCs w:val="20"/>
        </w:rPr>
      </w:pPr>
      <w:r w:rsidRPr="00972C4D">
        <w:rPr>
          <w:rFonts w:ascii="Arial" w:eastAsia="Calibri" w:hAnsi="Arial" w:cs="Arial"/>
          <w:sz w:val="20"/>
          <w:szCs w:val="20"/>
        </w:rPr>
        <w:t>Týmto ako uchádzač</w:t>
      </w:r>
      <w:r w:rsidRPr="00972C4D">
        <w:rPr>
          <w:rFonts w:ascii="Arial" w:eastAsia="Calibri" w:hAnsi="Arial" w:cs="Arial"/>
          <w:sz w:val="20"/>
          <w:szCs w:val="20"/>
          <w:vertAlign w:val="superscript"/>
        </w:rPr>
        <w:footnoteReference w:id="56"/>
      </w:r>
      <w:r w:rsidRPr="00972C4D">
        <w:rPr>
          <w:rFonts w:ascii="Arial" w:eastAsia="Calibri" w:hAnsi="Arial" w:cs="Arial"/>
          <w:sz w:val="20"/>
          <w:szCs w:val="20"/>
        </w:rPr>
        <w:t xml:space="preserve"> uvádzam podľa § 32 ods. 7 </w:t>
      </w:r>
      <w:r>
        <w:rPr>
          <w:rFonts w:ascii="Arial" w:eastAsia="Calibri" w:hAnsi="Arial" w:cs="Arial"/>
          <w:sz w:val="20"/>
          <w:szCs w:val="20"/>
        </w:rPr>
        <w:t>zákona</w:t>
      </w:r>
      <w:r w:rsidRPr="00972C4D">
        <w:rPr>
          <w:rFonts w:ascii="Arial" w:eastAsia="Calibri" w:hAnsi="Arial" w:cs="Arial"/>
          <w:sz w:val="20"/>
          <w:szCs w:val="20"/>
        </w:rPr>
        <w:t xml:space="preserve"> zoznam osôb (okrem štatutárneho orgánu, člena štatutárneho orgánu, člena dozorného orgánu, prokuristu) v spoločnosti: </w:t>
      </w:r>
    </w:p>
    <w:p w14:paraId="6194DEE8" w14:textId="77777777" w:rsidR="00972C4D" w:rsidRPr="00972C4D" w:rsidRDefault="00972C4D" w:rsidP="00972C4D">
      <w:pPr>
        <w:spacing w:after="160"/>
        <w:jc w:val="center"/>
        <w:rPr>
          <w:rFonts w:ascii="Arial" w:eastAsia="Calibri" w:hAnsi="Arial" w:cs="Arial"/>
          <w:sz w:val="20"/>
          <w:szCs w:val="20"/>
        </w:rPr>
      </w:pPr>
      <w:r w:rsidRPr="00972C4D">
        <w:rPr>
          <w:rFonts w:ascii="Arial" w:eastAsia="Calibri" w:hAnsi="Arial" w:cs="Arial"/>
          <w:i/>
          <w:color w:val="FF0000"/>
          <w:sz w:val="20"/>
          <w:szCs w:val="20"/>
        </w:rPr>
        <w:t xml:space="preserve"> obchodný názov, sídlo a IČO spoločnosti</w:t>
      </w:r>
    </w:p>
    <w:p w14:paraId="273866BD" w14:textId="6C66EA36" w:rsidR="00972C4D" w:rsidRPr="00972C4D" w:rsidRDefault="00972C4D" w:rsidP="00972C4D">
      <w:pPr>
        <w:spacing w:after="160"/>
        <w:rPr>
          <w:rFonts w:ascii="Arial" w:eastAsia="Calibri" w:hAnsi="Arial" w:cs="Arial"/>
          <w:sz w:val="20"/>
          <w:szCs w:val="20"/>
        </w:rPr>
      </w:pPr>
      <w:r w:rsidRPr="00972C4D">
        <w:rPr>
          <w:rFonts w:ascii="Arial" w:eastAsia="Calibri" w:hAnsi="Arial" w:cs="Arial"/>
          <w:sz w:val="20"/>
          <w:szCs w:val="20"/>
        </w:rPr>
        <w:t xml:space="preserve">ktoré majú rozhodujúci vplyv na jej riadenie v rozsahu podľa § 32 ods.8 </w:t>
      </w:r>
      <w:r>
        <w:rPr>
          <w:rFonts w:ascii="Arial" w:eastAsia="Calibri" w:hAnsi="Arial" w:cs="Arial"/>
          <w:sz w:val="20"/>
          <w:szCs w:val="20"/>
        </w:rPr>
        <w:t>zákona</w:t>
      </w:r>
      <w:r w:rsidRPr="00972C4D">
        <w:rPr>
          <w:rFonts w:ascii="Arial" w:eastAsia="Calibri" w:hAnsi="Arial" w:cs="Arial"/>
          <w:sz w:val="20"/>
          <w:szCs w:val="20"/>
          <w:vertAlign w:val="superscript"/>
        </w:rPr>
        <w:footnoteReference w:id="57"/>
      </w:r>
      <w:r w:rsidRPr="00972C4D">
        <w:rPr>
          <w:rFonts w:ascii="Arial" w:eastAsia="Calibri" w:hAnsi="Arial" w:cs="Arial"/>
          <w:sz w:val="20"/>
          <w:szCs w:val="20"/>
        </w:rPr>
        <w:t>:</w:t>
      </w:r>
    </w:p>
    <w:p w14:paraId="39CA2F30" w14:textId="77777777" w:rsidR="00972C4D" w:rsidRPr="00972C4D" w:rsidRDefault="00972C4D" w:rsidP="00972C4D">
      <w:pPr>
        <w:spacing w:line="259" w:lineRule="auto"/>
        <w:rPr>
          <w:rFonts w:ascii="Arial" w:eastAsia="Calibri" w:hAnsi="Arial" w:cs="Arial"/>
          <w:i/>
          <w:color w:val="FF0000"/>
          <w:sz w:val="20"/>
          <w:szCs w:val="20"/>
        </w:rPr>
      </w:pPr>
      <w:r w:rsidRPr="00972C4D">
        <w:rPr>
          <w:rFonts w:ascii="Arial" w:eastAsia="Calibri" w:hAnsi="Arial" w:cs="Arial"/>
          <w:i/>
          <w:color w:val="FF0000"/>
          <w:sz w:val="20"/>
          <w:szCs w:val="20"/>
        </w:rPr>
        <w:t xml:space="preserve">Uviesť meno, priezvisko a postavenie  </w:t>
      </w:r>
    </w:p>
    <w:p w14:paraId="1C8105B4" w14:textId="77777777" w:rsidR="00972C4D" w:rsidRPr="00972C4D" w:rsidRDefault="00972C4D" w:rsidP="00972C4D">
      <w:pPr>
        <w:spacing w:after="160" w:line="259" w:lineRule="auto"/>
        <w:rPr>
          <w:rFonts w:ascii="Arial" w:eastAsia="Calibri" w:hAnsi="Arial" w:cs="Arial"/>
          <w:sz w:val="20"/>
          <w:szCs w:val="20"/>
        </w:rPr>
      </w:pPr>
      <w:r w:rsidRPr="00972C4D">
        <w:rPr>
          <w:rFonts w:ascii="Arial" w:eastAsia="Calibri" w:hAnsi="Arial" w:cs="Arial"/>
          <w:sz w:val="20"/>
          <w:szCs w:val="20"/>
        </w:rPr>
        <w:t>............................................................................</w:t>
      </w:r>
    </w:p>
    <w:p w14:paraId="1CC485E3" w14:textId="77777777" w:rsidR="00972C4D" w:rsidRPr="00972C4D" w:rsidRDefault="00972C4D" w:rsidP="00972C4D">
      <w:pPr>
        <w:spacing w:after="160" w:line="259" w:lineRule="auto"/>
        <w:rPr>
          <w:rFonts w:ascii="Arial" w:eastAsia="Calibri" w:hAnsi="Arial" w:cs="Arial"/>
          <w:sz w:val="20"/>
          <w:szCs w:val="20"/>
        </w:rPr>
      </w:pPr>
      <w:r w:rsidRPr="00972C4D">
        <w:rPr>
          <w:rFonts w:ascii="Arial" w:eastAsia="Calibri" w:hAnsi="Arial" w:cs="Arial"/>
          <w:sz w:val="20"/>
          <w:szCs w:val="20"/>
        </w:rPr>
        <w:t>......................................................................</w:t>
      </w:r>
    </w:p>
    <w:p w14:paraId="3A51117C" w14:textId="77777777" w:rsidR="00972C4D" w:rsidRPr="00972C4D" w:rsidRDefault="00972C4D" w:rsidP="00972C4D">
      <w:pPr>
        <w:spacing w:after="160" w:line="259" w:lineRule="auto"/>
        <w:rPr>
          <w:rFonts w:ascii="Arial" w:eastAsia="Calibri" w:hAnsi="Arial" w:cs="Arial"/>
          <w:sz w:val="20"/>
          <w:szCs w:val="20"/>
        </w:rPr>
      </w:pPr>
      <w:r w:rsidRPr="00972C4D">
        <w:rPr>
          <w:rFonts w:ascii="Arial" w:eastAsia="Calibri" w:hAnsi="Arial" w:cs="Arial"/>
          <w:sz w:val="20"/>
          <w:szCs w:val="20"/>
        </w:rPr>
        <w:t>...........................................................................</w:t>
      </w:r>
    </w:p>
    <w:p w14:paraId="5318887B" w14:textId="35AE11FB" w:rsidR="00972C4D" w:rsidRPr="00972C4D" w:rsidRDefault="00972C4D" w:rsidP="00972C4D">
      <w:pPr>
        <w:jc w:val="both"/>
        <w:rPr>
          <w:rFonts w:ascii="Arial" w:eastAsia="Calibri" w:hAnsi="Arial" w:cs="Arial"/>
          <w:b/>
          <w:sz w:val="20"/>
          <w:szCs w:val="20"/>
        </w:rPr>
      </w:pPr>
      <w:r w:rsidRPr="00972C4D">
        <w:rPr>
          <w:rFonts w:ascii="Arial" w:eastAsia="Calibri" w:hAnsi="Arial" w:cs="Arial"/>
          <w:sz w:val="20"/>
          <w:szCs w:val="20"/>
        </w:rPr>
        <w:t>Zároveň čestne vyhlasujem,  že uveden</w:t>
      </w:r>
      <w:r>
        <w:rPr>
          <w:rFonts w:ascii="Arial" w:eastAsia="Calibri" w:hAnsi="Arial" w:cs="Arial"/>
          <w:sz w:val="20"/>
          <w:szCs w:val="20"/>
        </w:rPr>
        <w:t>á/</w:t>
      </w:r>
      <w:r w:rsidRPr="00972C4D">
        <w:rPr>
          <w:rFonts w:ascii="Arial" w:eastAsia="Calibri" w:hAnsi="Arial" w:cs="Arial"/>
          <w:sz w:val="20"/>
          <w:szCs w:val="20"/>
        </w:rPr>
        <w:t>é osob</w:t>
      </w:r>
      <w:r>
        <w:rPr>
          <w:rFonts w:ascii="Arial" w:eastAsia="Calibri" w:hAnsi="Arial" w:cs="Arial"/>
          <w:sz w:val="20"/>
          <w:szCs w:val="20"/>
        </w:rPr>
        <w:t>a/</w:t>
      </w:r>
      <w:r w:rsidRPr="00972C4D">
        <w:rPr>
          <w:rFonts w:ascii="Arial" w:eastAsia="Calibri" w:hAnsi="Arial" w:cs="Arial"/>
          <w:sz w:val="20"/>
          <w:szCs w:val="20"/>
        </w:rPr>
        <w:t>y v zozname spĺňa</w:t>
      </w:r>
      <w:r>
        <w:rPr>
          <w:rFonts w:ascii="Arial" w:eastAsia="Calibri" w:hAnsi="Arial" w:cs="Arial"/>
          <w:sz w:val="20"/>
          <w:szCs w:val="20"/>
        </w:rPr>
        <w:t>/</w:t>
      </w:r>
      <w:proofErr w:type="spellStart"/>
      <w:r w:rsidRPr="00972C4D">
        <w:rPr>
          <w:rFonts w:ascii="Arial" w:eastAsia="Calibri" w:hAnsi="Arial" w:cs="Arial"/>
          <w:sz w:val="20"/>
          <w:szCs w:val="20"/>
        </w:rPr>
        <w:t>jú</w:t>
      </w:r>
      <w:proofErr w:type="spellEnd"/>
      <w:r w:rsidRPr="00972C4D">
        <w:rPr>
          <w:rFonts w:ascii="Arial" w:eastAsia="Calibri" w:hAnsi="Arial" w:cs="Arial"/>
          <w:sz w:val="20"/>
          <w:szCs w:val="20"/>
        </w:rPr>
        <w:t xml:space="preserve"> podmienku účasti podľa § 32 ods. 1 písm. a) zákona</w:t>
      </w:r>
      <w:r>
        <w:rPr>
          <w:rFonts w:ascii="Arial" w:eastAsia="Calibri" w:hAnsi="Arial" w:cs="Arial"/>
          <w:sz w:val="20"/>
          <w:szCs w:val="20"/>
        </w:rPr>
        <w:t xml:space="preserve">, </w:t>
      </w:r>
      <w:r w:rsidRPr="00972C4D">
        <w:rPr>
          <w:rFonts w:ascii="Arial" w:eastAsia="Calibri" w:hAnsi="Arial" w:cs="Arial"/>
          <w:sz w:val="20"/>
          <w:szCs w:val="20"/>
        </w:rPr>
        <w:t>t.</w:t>
      </w:r>
      <w:r>
        <w:rPr>
          <w:rFonts w:ascii="Arial" w:eastAsia="Calibri" w:hAnsi="Arial" w:cs="Arial"/>
          <w:sz w:val="20"/>
          <w:szCs w:val="20"/>
        </w:rPr>
        <w:t xml:space="preserve"> </w:t>
      </w:r>
      <w:r w:rsidRPr="00972C4D">
        <w:rPr>
          <w:rFonts w:ascii="Arial" w:eastAsia="Calibri" w:hAnsi="Arial" w:cs="Arial"/>
          <w:sz w:val="20"/>
          <w:szCs w:val="20"/>
        </w:rPr>
        <w:t xml:space="preserve">j </w:t>
      </w:r>
      <w:r w:rsidRPr="00972C4D">
        <w:rPr>
          <w:rFonts w:ascii="Arial" w:eastAsia="Calibri" w:hAnsi="Arial" w:cs="Arial"/>
          <w:b/>
          <w:sz w:val="20"/>
          <w:szCs w:val="20"/>
        </w:rPr>
        <w:t>nebol/li odsúden</w:t>
      </w:r>
      <w:r>
        <w:rPr>
          <w:rFonts w:ascii="Arial" w:eastAsia="Calibri" w:hAnsi="Arial" w:cs="Arial"/>
          <w:b/>
          <w:sz w:val="20"/>
          <w:szCs w:val="20"/>
        </w:rPr>
        <w:t>á/</w:t>
      </w:r>
      <w:r w:rsidRPr="00972C4D">
        <w:rPr>
          <w:rFonts w:ascii="Arial" w:eastAsia="Calibri" w:hAnsi="Arial" w:cs="Arial"/>
          <w:b/>
          <w:sz w:val="20"/>
          <w:szCs w:val="20"/>
        </w:rPr>
        <w:t>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6F38A6A1" w14:textId="4A0164F4" w:rsidR="00972C4D" w:rsidRPr="00972C4D" w:rsidRDefault="00972C4D" w:rsidP="00972C4D">
      <w:pPr>
        <w:jc w:val="both"/>
        <w:rPr>
          <w:rFonts w:ascii="Arial" w:eastAsia="Calibri" w:hAnsi="Arial" w:cs="Arial"/>
          <w:b/>
          <w:sz w:val="20"/>
          <w:szCs w:val="20"/>
        </w:rPr>
      </w:pPr>
      <w:r w:rsidRPr="00972C4D">
        <w:rPr>
          <w:rFonts w:ascii="Arial" w:eastAsia="Calibri" w:hAnsi="Arial" w:cs="Arial"/>
          <w:b/>
          <w:sz w:val="20"/>
          <w:szCs w:val="20"/>
        </w:rPr>
        <w:t>__________________________________________________________________________________</w:t>
      </w:r>
    </w:p>
    <w:p w14:paraId="6B5D676C" w14:textId="77777777" w:rsidR="00972C4D" w:rsidRPr="00972C4D" w:rsidRDefault="00972C4D" w:rsidP="00972C4D">
      <w:pPr>
        <w:jc w:val="both"/>
        <w:rPr>
          <w:rFonts w:ascii="Arial" w:eastAsia="Calibri" w:hAnsi="Arial" w:cs="Arial"/>
          <w:b/>
          <w:sz w:val="20"/>
          <w:szCs w:val="20"/>
        </w:rPr>
      </w:pPr>
    </w:p>
    <w:p w14:paraId="79557AAA" w14:textId="77777777" w:rsidR="00972C4D" w:rsidRPr="00972C4D" w:rsidRDefault="00972C4D" w:rsidP="00972C4D">
      <w:pPr>
        <w:spacing w:after="160" w:line="259" w:lineRule="auto"/>
        <w:rPr>
          <w:rFonts w:ascii="Arial" w:eastAsia="Calibri" w:hAnsi="Arial" w:cs="Arial"/>
          <w:i/>
          <w:color w:val="FF0000"/>
          <w:sz w:val="20"/>
          <w:szCs w:val="20"/>
        </w:rPr>
      </w:pPr>
      <w:r w:rsidRPr="00972C4D">
        <w:rPr>
          <w:rFonts w:ascii="Arial" w:eastAsia="Calibri" w:hAnsi="Arial" w:cs="Arial"/>
          <w:sz w:val="20"/>
          <w:szCs w:val="20"/>
        </w:rPr>
        <w:t xml:space="preserve">Týmto ako uchádzač čestne vyhlasujem, že v spoločnosti:  </w:t>
      </w:r>
      <w:r w:rsidRPr="00972C4D">
        <w:rPr>
          <w:rFonts w:ascii="Arial" w:eastAsia="Calibri" w:hAnsi="Arial" w:cs="Arial"/>
          <w:i/>
          <w:color w:val="FF0000"/>
          <w:sz w:val="20"/>
          <w:szCs w:val="20"/>
        </w:rPr>
        <w:t xml:space="preserve"> </w:t>
      </w:r>
    </w:p>
    <w:p w14:paraId="5F4FC344" w14:textId="77777777" w:rsidR="00972C4D" w:rsidRPr="00972C4D" w:rsidRDefault="00972C4D" w:rsidP="00972C4D">
      <w:pPr>
        <w:spacing w:after="160" w:line="259" w:lineRule="auto"/>
        <w:jc w:val="center"/>
        <w:rPr>
          <w:rFonts w:ascii="Arial" w:eastAsia="Calibri" w:hAnsi="Arial" w:cs="Arial"/>
          <w:i/>
          <w:color w:val="FF0000"/>
          <w:sz w:val="20"/>
          <w:szCs w:val="20"/>
        </w:rPr>
      </w:pPr>
      <w:r w:rsidRPr="00972C4D">
        <w:rPr>
          <w:rFonts w:ascii="Arial" w:eastAsia="Calibri" w:hAnsi="Arial" w:cs="Arial"/>
          <w:i/>
          <w:color w:val="FF0000"/>
          <w:sz w:val="20"/>
          <w:szCs w:val="20"/>
        </w:rPr>
        <w:t>obchodný názov, sídlo a IČO spoločnosti</w:t>
      </w:r>
    </w:p>
    <w:p w14:paraId="1202FD1E" w14:textId="77777777" w:rsidR="00972C4D" w:rsidRPr="00972C4D" w:rsidRDefault="00972C4D" w:rsidP="00972C4D">
      <w:pPr>
        <w:spacing w:after="160" w:line="259" w:lineRule="auto"/>
        <w:jc w:val="both"/>
        <w:rPr>
          <w:rFonts w:ascii="Arial" w:eastAsia="Calibri" w:hAnsi="Arial" w:cs="Arial"/>
          <w:sz w:val="20"/>
          <w:szCs w:val="20"/>
        </w:rPr>
      </w:pPr>
      <w:r w:rsidRPr="00972C4D">
        <w:rPr>
          <w:rFonts w:ascii="Arial" w:eastAsia="Calibri" w:hAnsi="Arial" w:cs="Arial"/>
          <w:sz w:val="20"/>
          <w:szCs w:val="20"/>
        </w:rPr>
        <w:t xml:space="preserve">okrem štatutárneho orgánu, členov štatutárnych orgánov, členov dozorného orgánu a prokuristov </w:t>
      </w:r>
      <w:r w:rsidRPr="00972C4D">
        <w:rPr>
          <w:rFonts w:ascii="Arial" w:eastAsia="Calibri" w:hAnsi="Arial" w:cs="Arial"/>
          <w:b/>
          <w:sz w:val="20"/>
          <w:szCs w:val="20"/>
        </w:rPr>
        <w:t xml:space="preserve">neidentifikujem </w:t>
      </w:r>
      <w:r w:rsidRPr="00972C4D">
        <w:rPr>
          <w:rFonts w:ascii="Arial" w:eastAsia="Calibri" w:hAnsi="Arial" w:cs="Arial"/>
          <w:sz w:val="20"/>
          <w:szCs w:val="20"/>
        </w:rPr>
        <w:t>osoby s rozhodujúcim vplyvom na riadenie spoločnosti v rozsahu  podľa § 32 ods.8 ZVO.</w:t>
      </w:r>
    </w:p>
    <w:p w14:paraId="1D8879C7" w14:textId="579D0204" w:rsidR="00972C4D" w:rsidRPr="00972C4D" w:rsidRDefault="00972C4D" w:rsidP="00972C4D">
      <w:pPr>
        <w:widowControl w:val="0"/>
        <w:spacing w:line="276" w:lineRule="auto"/>
        <w:rPr>
          <w:rFonts w:ascii="Arial" w:eastAsia="Calibri" w:hAnsi="Arial" w:cs="Arial"/>
          <w:color w:val="000000"/>
          <w:sz w:val="20"/>
          <w:szCs w:val="20"/>
        </w:rPr>
      </w:pPr>
      <w:r w:rsidRPr="00972C4D">
        <w:rPr>
          <w:rFonts w:ascii="Arial" w:eastAsia="Calibri" w:hAnsi="Arial" w:cs="Arial"/>
          <w:color w:val="000000"/>
          <w:sz w:val="20"/>
          <w:szCs w:val="20"/>
        </w:rPr>
        <w:t xml:space="preserve">  V ..............................dňa...................... </w:t>
      </w:r>
    </w:p>
    <w:p w14:paraId="17B485F0" w14:textId="3D63304A" w:rsidR="00972C4D" w:rsidRDefault="00972C4D" w:rsidP="00972C4D">
      <w:pPr>
        <w:tabs>
          <w:tab w:val="left" w:pos="1423"/>
          <w:tab w:val="left" w:pos="1780"/>
          <w:tab w:val="left" w:pos="2138"/>
          <w:tab w:val="left" w:pos="2495"/>
          <w:tab w:val="left" w:pos="2852"/>
        </w:tabs>
        <w:ind w:left="1066" w:hanging="357"/>
        <w:jc w:val="both"/>
        <w:rPr>
          <w:rFonts w:ascii="Arial" w:eastAsia="Calibri" w:hAnsi="Arial" w:cs="Arial"/>
          <w:sz w:val="20"/>
          <w:szCs w:val="20"/>
        </w:rPr>
      </w:pPr>
      <w:r w:rsidRPr="00972C4D">
        <w:rPr>
          <w:rFonts w:ascii="Arial" w:eastAsia="Calibri" w:hAnsi="Arial" w:cs="Arial"/>
          <w:sz w:val="20"/>
          <w:szCs w:val="20"/>
        </w:rPr>
        <w:t xml:space="preserve">                                                             </w:t>
      </w:r>
    </w:p>
    <w:p w14:paraId="214062BF" w14:textId="582D9695" w:rsidR="00972C4D" w:rsidRDefault="00972C4D" w:rsidP="00972C4D">
      <w:pPr>
        <w:tabs>
          <w:tab w:val="left" w:pos="1423"/>
          <w:tab w:val="left" w:pos="1780"/>
          <w:tab w:val="left" w:pos="2138"/>
          <w:tab w:val="left" w:pos="2495"/>
          <w:tab w:val="left" w:pos="2852"/>
        </w:tabs>
        <w:ind w:left="1066" w:hanging="357"/>
        <w:jc w:val="both"/>
        <w:rPr>
          <w:rFonts w:ascii="Arial" w:eastAsia="Calibri" w:hAnsi="Arial" w:cs="Arial"/>
          <w:sz w:val="20"/>
          <w:szCs w:val="20"/>
        </w:rPr>
      </w:pPr>
    </w:p>
    <w:p w14:paraId="67F6B9C1" w14:textId="7F4102F7" w:rsidR="00972C4D" w:rsidRDefault="00972C4D" w:rsidP="00972C4D">
      <w:pPr>
        <w:tabs>
          <w:tab w:val="left" w:pos="1423"/>
          <w:tab w:val="left" w:pos="1780"/>
          <w:tab w:val="left" w:pos="2138"/>
          <w:tab w:val="left" w:pos="2495"/>
          <w:tab w:val="left" w:pos="2852"/>
        </w:tabs>
        <w:ind w:left="1066" w:hanging="357"/>
        <w:jc w:val="both"/>
        <w:rPr>
          <w:rFonts w:ascii="Arial" w:eastAsia="Calibri" w:hAnsi="Arial" w:cs="Arial"/>
          <w:sz w:val="20"/>
          <w:szCs w:val="20"/>
        </w:rPr>
      </w:pPr>
    </w:p>
    <w:p w14:paraId="7C1BC679" w14:textId="77777777" w:rsidR="00972C4D" w:rsidRDefault="00972C4D" w:rsidP="00972C4D">
      <w:pPr>
        <w:tabs>
          <w:tab w:val="left" w:pos="1423"/>
          <w:tab w:val="left" w:pos="1780"/>
          <w:tab w:val="left" w:pos="2138"/>
          <w:tab w:val="left" w:pos="2495"/>
          <w:tab w:val="left" w:pos="2852"/>
        </w:tabs>
        <w:ind w:left="1066" w:hanging="357"/>
        <w:jc w:val="both"/>
        <w:rPr>
          <w:rFonts w:ascii="Arial" w:eastAsia="Calibri" w:hAnsi="Arial" w:cs="Arial"/>
          <w:sz w:val="20"/>
          <w:szCs w:val="20"/>
        </w:rPr>
      </w:pPr>
    </w:p>
    <w:p w14:paraId="613D3E2D" w14:textId="77777777" w:rsidR="00972C4D" w:rsidRPr="00972C4D" w:rsidRDefault="00972C4D" w:rsidP="00972C4D">
      <w:pPr>
        <w:tabs>
          <w:tab w:val="left" w:pos="1423"/>
          <w:tab w:val="left" w:pos="1780"/>
          <w:tab w:val="left" w:pos="2138"/>
          <w:tab w:val="left" w:pos="2495"/>
          <w:tab w:val="left" w:pos="2852"/>
        </w:tabs>
        <w:ind w:left="1066" w:hanging="357"/>
        <w:jc w:val="both"/>
        <w:rPr>
          <w:rFonts w:ascii="Arial" w:eastAsia="Calibri" w:hAnsi="Arial" w:cs="Arial"/>
          <w:sz w:val="20"/>
          <w:szCs w:val="20"/>
        </w:rPr>
      </w:pPr>
    </w:p>
    <w:p w14:paraId="40FDD3B3" w14:textId="469B8729" w:rsidR="00972C4D" w:rsidRPr="006315E1" w:rsidRDefault="00972C4D" w:rsidP="00972C4D">
      <w:pPr>
        <w:tabs>
          <w:tab w:val="num" w:pos="-720"/>
        </w:tabs>
        <w:contextualSpacing/>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315E1">
        <w:rPr>
          <w:rFonts w:ascii="Arial" w:hAnsi="Arial" w:cs="Arial"/>
          <w:sz w:val="20"/>
          <w:szCs w:val="20"/>
        </w:rPr>
        <w:t>..........................................................</w:t>
      </w:r>
    </w:p>
    <w:p w14:paraId="64AF627A" w14:textId="77777777" w:rsidR="00972C4D" w:rsidRPr="006315E1" w:rsidRDefault="00972C4D" w:rsidP="00972C4D">
      <w:pPr>
        <w:tabs>
          <w:tab w:val="num" w:pos="-720"/>
        </w:tabs>
        <w:contextualSpacing/>
        <w:jc w:val="both"/>
        <w:rPr>
          <w:rFonts w:ascii="Arial" w:hAnsi="Arial" w:cs="Arial"/>
          <w:sz w:val="20"/>
          <w:szCs w:val="20"/>
        </w:rPr>
      </w:pP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meno, priezvisko a  podpis uchádzača, jeho štatutárneho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orgánu alebo člena štatutárneho orgánu alebo iného zástupcu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uchádzača, ktorý je oprávnený konať v mene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uchádzača v záväzkových vzťahoch</w:t>
      </w:r>
    </w:p>
    <w:p w14:paraId="0382F5F9" w14:textId="7F43695A" w:rsidR="00972C4D" w:rsidRDefault="00972C4D" w:rsidP="00972C4D">
      <w:pPr>
        <w:tabs>
          <w:tab w:val="left" w:pos="1423"/>
          <w:tab w:val="left" w:pos="1780"/>
          <w:tab w:val="left" w:pos="2138"/>
          <w:tab w:val="left" w:pos="2495"/>
          <w:tab w:val="left" w:pos="2852"/>
        </w:tabs>
        <w:ind w:left="1066" w:hanging="357"/>
        <w:jc w:val="right"/>
        <w:rPr>
          <w:rFonts w:ascii="Arial" w:eastAsia="Calibri" w:hAnsi="Arial" w:cs="Arial"/>
          <w:sz w:val="20"/>
          <w:szCs w:val="20"/>
        </w:rPr>
      </w:pPr>
      <w:r w:rsidRPr="00972C4D">
        <w:rPr>
          <w:rFonts w:ascii="Arial" w:eastAsia="Calibri" w:hAnsi="Arial" w:cs="Arial"/>
          <w:sz w:val="20"/>
          <w:szCs w:val="20"/>
        </w:rPr>
        <w:t xml:space="preserve">                                                                       </w:t>
      </w:r>
    </w:p>
    <w:p w14:paraId="428EBDA6" w14:textId="790E713A" w:rsidR="00972C4D" w:rsidRDefault="00972C4D" w:rsidP="00972C4D">
      <w:pPr>
        <w:tabs>
          <w:tab w:val="left" w:pos="1423"/>
          <w:tab w:val="left" w:pos="1780"/>
          <w:tab w:val="left" w:pos="2138"/>
          <w:tab w:val="left" w:pos="2495"/>
          <w:tab w:val="left" w:pos="2852"/>
        </w:tabs>
        <w:ind w:left="1066" w:hanging="357"/>
        <w:jc w:val="right"/>
        <w:rPr>
          <w:rFonts w:ascii="Arial" w:eastAsia="Calibri" w:hAnsi="Arial" w:cs="Arial"/>
          <w:sz w:val="20"/>
          <w:szCs w:val="20"/>
        </w:rPr>
      </w:pPr>
    </w:p>
    <w:p w14:paraId="22386B70" w14:textId="77777777" w:rsidR="00972C4D" w:rsidRPr="00972C4D" w:rsidRDefault="00972C4D" w:rsidP="00972C4D">
      <w:pPr>
        <w:tabs>
          <w:tab w:val="left" w:pos="1423"/>
          <w:tab w:val="left" w:pos="1780"/>
          <w:tab w:val="left" w:pos="2138"/>
          <w:tab w:val="left" w:pos="2495"/>
          <w:tab w:val="left" w:pos="2852"/>
        </w:tabs>
        <w:ind w:left="1066" w:hanging="357"/>
        <w:jc w:val="right"/>
        <w:rPr>
          <w:rFonts w:ascii="Arial" w:eastAsia="Calibri" w:hAnsi="Arial" w:cs="Arial"/>
          <w:sz w:val="20"/>
          <w:szCs w:val="20"/>
        </w:rPr>
      </w:pPr>
    </w:p>
    <w:p w14:paraId="26CF2683" w14:textId="6EEF91EE" w:rsidR="00972C4D" w:rsidRDefault="00972C4D" w:rsidP="00972C4D">
      <w:pPr>
        <w:spacing w:after="160" w:line="259" w:lineRule="auto"/>
        <w:rPr>
          <w:rFonts w:ascii="Arial" w:eastAsia="Calibri" w:hAnsi="Arial" w:cs="Arial"/>
          <w:i/>
          <w:color w:val="FF0000"/>
          <w:sz w:val="20"/>
          <w:szCs w:val="20"/>
        </w:rPr>
      </w:pPr>
      <w:r w:rsidRPr="00972C4D">
        <w:rPr>
          <w:rFonts w:ascii="Arial" w:eastAsia="Calibri" w:hAnsi="Arial" w:cs="Arial"/>
          <w:i/>
          <w:color w:val="FF0000"/>
          <w:sz w:val="20"/>
          <w:szCs w:val="20"/>
        </w:rPr>
        <w:t xml:space="preserve">Uchádzač nerelevantné znenie vyhlásenia odstráni </w:t>
      </w:r>
    </w:p>
    <w:p w14:paraId="798912E7" w14:textId="77777777" w:rsidR="001B2DB1" w:rsidRDefault="001B2DB1" w:rsidP="001B2DB1">
      <w:pPr>
        <w:keepNext/>
        <w:contextualSpacing/>
        <w:outlineLvl w:val="2"/>
        <w:rPr>
          <w:rFonts w:ascii="Arial" w:eastAsia="Calibri" w:hAnsi="Arial" w:cs="Arial"/>
          <w:i/>
          <w:color w:val="FF0000"/>
          <w:sz w:val="20"/>
          <w:szCs w:val="20"/>
        </w:rPr>
      </w:pPr>
    </w:p>
    <w:p w14:paraId="3B985F79" w14:textId="77777777" w:rsidR="000F2A27" w:rsidRPr="001B2DB1" w:rsidRDefault="000F2A27" w:rsidP="001B2DB1">
      <w:pPr>
        <w:keepNext/>
        <w:contextualSpacing/>
        <w:outlineLvl w:val="2"/>
        <w:rPr>
          <w:rFonts w:ascii="Arial" w:hAnsi="Arial" w:cs="Arial"/>
          <w:bCs/>
          <w:sz w:val="20"/>
          <w:szCs w:val="20"/>
        </w:rPr>
      </w:pPr>
    </w:p>
    <w:p w14:paraId="7F5E8DF7" w14:textId="725F9278" w:rsidR="001B2DB1" w:rsidRPr="00DD160F" w:rsidRDefault="001B2DB1" w:rsidP="001B2DB1">
      <w:pPr>
        <w:jc w:val="center"/>
        <w:rPr>
          <w:rFonts w:ascii="Arial" w:hAnsi="Arial" w:cs="Arial"/>
          <w:sz w:val="22"/>
          <w:szCs w:val="22"/>
        </w:rPr>
      </w:pPr>
      <w:r w:rsidRPr="00FE7C58">
        <w:rPr>
          <w:rFonts w:ascii="Arial" w:hAnsi="Arial" w:cs="Arial"/>
          <w:b/>
          <w:caps/>
          <w:sz w:val="22"/>
          <w:szCs w:val="22"/>
        </w:rPr>
        <w:t>Príloha B</w:t>
      </w:r>
      <w:r w:rsidR="001F0E0D">
        <w:rPr>
          <w:rFonts w:ascii="Arial" w:hAnsi="Arial" w:cs="Arial"/>
          <w:b/>
          <w:caps/>
          <w:sz w:val="22"/>
          <w:szCs w:val="22"/>
        </w:rPr>
        <w:t>11</w:t>
      </w:r>
      <w:r w:rsidRPr="00FE7C58">
        <w:rPr>
          <w:rFonts w:ascii="Arial" w:hAnsi="Arial" w:cs="Arial"/>
          <w:b/>
          <w:caps/>
          <w:sz w:val="22"/>
          <w:szCs w:val="22"/>
        </w:rPr>
        <w:t xml:space="preserve"> Splnomocnenie</w:t>
      </w:r>
      <w:r w:rsidRPr="00FE7C58">
        <w:rPr>
          <w:rFonts w:ascii="Arial" w:hAnsi="Arial" w:cs="Arial"/>
          <w:sz w:val="22"/>
          <w:szCs w:val="22"/>
        </w:rPr>
        <w:t xml:space="preserve"> č.</w:t>
      </w:r>
    </w:p>
    <w:p w14:paraId="69792627" w14:textId="77777777" w:rsidR="001B2DB1" w:rsidRPr="00DD160F" w:rsidRDefault="001B2DB1" w:rsidP="001B2DB1">
      <w:pPr>
        <w:jc w:val="center"/>
        <w:rPr>
          <w:rFonts w:ascii="Arial" w:hAnsi="Arial" w:cs="Arial"/>
          <w:sz w:val="22"/>
          <w:szCs w:val="22"/>
        </w:rPr>
      </w:pPr>
    </w:p>
    <w:p w14:paraId="67B995E2" w14:textId="77777777" w:rsidR="001B2DB1" w:rsidRPr="00DD160F" w:rsidRDefault="001B2DB1" w:rsidP="001B2DB1">
      <w:pPr>
        <w:jc w:val="center"/>
        <w:rPr>
          <w:rFonts w:ascii="Arial" w:hAnsi="Arial" w:cs="Arial"/>
          <w:sz w:val="20"/>
          <w:szCs w:val="20"/>
        </w:rPr>
      </w:pPr>
      <w:r w:rsidRPr="00DD160F">
        <w:rPr>
          <w:rFonts w:ascii="Arial" w:hAnsi="Arial" w:cs="Arial"/>
          <w:b/>
          <w:sz w:val="20"/>
          <w:szCs w:val="20"/>
        </w:rPr>
        <w:t xml:space="preserve">Národná diaľničná spoločnosť, </w:t>
      </w:r>
      <w:proofErr w:type="spellStart"/>
      <w:r w:rsidRPr="00DD160F">
        <w:rPr>
          <w:rFonts w:ascii="Arial" w:hAnsi="Arial" w:cs="Arial"/>
          <w:b/>
          <w:sz w:val="20"/>
          <w:szCs w:val="20"/>
        </w:rPr>
        <w:t>a.s</w:t>
      </w:r>
      <w:proofErr w:type="spellEnd"/>
      <w:r w:rsidRPr="00DD160F">
        <w:rPr>
          <w:rFonts w:ascii="Arial" w:hAnsi="Arial" w:cs="Arial"/>
          <w:b/>
          <w:sz w:val="20"/>
          <w:szCs w:val="20"/>
        </w:rPr>
        <w:t>.</w:t>
      </w:r>
      <w:r w:rsidRPr="00DD160F">
        <w:rPr>
          <w:rFonts w:ascii="Arial" w:hAnsi="Arial" w:cs="Arial"/>
          <w:sz w:val="20"/>
          <w:szCs w:val="20"/>
        </w:rPr>
        <w:t>,</w:t>
      </w:r>
    </w:p>
    <w:p w14:paraId="55B7F8A2"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so sídlom Dúbravská cesta 14, 84104 Bratislava, IČO: 35 919 001</w:t>
      </w:r>
    </w:p>
    <w:p w14:paraId="0DCA5085"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 xml:space="preserve">zapísaná v Obchodnom registri </w:t>
      </w:r>
      <w:r>
        <w:rPr>
          <w:rFonts w:ascii="Arial" w:hAnsi="Arial" w:cs="Arial"/>
          <w:sz w:val="20"/>
          <w:szCs w:val="20"/>
        </w:rPr>
        <w:t>Mestského</w:t>
      </w:r>
      <w:r w:rsidRPr="00DD160F">
        <w:rPr>
          <w:rFonts w:ascii="Arial" w:hAnsi="Arial" w:cs="Arial"/>
          <w:sz w:val="20"/>
          <w:szCs w:val="20"/>
        </w:rPr>
        <w:t xml:space="preserve"> súdu Bratislava </w:t>
      </w:r>
      <w:r>
        <w:rPr>
          <w:rFonts w:ascii="Arial" w:hAnsi="Arial" w:cs="Arial"/>
          <w:sz w:val="20"/>
          <w:szCs w:val="20"/>
        </w:rPr>
        <w:t>II</w:t>
      </w:r>
      <w:r w:rsidRPr="00DD160F">
        <w:rPr>
          <w:rFonts w:ascii="Arial" w:hAnsi="Arial" w:cs="Arial"/>
          <w:sz w:val="20"/>
          <w:szCs w:val="20"/>
        </w:rPr>
        <w:t>I, oddiel: Sa vložka č.: 3518/B</w:t>
      </w:r>
      <w:r w:rsidRPr="00DD160F">
        <w:rPr>
          <w:rFonts w:ascii="Arial" w:hAnsi="Arial" w:cs="Arial"/>
          <w:sz w:val="20"/>
          <w:szCs w:val="20"/>
        </w:rPr>
        <w:br/>
        <w:t>zastúpená:</w:t>
      </w:r>
    </w:p>
    <w:p w14:paraId="257FC6D9"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 xml:space="preserve">Ing. </w:t>
      </w:r>
      <w:r>
        <w:rPr>
          <w:rFonts w:ascii="Arial" w:hAnsi="Arial" w:cs="Arial"/>
          <w:sz w:val="20"/>
          <w:szCs w:val="20"/>
        </w:rPr>
        <w:t xml:space="preserve">Filipom </w:t>
      </w:r>
      <w:proofErr w:type="spellStart"/>
      <w:r>
        <w:rPr>
          <w:rFonts w:ascii="Arial" w:hAnsi="Arial" w:cs="Arial"/>
          <w:sz w:val="20"/>
          <w:szCs w:val="20"/>
        </w:rPr>
        <w:t>Macháčkom</w:t>
      </w:r>
      <w:proofErr w:type="spellEnd"/>
    </w:p>
    <w:p w14:paraId="31FC4614"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predsedom predstavenstva a generálnym riaditeľom</w:t>
      </w:r>
    </w:p>
    <w:p w14:paraId="36193F8A"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a</w:t>
      </w:r>
    </w:p>
    <w:p w14:paraId="01A7558C" w14:textId="77777777" w:rsidR="001B2DB1" w:rsidRPr="00DD160F" w:rsidRDefault="001B2DB1" w:rsidP="001B2DB1">
      <w:pPr>
        <w:jc w:val="center"/>
        <w:rPr>
          <w:rFonts w:ascii="Arial" w:hAnsi="Arial" w:cs="Arial"/>
          <w:sz w:val="20"/>
          <w:szCs w:val="20"/>
        </w:rPr>
      </w:pPr>
      <w:r>
        <w:rPr>
          <w:rFonts w:ascii="Arial" w:hAnsi="Arial" w:cs="Arial"/>
          <w:sz w:val="20"/>
          <w:szCs w:val="20"/>
        </w:rPr>
        <w:t xml:space="preserve">Mgr. Tomášom </w:t>
      </w:r>
      <w:proofErr w:type="spellStart"/>
      <w:r>
        <w:rPr>
          <w:rFonts w:ascii="Arial" w:hAnsi="Arial" w:cs="Arial"/>
          <w:sz w:val="20"/>
          <w:szCs w:val="20"/>
        </w:rPr>
        <w:t>Mateičkom</w:t>
      </w:r>
      <w:proofErr w:type="spellEnd"/>
      <w:r w:rsidRPr="00DD160F">
        <w:rPr>
          <w:rFonts w:ascii="Arial" w:hAnsi="Arial" w:cs="Arial"/>
          <w:sz w:val="20"/>
          <w:szCs w:val="20"/>
        </w:rPr>
        <w:t>,</w:t>
      </w:r>
    </w:p>
    <w:p w14:paraId="0B89891F"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 xml:space="preserve">členom predstavenstva </w:t>
      </w:r>
    </w:p>
    <w:p w14:paraId="365E12A6" w14:textId="77777777" w:rsidR="001B2DB1" w:rsidRPr="00DD160F" w:rsidRDefault="001B2DB1" w:rsidP="001B2DB1">
      <w:pPr>
        <w:jc w:val="center"/>
        <w:rPr>
          <w:rFonts w:ascii="Arial" w:hAnsi="Arial" w:cs="Arial"/>
          <w:sz w:val="20"/>
          <w:szCs w:val="20"/>
        </w:rPr>
      </w:pPr>
    </w:p>
    <w:p w14:paraId="51FE4BF9"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 xml:space="preserve">týmto </w:t>
      </w:r>
    </w:p>
    <w:p w14:paraId="23B57390"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splnomocňujú</w:t>
      </w:r>
    </w:p>
    <w:p w14:paraId="031F2891" w14:textId="77777777" w:rsidR="001B2DB1" w:rsidRPr="00DD160F" w:rsidRDefault="001B2DB1" w:rsidP="001B2DB1">
      <w:pPr>
        <w:jc w:val="center"/>
        <w:rPr>
          <w:rFonts w:ascii="Arial" w:hAnsi="Arial" w:cs="Arial"/>
          <w:sz w:val="20"/>
          <w:szCs w:val="20"/>
        </w:rPr>
      </w:pPr>
    </w:p>
    <w:p w14:paraId="5D640091" w14:textId="77777777" w:rsidR="001B2DB1" w:rsidRPr="00DD160F" w:rsidRDefault="001B2DB1" w:rsidP="001B2DB1">
      <w:pPr>
        <w:rPr>
          <w:rFonts w:ascii="Arial" w:hAnsi="Arial" w:cs="Arial"/>
          <w:b/>
          <w:sz w:val="20"/>
          <w:szCs w:val="20"/>
        </w:rPr>
      </w:pPr>
      <w:r w:rsidRPr="00DD160F">
        <w:rPr>
          <w:rFonts w:ascii="Arial" w:hAnsi="Arial" w:cs="Arial"/>
          <w:sz w:val="20"/>
          <w:szCs w:val="20"/>
        </w:rPr>
        <w:t xml:space="preserve">Splnomocnenec: </w:t>
      </w:r>
      <w:r w:rsidRPr="00DD160F">
        <w:rPr>
          <w:rFonts w:ascii="Arial" w:hAnsi="Arial" w:cs="Arial"/>
          <w:b/>
          <w:sz w:val="20"/>
          <w:szCs w:val="20"/>
        </w:rPr>
        <w:t>Združenie</w:t>
      </w:r>
      <w:r w:rsidRPr="00DD160F">
        <w:rPr>
          <w:rFonts w:ascii="Arial" w:hAnsi="Arial" w:cs="Arial"/>
          <w:sz w:val="20"/>
          <w:szCs w:val="20"/>
          <w:vertAlign w:val="superscript"/>
        </w:rPr>
        <w:footnoteReference w:id="58"/>
      </w:r>
      <w:r w:rsidRPr="00DD160F">
        <w:rPr>
          <w:rFonts w:ascii="Arial" w:hAnsi="Arial" w:cs="Arial"/>
          <w:b/>
          <w:sz w:val="20"/>
          <w:szCs w:val="20"/>
        </w:rPr>
        <w:t xml:space="preserve"> „Názov“</w:t>
      </w:r>
    </w:p>
    <w:p w14:paraId="607695DD" w14:textId="77777777" w:rsidR="001B2DB1" w:rsidRPr="00DD160F" w:rsidRDefault="001B2DB1" w:rsidP="001B2DB1">
      <w:pPr>
        <w:rPr>
          <w:rFonts w:ascii="Arial" w:hAnsi="Arial" w:cs="Arial"/>
          <w:sz w:val="20"/>
          <w:szCs w:val="20"/>
        </w:rPr>
      </w:pPr>
      <w:r w:rsidRPr="00DD160F">
        <w:rPr>
          <w:rFonts w:ascii="Arial" w:hAnsi="Arial" w:cs="Arial"/>
          <w:sz w:val="20"/>
          <w:szCs w:val="20"/>
        </w:rPr>
        <w:t>Založené Zmluvou o združení zo dňa XX. XX. XXXX podľa § 829 a </w:t>
      </w:r>
      <w:proofErr w:type="spellStart"/>
      <w:r w:rsidRPr="00DD160F">
        <w:rPr>
          <w:rFonts w:ascii="Arial" w:hAnsi="Arial" w:cs="Arial"/>
          <w:sz w:val="20"/>
          <w:szCs w:val="20"/>
        </w:rPr>
        <w:t>nasl</w:t>
      </w:r>
      <w:proofErr w:type="spellEnd"/>
      <w:r w:rsidRPr="00DD160F">
        <w:rPr>
          <w:rFonts w:ascii="Arial" w:hAnsi="Arial" w:cs="Arial"/>
          <w:sz w:val="20"/>
          <w:szCs w:val="20"/>
        </w:rPr>
        <w:t>. Zákona č. 40/1964 Zb. Občianskeho zákonníka v znení neskorších predpisov</w:t>
      </w:r>
    </w:p>
    <w:p w14:paraId="4060324D" w14:textId="77777777" w:rsidR="001B2DB1" w:rsidRPr="00DD160F" w:rsidRDefault="001B2DB1" w:rsidP="001B2DB1">
      <w:pPr>
        <w:rPr>
          <w:rFonts w:ascii="Arial" w:hAnsi="Arial" w:cs="Arial"/>
          <w:sz w:val="20"/>
          <w:szCs w:val="20"/>
        </w:rPr>
      </w:pPr>
    </w:p>
    <w:p w14:paraId="457686D8" w14:textId="77777777" w:rsidR="001B2DB1" w:rsidRPr="00DD160F" w:rsidRDefault="001B2DB1" w:rsidP="001B2DB1">
      <w:pPr>
        <w:rPr>
          <w:rFonts w:ascii="Arial" w:hAnsi="Arial" w:cs="Arial"/>
          <w:b/>
          <w:sz w:val="20"/>
          <w:szCs w:val="20"/>
        </w:rPr>
      </w:pPr>
      <w:r w:rsidRPr="00DD160F">
        <w:rPr>
          <w:rFonts w:ascii="Arial" w:hAnsi="Arial" w:cs="Arial"/>
          <w:b/>
          <w:sz w:val="20"/>
          <w:szCs w:val="20"/>
        </w:rPr>
        <w:t>Zhotoviteľ/Vedúci člen združenia: Názov podľa OR</w:t>
      </w:r>
    </w:p>
    <w:p w14:paraId="6F1FE242" w14:textId="77777777" w:rsidR="001B2DB1" w:rsidRPr="00DD160F" w:rsidRDefault="001B2DB1" w:rsidP="001B2DB1">
      <w:pPr>
        <w:rPr>
          <w:rFonts w:ascii="Arial" w:hAnsi="Arial" w:cs="Arial"/>
          <w:sz w:val="20"/>
          <w:szCs w:val="20"/>
        </w:rPr>
      </w:pPr>
      <w:r w:rsidRPr="00DD160F">
        <w:rPr>
          <w:rFonts w:ascii="Arial" w:hAnsi="Arial" w:cs="Arial"/>
          <w:sz w:val="20"/>
          <w:szCs w:val="20"/>
        </w:rPr>
        <w:t>So sídlom:</w:t>
      </w:r>
    </w:p>
    <w:p w14:paraId="3537FD5B" w14:textId="77777777" w:rsidR="001B2DB1" w:rsidRPr="00DD160F" w:rsidRDefault="001B2DB1" w:rsidP="001B2DB1">
      <w:pPr>
        <w:rPr>
          <w:rFonts w:ascii="Arial" w:hAnsi="Arial" w:cs="Arial"/>
          <w:sz w:val="20"/>
          <w:szCs w:val="20"/>
        </w:rPr>
      </w:pPr>
      <w:r w:rsidRPr="00DD160F">
        <w:rPr>
          <w:rFonts w:ascii="Arial" w:hAnsi="Arial" w:cs="Arial"/>
          <w:sz w:val="20"/>
          <w:szCs w:val="20"/>
        </w:rPr>
        <w:t>IČO:</w:t>
      </w:r>
    </w:p>
    <w:p w14:paraId="3FFF5DCE" w14:textId="77777777" w:rsidR="001B2DB1" w:rsidRPr="00DD160F" w:rsidRDefault="001B2DB1" w:rsidP="001B2DB1">
      <w:pPr>
        <w:rPr>
          <w:rFonts w:ascii="Arial" w:hAnsi="Arial" w:cs="Arial"/>
          <w:sz w:val="20"/>
          <w:szCs w:val="20"/>
        </w:rPr>
      </w:pPr>
      <w:r w:rsidRPr="00DD160F">
        <w:rPr>
          <w:rFonts w:ascii="Arial" w:hAnsi="Arial" w:cs="Arial"/>
          <w:sz w:val="20"/>
          <w:szCs w:val="20"/>
        </w:rPr>
        <w:t>Zapísaný v Obchodnom registri Okresného</w:t>
      </w:r>
      <w:r>
        <w:rPr>
          <w:rFonts w:ascii="Arial" w:hAnsi="Arial" w:cs="Arial"/>
          <w:sz w:val="20"/>
          <w:szCs w:val="20"/>
        </w:rPr>
        <w:t>/Mestského</w:t>
      </w:r>
      <w:r w:rsidRPr="00DD160F">
        <w:rPr>
          <w:rFonts w:ascii="Arial" w:hAnsi="Arial" w:cs="Arial"/>
          <w:sz w:val="20"/>
          <w:szCs w:val="20"/>
        </w:rPr>
        <w:t xml:space="preserve"> súdu Mesto, Oddiel:    , vložka č.: XXX/X, aby zastupoval NDS, </w:t>
      </w:r>
      <w:proofErr w:type="spellStart"/>
      <w:r w:rsidRPr="00DD160F">
        <w:rPr>
          <w:rFonts w:ascii="Arial" w:hAnsi="Arial" w:cs="Arial"/>
          <w:sz w:val="20"/>
          <w:szCs w:val="20"/>
        </w:rPr>
        <w:t>a.s</w:t>
      </w:r>
      <w:proofErr w:type="spellEnd"/>
      <w:r w:rsidRPr="00DD160F">
        <w:rPr>
          <w:rFonts w:ascii="Arial" w:hAnsi="Arial" w:cs="Arial"/>
          <w:sz w:val="20"/>
          <w:szCs w:val="20"/>
        </w:rPr>
        <w:t>. v rozsahu investora vo všetkých konaniach a úkonoch potrebných pre realizáciu stavby:</w:t>
      </w:r>
    </w:p>
    <w:p w14:paraId="42BE8832" w14:textId="77777777" w:rsidR="001B2DB1" w:rsidRDefault="001B2DB1" w:rsidP="001B2DB1">
      <w:pPr>
        <w:jc w:val="center"/>
        <w:rPr>
          <w:rFonts w:ascii="Arial" w:hAnsi="Arial" w:cs="Arial"/>
          <w:b/>
          <w:sz w:val="20"/>
          <w:szCs w:val="20"/>
        </w:rPr>
      </w:pPr>
    </w:p>
    <w:p w14:paraId="227BB045" w14:textId="2B70493A" w:rsidR="001B2DB1" w:rsidRPr="00DD160F" w:rsidRDefault="001B2DB1" w:rsidP="001B2DB1">
      <w:pPr>
        <w:jc w:val="center"/>
        <w:rPr>
          <w:rFonts w:ascii="Arial" w:hAnsi="Arial" w:cs="Arial"/>
          <w:b/>
          <w:sz w:val="20"/>
          <w:szCs w:val="20"/>
        </w:rPr>
      </w:pPr>
      <w:r w:rsidRPr="00DD160F">
        <w:rPr>
          <w:rFonts w:ascii="Arial" w:hAnsi="Arial" w:cs="Arial"/>
          <w:b/>
          <w:sz w:val="20"/>
          <w:szCs w:val="20"/>
        </w:rPr>
        <w:t>„</w:t>
      </w:r>
      <w:r w:rsidRPr="001B2DB1">
        <w:rPr>
          <w:rFonts w:ascii="Arial" w:hAnsi="Arial" w:cs="Arial"/>
          <w:b/>
          <w:sz w:val="20"/>
          <w:szCs w:val="20"/>
        </w:rPr>
        <w:t>R2 Križovatka Bánovce – východ</w:t>
      </w:r>
      <w:r w:rsidRPr="00DD160F">
        <w:rPr>
          <w:rFonts w:ascii="Arial" w:hAnsi="Arial" w:cs="Arial"/>
          <w:b/>
          <w:sz w:val="20"/>
          <w:szCs w:val="20"/>
        </w:rPr>
        <w:t>“</w:t>
      </w:r>
    </w:p>
    <w:p w14:paraId="7E261331" w14:textId="77777777" w:rsidR="001B2DB1" w:rsidRPr="00DD160F" w:rsidRDefault="001B2DB1" w:rsidP="001B2DB1">
      <w:pPr>
        <w:rPr>
          <w:rFonts w:ascii="Arial" w:hAnsi="Arial" w:cs="Arial"/>
          <w:sz w:val="20"/>
          <w:szCs w:val="20"/>
        </w:rPr>
      </w:pPr>
    </w:p>
    <w:p w14:paraId="15BB2D9F" w14:textId="77777777" w:rsidR="001B2DB1" w:rsidRPr="00DD160F" w:rsidRDefault="001B2DB1" w:rsidP="001B2DB1">
      <w:pPr>
        <w:rPr>
          <w:rFonts w:ascii="Arial" w:hAnsi="Arial" w:cs="Arial"/>
          <w:sz w:val="20"/>
          <w:szCs w:val="20"/>
        </w:rPr>
      </w:pPr>
      <w:r w:rsidRPr="00DD160F">
        <w:rPr>
          <w:rFonts w:ascii="Arial" w:hAnsi="Arial" w:cs="Arial"/>
          <w:sz w:val="20"/>
          <w:szCs w:val="20"/>
        </w:rPr>
        <w:t>Splnomocnenec je oprávnený:</w:t>
      </w:r>
    </w:p>
    <w:p w14:paraId="48D1F91D"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Na zastupovanie NDS, </w:t>
      </w:r>
      <w:proofErr w:type="spellStart"/>
      <w:r w:rsidRPr="00DD160F">
        <w:rPr>
          <w:rFonts w:ascii="Arial" w:hAnsi="Arial" w:cs="Arial"/>
          <w:sz w:val="20"/>
          <w:szCs w:val="20"/>
        </w:rPr>
        <w:t>a.s</w:t>
      </w:r>
      <w:proofErr w:type="spellEnd"/>
      <w:r w:rsidRPr="00DD160F">
        <w:rPr>
          <w:rFonts w:ascii="Arial" w:hAnsi="Arial" w:cs="Arial"/>
          <w:sz w:val="20"/>
          <w:szCs w:val="20"/>
        </w:rPr>
        <w:t>. vo všetkých úkonoch a konaniach súvisiacich s inžinierskou činnosťou zabezpečujúcou realizáciu stavby v rozsahu:</w:t>
      </w:r>
    </w:p>
    <w:p w14:paraId="3A4EAAE5" w14:textId="77777777" w:rsidR="001B2DB1" w:rsidRPr="00DD160F" w:rsidRDefault="001B2DB1" w:rsidP="001B2DB1">
      <w:pPr>
        <w:rPr>
          <w:rFonts w:ascii="Arial" w:hAnsi="Arial" w:cs="Arial"/>
          <w:sz w:val="20"/>
          <w:szCs w:val="20"/>
        </w:rPr>
      </w:pPr>
    </w:p>
    <w:p w14:paraId="76FEF977" w14:textId="77777777" w:rsidR="001B2DB1" w:rsidRPr="00DD160F" w:rsidRDefault="001B2DB1" w:rsidP="00677E87">
      <w:pPr>
        <w:numPr>
          <w:ilvl w:val="0"/>
          <w:numId w:val="45"/>
        </w:numPr>
        <w:spacing w:line="259" w:lineRule="auto"/>
        <w:contextualSpacing/>
        <w:rPr>
          <w:rFonts w:ascii="Arial" w:hAnsi="Arial" w:cs="Arial"/>
          <w:sz w:val="20"/>
          <w:szCs w:val="20"/>
        </w:rPr>
      </w:pPr>
      <w:r w:rsidRPr="00DD160F">
        <w:rPr>
          <w:rFonts w:ascii="Arial" w:hAnsi="Arial" w:cs="Arial"/>
          <w:sz w:val="20"/>
          <w:szCs w:val="20"/>
        </w:rPr>
        <w:t>vo všetkých úkonoch súvisiacich s inžinierskou činnosťou zabezpečujúcou realizáciu stavby,</w:t>
      </w:r>
    </w:p>
    <w:p w14:paraId="2EB5481D" w14:textId="77777777" w:rsidR="001B2DB1" w:rsidRPr="00DD160F" w:rsidRDefault="001B2DB1" w:rsidP="00677E87">
      <w:pPr>
        <w:numPr>
          <w:ilvl w:val="0"/>
          <w:numId w:val="45"/>
        </w:numPr>
        <w:spacing w:line="259" w:lineRule="auto"/>
        <w:contextualSpacing/>
        <w:jc w:val="both"/>
        <w:rPr>
          <w:rFonts w:ascii="Arial" w:hAnsi="Arial" w:cs="Arial"/>
          <w:sz w:val="20"/>
          <w:szCs w:val="20"/>
        </w:rPr>
      </w:pPr>
      <w:r w:rsidRPr="00DD160F">
        <w:rPr>
          <w:rFonts w:ascii="Arial" w:hAnsi="Arial" w:cs="Arial"/>
          <w:sz w:val="20"/>
          <w:szCs w:val="20"/>
        </w:rPr>
        <w:t>v komunikácii so stavebným úradom, orgánmi štátneho stavebného dohľadu a ostatnými orgánmi štátnej a verejnej správy v priebehu výstavby,</w:t>
      </w:r>
    </w:p>
    <w:p w14:paraId="7B9C3A00" w14:textId="77777777" w:rsidR="001B2DB1" w:rsidRPr="00DD160F" w:rsidRDefault="001B2DB1" w:rsidP="001B2DB1">
      <w:pPr>
        <w:ind w:left="708"/>
        <w:jc w:val="both"/>
        <w:rPr>
          <w:rFonts w:ascii="Arial" w:hAnsi="Arial" w:cs="Arial"/>
          <w:sz w:val="20"/>
          <w:szCs w:val="20"/>
        </w:rPr>
      </w:pPr>
    </w:p>
    <w:p w14:paraId="336A1E6B"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Pri všetkých úkonoch, na ktoré je splnomocnenec oprávnený podľa tohto splnomocnenia, bude vždy uvádzať, že koná v mene splnomocniteľa, t. j. NDS, a. s.</w:t>
      </w:r>
    </w:p>
    <w:p w14:paraId="091DB1A3" w14:textId="77777777" w:rsidR="001B2DB1" w:rsidRPr="00DD160F" w:rsidRDefault="001B2DB1" w:rsidP="001B2DB1">
      <w:pPr>
        <w:jc w:val="both"/>
        <w:rPr>
          <w:rFonts w:ascii="Arial" w:hAnsi="Arial" w:cs="Arial"/>
          <w:sz w:val="20"/>
          <w:szCs w:val="20"/>
        </w:rPr>
      </w:pPr>
    </w:p>
    <w:p w14:paraId="5334679F"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Splnomocnenec vykonáva inžiniersku činnosť na predmetnú stavbu na základe Zmluvy o dielo č.     zo dňa XX.XX.XXXX s dátumom účinnosti XX.XX.XXXX.</w:t>
      </w:r>
    </w:p>
    <w:p w14:paraId="1C781B73" w14:textId="77777777" w:rsidR="001B2DB1" w:rsidRPr="00DD160F" w:rsidRDefault="001B2DB1" w:rsidP="001B2DB1">
      <w:pPr>
        <w:jc w:val="both"/>
        <w:rPr>
          <w:rFonts w:ascii="Arial" w:hAnsi="Arial" w:cs="Arial"/>
          <w:sz w:val="20"/>
          <w:szCs w:val="20"/>
        </w:rPr>
      </w:pPr>
    </w:p>
    <w:p w14:paraId="46C1D8B4"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15A347A3" w14:textId="77777777" w:rsidR="001B2DB1" w:rsidRPr="00DD160F" w:rsidRDefault="001B2DB1" w:rsidP="001B2DB1">
      <w:pPr>
        <w:jc w:val="both"/>
        <w:rPr>
          <w:rFonts w:ascii="Arial" w:hAnsi="Arial" w:cs="Arial"/>
          <w:sz w:val="20"/>
          <w:szCs w:val="20"/>
        </w:rPr>
      </w:pPr>
    </w:p>
    <w:p w14:paraId="33FFEE50"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Splnomocnenec je oprávnený udeliť plnomocenstvo v  celom rozsahu ďalšej osobe. Táto splnomocnencom splnomocnená osoba už nie je oprávnená plnú moc udeliť inej osobe.</w:t>
      </w:r>
    </w:p>
    <w:p w14:paraId="7C665271" w14:textId="77777777" w:rsidR="001B2DB1" w:rsidRDefault="001B2DB1" w:rsidP="001B2DB1">
      <w:pPr>
        <w:jc w:val="both"/>
        <w:rPr>
          <w:rFonts w:ascii="Arial" w:hAnsi="Arial" w:cs="Arial"/>
          <w:sz w:val="20"/>
          <w:szCs w:val="20"/>
        </w:rPr>
      </w:pPr>
    </w:p>
    <w:p w14:paraId="7C75C204" w14:textId="77777777" w:rsidR="001B2DB1" w:rsidRPr="00DD160F" w:rsidRDefault="001B2DB1" w:rsidP="001B2DB1">
      <w:pPr>
        <w:jc w:val="both"/>
        <w:rPr>
          <w:rFonts w:ascii="Arial" w:hAnsi="Arial" w:cs="Arial"/>
          <w:sz w:val="20"/>
          <w:szCs w:val="20"/>
        </w:rPr>
      </w:pPr>
      <w:r w:rsidRPr="00AF1A90">
        <w:rPr>
          <w:rFonts w:ascii="Arial"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4CA11527" w14:textId="77777777" w:rsidR="001B2DB1" w:rsidRDefault="001B2DB1" w:rsidP="001B2DB1">
      <w:pPr>
        <w:jc w:val="both"/>
        <w:rPr>
          <w:rFonts w:ascii="Arial" w:hAnsi="Arial" w:cs="Arial"/>
          <w:sz w:val="20"/>
          <w:szCs w:val="20"/>
        </w:rPr>
      </w:pPr>
    </w:p>
    <w:p w14:paraId="5AB56331" w14:textId="77777777" w:rsidR="001B2DB1" w:rsidRDefault="001B2DB1" w:rsidP="001B2DB1">
      <w:pPr>
        <w:jc w:val="both"/>
        <w:rPr>
          <w:rFonts w:ascii="Arial" w:hAnsi="Arial" w:cs="Arial"/>
          <w:sz w:val="20"/>
          <w:szCs w:val="20"/>
        </w:rPr>
      </w:pPr>
    </w:p>
    <w:p w14:paraId="7BAB2976" w14:textId="77777777" w:rsidR="001B2DB1" w:rsidRDefault="001B2DB1" w:rsidP="001B2DB1">
      <w:pPr>
        <w:jc w:val="both"/>
        <w:rPr>
          <w:rFonts w:ascii="Arial" w:hAnsi="Arial" w:cs="Arial"/>
          <w:sz w:val="20"/>
          <w:szCs w:val="20"/>
        </w:rPr>
      </w:pPr>
    </w:p>
    <w:p w14:paraId="70628BD3" w14:textId="77777777" w:rsidR="001B2DB1" w:rsidRDefault="001B2DB1" w:rsidP="001B2DB1">
      <w:pPr>
        <w:jc w:val="both"/>
        <w:rPr>
          <w:rFonts w:ascii="Arial" w:hAnsi="Arial" w:cs="Arial"/>
          <w:sz w:val="20"/>
          <w:szCs w:val="20"/>
        </w:rPr>
      </w:pPr>
    </w:p>
    <w:p w14:paraId="0F9B1684" w14:textId="77777777" w:rsidR="001B2DB1" w:rsidRPr="00DD160F" w:rsidRDefault="001B2DB1" w:rsidP="001B2DB1">
      <w:pPr>
        <w:jc w:val="both"/>
        <w:rPr>
          <w:rFonts w:ascii="Arial" w:hAnsi="Arial" w:cs="Arial"/>
          <w:sz w:val="20"/>
          <w:szCs w:val="20"/>
        </w:rPr>
      </w:pPr>
    </w:p>
    <w:p w14:paraId="4BBB78FB"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V Bratislave, dňa XX.XX.XXXX      </w:t>
      </w:r>
    </w:p>
    <w:p w14:paraId="721D0368" w14:textId="77777777" w:rsidR="001B2DB1" w:rsidRPr="00DD160F" w:rsidRDefault="001B2DB1" w:rsidP="001B2DB1">
      <w:pPr>
        <w:ind w:left="4956"/>
        <w:jc w:val="both"/>
        <w:rPr>
          <w:rFonts w:ascii="Arial" w:hAnsi="Arial" w:cs="Arial"/>
          <w:sz w:val="20"/>
          <w:szCs w:val="20"/>
        </w:rPr>
      </w:pPr>
      <w:r w:rsidRPr="00DD160F">
        <w:rPr>
          <w:rFonts w:ascii="Arial"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B2DB1" w:rsidRPr="00DD160F" w14:paraId="6F3B8728" w14:textId="77777777" w:rsidTr="007B33F5">
        <w:tc>
          <w:tcPr>
            <w:tcW w:w="4531" w:type="dxa"/>
          </w:tcPr>
          <w:p w14:paraId="5E189EE5" w14:textId="77777777" w:rsidR="001B2DB1" w:rsidRPr="00DD160F" w:rsidRDefault="001B2DB1" w:rsidP="007B33F5">
            <w:pPr>
              <w:jc w:val="both"/>
              <w:rPr>
                <w:rFonts w:ascii="Arial" w:hAnsi="Arial" w:cs="Arial"/>
              </w:rPr>
            </w:pPr>
          </w:p>
        </w:tc>
        <w:tc>
          <w:tcPr>
            <w:tcW w:w="4531" w:type="dxa"/>
          </w:tcPr>
          <w:p w14:paraId="7194A99B" w14:textId="77777777" w:rsidR="001B2DB1" w:rsidRPr="00DD160F" w:rsidRDefault="001B2DB1" w:rsidP="007B33F5">
            <w:pPr>
              <w:jc w:val="center"/>
              <w:rPr>
                <w:rFonts w:ascii="Arial" w:hAnsi="Arial" w:cs="Arial"/>
              </w:rPr>
            </w:pPr>
            <w:r w:rsidRPr="00DD160F">
              <w:rPr>
                <w:rFonts w:ascii="Arial" w:hAnsi="Arial" w:cs="Arial"/>
              </w:rPr>
              <w:t xml:space="preserve">Ing. </w:t>
            </w:r>
            <w:r>
              <w:rPr>
                <w:rFonts w:ascii="Arial" w:hAnsi="Arial" w:cs="Arial"/>
              </w:rPr>
              <w:t>Filip Macháček</w:t>
            </w:r>
          </w:p>
        </w:tc>
      </w:tr>
      <w:tr w:rsidR="001B2DB1" w:rsidRPr="00DD160F" w14:paraId="7577E3A0" w14:textId="77777777" w:rsidTr="007B33F5">
        <w:trPr>
          <w:trHeight w:val="543"/>
        </w:trPr>
        <w:tc>
          <w:tcPr>
            <w:tcW w:w="4531" w:type="dxa"/>
          </w:tcPr>
          <w:p w14:paraId="59BD0071" w14:textId="77777777" w:rsidR="001B2DB1" w:rsidRPr="00DD160F" w:rsidRDefault="001B2DB1" w:rsidP="007B33F5">
            <w:pPr>
              <w:jc w:val="both"/>
              <w:rPr>
                <w:rFonts w:ascii="Arial" w:hAnsi="Arial" w:cs="Arial"/>
              </w:rPr>
            </w:pPr>
          </w:p>
        </w:tc>
        <w:tc>
          <w:tcPr>
            <w:tcW w:w="4531" w:type="dxa"/>
          </w:tcPr>
          <w:p w14:paraId="42C6D315" w14:textId="77777777" w:rsidR="001B2DB1" w:rsidRPr="00DD160F" w:rsidRDefault="001B2DB1" w:rsidP="007B33F5">
            <w:pPr>
              <w:jc w:val="center"/>
              <w:rPr>
                <w:rFonts w:ascii="Arial" w:hAnsi="Arial" w:cs="Arial"/>
              </w:rPr>
            </w:pPr>
            <w:r w:rsidRPr="00DD160F">
              <w:rPr>
                <w:rFonts w:ascii="Arial" w:hAnsi="Arial" w:cs="Arial"/>
              </w:rPr>
              <w:t>predseda predstavenstva a </w:t>
            </w:r>
          </w:p>
          <w:p w14:paraId="609C92E9" w14:textId="77777777" w:rsidR="001B2DB1" w:rsidRPr="00DD160F" w:rsidRDefault="001B2DB1" w:rsidP="007B33F5">
            <w:pPr>
              <w:jc w:val="center"/>
              <w:rPr>
                <w:rFonts w:ascii="Arial" w:hAnsi="Arial" w:cs="Arial"/>
              </w:rPr>
            </w:pPr>
            <w:r w:rsidRPr="00DD160F">
              <w:rPr>
                <w:rFonts w:ascii="Arial" w:hAnsi="Arial" w:cs="Arial"/>
              </w:rPr>
              <w:t>generálny riaditeľ</w:t>
            </w:r>
          </w:p>
          <w:p w14:paraId="71BCDD04" w14:textId="77777777" w:rsidR="001B2DB1" w:rsidRPr="00DD160F" w:rsidRDefault="001B2DB1" w:rsidP="007B33F5">
            <w:pPr>
              <w:jc w:val="both"/>
              <w:rPr>
                <w:rFonts w:ascii="Arial" w:hAnsi="Arial" w:cs="Arial"/>
              </w:rPr>
            </w:pPr>
          </w:p>
        </w:tc>
      </w:tr>
    </w:tbl>
    <w:p w14:paraId="13647706" w14:textId="77777777" w:rsidR="001B2DB1" w:rsidRPr="00DD160F" w:rsidRDefault="001B2DB1" w:rsidP="001B2DB1">
      <w:pPr>
        <w:jc w:val="both"/>
        <w:rPr>
          <w:rFonts w:ascii="Arial" w:hAnsi="Arial" w:cs="Arial"/>
          <w:sz w:val="20"/>
          <w:szCs w:val="20"/>
        </w:rPr>
      </w:pPr>
    </w:p>
    <w:p w14:paraId="1036EB70" w14:textId="77777777" w:rsidR="001B2DB1" w:rsidRPr="00DD160F" w:rsidRDefault="001B2DB1" w:rsidP="001B2DB1">
      <w:pPr>
        <w:ind w:left="4956"/>
        <w:jc w:val="both"/>
        <w:rPr>
          <w:rFonts w:ascii="Arial" w:hAnsi="Arial" w:cs="Arial"/>
          <w:sz w:val="20"/>
          <w:szCs w:val="20"/>
        </w:rPr>
      </w:pPr>
      <w:r w:rsidRPr="00DD160F">
        <w:rPr>
          <w:rFonts w:ascii="Arial" w:hAnsi="Arial" w:cs="Arial"/>
          <w:sz w:val="20"/>
          <w:szCs w:val="20"/>
        </w:rPr>
        <w:t xml:space="preserve">                       </w:t>
      </w:r>
    </w:p>
    <w:p w14:paraId="25F2DB64" w14:textId="77777777" w:rsidR="001B2DB1" w:rsidRPr="00DD160F" w:rsidRDefault="001B2DB1" w:rsidP="001B2DB1">
      <w:pPr>
        <w:ind w:left="4956"/>
        <w:jc w:val="both"/>
        <w:rPr>
          <w:rFonts w:ascii="Arial" w:hAnsi="Arial" w:cs="Arial"/>
          <w:sz w:val="20"/>
          <w:szCs w:val="20"/>
        </w:rPr>
      </w:pPr>
      <w:r w:rsidRPr="00DD160F">
        <w:rPr>
          <w:rFonts w:ascii="Arial" w:hAnsi="Arial" w:cs="Arial"/>
          <w:sz w:val="20"/>
          <w:szCs w:val="20"/>
        </w:rPr>
        <w:t xml:space="preserve">                     </w:t>
      </w:r>
    </w:p>
    <w:p w14:paraId="70D74B8A" w14:textId="77777777" w:rsidR="001B2DB1" w:rsidRPr="00DD160F" w:rsidRDefault="001B2DB1" w:rsidP="001B2DB1">
      <w:pPr>
        <w:ind w:left="4956"/>
        <w:jc w:val="both"/>
        <w:rPr>
          <w:rFonts w:ascii="Arial" w:hAnsi="Arial" w:cs="Arial"/>
          <w:sz w:val="20"/>
          <w:szCs w:val="20"/>
        </w:rPr>
      </w:pPr>
      <w:r w:rsidRPr="00DD160F">
        <w:rPr>
          <w:rFonts w:ascii="Arial"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B2DB1" w:rsidRPr="00DD160F" w14:paraId="4FE9A818" w14:textId="77777777" w:rsidTr="007B33F5">
        <w:tc>
          <w:tcPr>
            <w:tcW w:w="4531" w:type="dxa"/>
          </w:tcPr>
          <w:p w14:paraId="0E79E087" w14:textId="77777777" w:rsidR="001B2DB1" w:rsidRPr="00DD160F" w:rsidRDefault="001B2DB1" w:rsidP="007B33F5">
            <w:pPr>
              <w:jc w:val="both"/>
              <w:rPr>
                <w:rFonts w:ascii="Arial" w:hAnsi="Arial" w:cs="Arial"/>
              </w:rPr>
            </w:pPr>
          </w:p>
        </w:tc>
        <w:tc>
          <w:tcPr>
            <w:tcW w:w="4531" w:type="dxa"/>
          </w:tcPr>
          <w:p w14:paraId="74A74407" w14:textId="77777777" w:rsidR="001B2DB1" w:rsidRPr="00DD160F" w:rsidRDefault="001B2DB1" w:rsidP="007B33F5">
            <w:pPr>
              <w:jc w:val="center"/>
              <w:rPr>
                <w:rFonts w:ascii="Arial" w:hAnsi="Arial" w:cs="Arial"/>
              </w:rPr>
            </w:pPr>
            <w:r>
              <w:rPr>
                <w:rFonts w:ascii="Arial" w:hAnsi="Arial" w:cs="Arial"/>
              </w:rPr>
              <w:t>Mgr. Tomáš Mateička</w:t>
            </w:r>
          </w:p>
        </w:tc>
      </w:tr>
      <w:tr w:rsidR="001B2DB1" w:rsidRPr="00DD160F" w14:paraId="7539F866" w14:textId="77777777" w:rsidTr="007B33F5">
        <w:trPr>
          <w:trHeight w:val="543"/>
        </w:trPr>
        <w:tc>
          <w:tcPr>
            <w:tcW w:w="4531" w:type="dxa"/>
          </w:tcPr>
          <w:p w14:paraId="51E27BC1" w14:textId="77777777" w:rsidR="001B2DB1" w:rsidRPr="00DD160F" w:rsidRDefault="001B2DB1" w:rsidP="007B33F5">
            <w:pPr>
              <w:jc w:val="both"/>
              <w:rPr>
                <w:rFonts w:ascii="Arial" w:hAnsi="Arial" w:cs="Arial"/>
              </w:rPr>
            </w:pPr>
          </w:p>
        </w:tc>
        <w:tc>
          <w:tcPr>
            <w:tcW w:w="4531" w:type="dxa"/>
          </w:tcPr>
          <w:p w14:paraId="78B28F8C" w14:textId="77777777" w:rsidR="001B2DB1" w:rsidRPr="00DD160F" w:rsidRDefault="001B2DB1" w:rsidP="007B33F5">
            <w:pPr>
              <w:jc w:val="center"/>
              <w:rPr>
                <w:rFonts w:ascii="Arial" w:hAnsi="Arial" w:cs="Arial"/>
              </w:rPr>
            </w:pPr>
            <w:r w:rsidRPr="00DD160F">
              <w:rPr>
                <w:rFonts w:ascii="Arial" w:hAnsi="Arial" w:cs="Arial"/>
              </w:rPr>
              <w:t>člen predstavenstva</w:t>
            </w:r>
          </w:p>
        </w:tc>
      </w:tr>
    </w:tbl>
    <w:p w14:paraId="4BFB5BB6" w14:textId="77777777" w:rsidR="001B2DB1" w:rsidRPr="00DD160F" w:rsidRDefault="001B2DB1" w:rsidP="001B2DB1">
      <w:pPr>
        <w:jc w:val="both"/>
        <w:rPr>
          <w:rFonts w:ascii="Arial" w:hAnsi="Arial" w:cs="Arial"/>
          <w:sz w:val="20"/>
          <w:szCs w:val="20"/>
        </w:rPr>
      </w:pPr>
    </w:p>
    <w:p w14:paraId="04FA3C4C" w14:textId="77777777" w:rsidR="001B2DB1" w:rsidRPr="00DD160F" w:rsidRDefault="001B2DB1" w:rsidP="001B2DB1">
      <w:pPr>
        <w:jc w:val="both"/>
        <w:rPr>
          <w:rFonts w:ascii="Arial" w:hAnsi="Arial" w:cs="Arial"/>
          <w:sz w:val="20"/>
          <w:szCs w:val="20"/>
        </w:rPr>
      </w:pPr>
    </w:p>
    <w:p w14:paraId="0EE7E7A9" w14:textId="77777777" w:rsidR="001B2DB1" w:rsidRPr="00DD160F" w:rsidRDefault="001B2DB1" w:rsidP="001B2DB1">
      <w:pPr>
        <w:jc w:val="both"/>
        <w:rPr>
          <w:rFonts w:ascii="Arial" w:hAnsi="Arial" w:cs="Arial"/>
          <w:sz w:val="20"/>
          <w:szCs w:val="20"/>
        </w:rPr>
      </w:pPr>
    </w:p>
    <w:p w14:paraId="71AEECC6"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Splnomocnenec splnomocnenie v hore uvedenom rozsahu prijíma:</w:t>
      </w:r>
    </w:p>
    <w:p w14:paraId="5EBE527A" w14:textId="77777777" w:rsidR="001B2DB1" w:rsidRPr="00DD160F" w:rsidRDefault="001B2DB1" w:rsidP="001B2DB1">
      <w:pPr>
        <w:jc w:val="both"/>
        <w:rPr>
          <w:rFonts w:ascii="Arial" w:hAnsi="Arial" w:cs="Arial"/>
          <w:sz w:val="20"/>
          <w:szCs w:val="20"/>
        </w:rPr>
      </w:pPr>
    </w:p>
    <w:p w14:paraId="466EF78C"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V Bratislave, dňa XX.XX.XXXX</w:t>
      </w:r>
    </w:p>
    <w:p w14:paraId="2A1B9EE9" w14:textId="77777777" w:rsidR="001B2DB1" w:rsidRPr="00DD160F" w:rsidRDefault="001B2DB1" w:rsidP="001B2DB1">
      <w:pPr>
        <w:jc w:val="both"/>
        <w:rPr>
          <w:rFonts w:ascii="Arial" w:hAnsi="Arial" w:cs="Arial"/>
          <w:sz w:val="20"/>
          <w:szCs w:val="20"/>
        </w:rPr>
      </w:pPr>
    </w:p>
    <w:p w14:paraId="00AC1D73" w14:textId="77777777" w:rsidR="001B2DB1" w:rsidRPr="00DD160F" w:rsidRDefault="001B2DB1" w:rsidP="001B2DB1">
      <w:pPr>
        <w:jc w:val="both"/>
        <w:rPr>
          <w:rFonts w:ascii="Arial" w:hAnsi="Arial" w:cs="Arial"/>
          <w:sz w:val="20"/>
          <w:szCs w:val="20"/>
        </w:rPr>
      </w:pPr>
    </w:p>
    <w:p w14:paraId="65F27F38" w14:textId="77777777" w:rsidR="001B2DB1" w:rsidRPr="00DD160F" w:rsidRDefault="001B2DB1" w:rsidP="001B2DB1">
      <w:pPr>
        <w:jc w:val="both"/>
        <w:rPr>
          <w:rFonts w:ascii="Arial" w:hAnsi="Arial" w:cs="Arial"/>
          <w:sz w:val="20"/>
          <w:szCs w:val="20"/>
        </w:rPr>
      </w:pPr>
    </w:p>
    <w:p w14:paraId="23077B43" w14:textId="77777777" w:rsidR="001B2DB1" w:rsidRPr="00DD160F" w:rsidRDefault="001B2DB1" w:rsidP="001B2DB1">
      <w:pPr>
        <w:jc w:val="both"/>
        <w:rPr>
          <w:rFonts w:ascii="Arial" w:hAnsi="Arial" w:cs="Arial"/>
          <w:sz w:val="20"/>
          <w:szCs w:val="20"/>
        </w:rPr>
      </w:pPr>
    </w:p>
    <w:p w14:paraId="71107834"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B2DB1" w:rsidRPr="00DD160F" w14:paraId="521B023E" w14:textId="77777777" w:rsidTr="007B33F5">
        <w:tc>
          <w:tcPr>
            <w:tcW w:w="4531" w:type="dxa"/>
          </w:tcPr>
          <w:p w14:paraId="1FE04BF1" w14:textId="77777777" w:rsidR="001B2DB1" w:rsidRPr="00DD160F" w:rsidRDefault="001B2DB1" w:rsidP="007B33F5">
            <w:pPr>
              <w:jc w:val="both"/>
              <w:rPr>
                <w:rFonts w:ascii="Arial" w:hAnsi="Arial" w:cs="Arial"/>
              </w:rPr>
            </w:pPr>
            <w:r w:rsidRPr="00DD160F">
              <w:rPr>
                <w:rFonts w:ascii="Arial" w:hAnsi="Arial" w:cs="Arial"/>
              </w:rPr>
              <w:t>Titul, Meno Priezvisko</w:t>
            </w:r>
          </w:p>
        </w:tc>
        <w:tc>
          <w:tcPr>
            <w:tcW w:w="4531" w:type="dxa"/>
          </w:tcPr>
          <w:p w14:paraId="7ACE2980" w14:textId="77777777" w:rsidR="001B2DB1" w:rsidRPr="00DD160F" w:rsidRDefault="001B2DB1" w:rsidP="007B33F5">
            <w:pPr>
              <w:jc w:val="center"/>
              <w:rPr>
                <w:rFonts w:ascii="Arial" w:hAnsi="Arial" w:cs="Arial"/>
              </w:rPr>
            </w:pPr>
          </w:p>
        </w:tc>
      </w:tr>
      <w:tr w:rsidR="001B2DB1" w:rsidRPr="00DD160F" w14:paraId="5FF8FFF6" w14:textId="77777777" w:rsidTr="007B33F5">
        <w:trPr>
          <w:trHeight w:val="543"/>
        </w:trPr>
        <w:tc>
          <w:tcPr>
            <w:tcW w:w="4531" w:type="dxa"/>
          </w:tcPr>
          <w:p w14:paraId="7131F058" w14:textId="77777777" w:rsidR="001B2DB1" w:rsidRPr="00DD160F" w:rsidRDefault="001B2DB1" w:rsidP="007B33F5">
            <w:pPr>
              <w:jc w:val="both"/>
              <w:rPr>
                <w:rFonts w:ascii="Arial" w:hAnsi="Arial" w:cs="Arial"/>
              </w:rPr>
            </w:pPr>
            <w:r w:rsidRPr="00DD160F">
              <w:rPr>
                <w:rFonts w:ascii="Arial" w:hAnsi="Arial" w:cs="Arial"/>
              </w:rPr>
              <w:t>štatutár</w:t>
            </w:r>
          </w:p>
          <w:p w14:paraId="23DE486C" w14:textId="77777777" w:rsidR="001B2DB1" w:rsidRPr="00DD160F" w:rsidRDefault="001B2DB1" w:rsidP="007B33F5">
            <w:pPr>
              <w:jc w:val="both"/>
              <w:rPr>
                <w:rFonts w:ascii="Arial" w:hAnsi="Arial" w:cs="Arial"/>
              </w:rPr>
            </w:pPr>
            <w:r w:rsidRPr="00DD160F">
              <w:rPr>
                <w:rFonts w:ascii="Arial" w:hAnsi="Arial" w:cs="Arial"/>
              </w:rPr>
              <w:t>názov Zhotoviteľa podľa OR</w:t>
            </w:r>
          </w:p>
          <w:p w14:paraId="218D12CE" w14:textId="77777777" w:rsidR="001B2DB1" w:rsidRPr="00DD160F" w:rsidRDefault="001B2DB1" w:rsidP="007B33F5">
            <w:pPr>
              <w:jc w:val="both"/>
              <w:rPr>
                <w:rFonts w:ascii="Arial" w:hAnsi="Arial" w:cs="Arial"/>
              </w:rPr>
            </w:pPr>
          </w:p>
        </w:tc>
        <w:tc>
          <w:tcPr>
            <w:tcW w:w="4531" w:type="dxa"/>
          </w:tcPr>
          <w:p w14:paraId="3C172BD3" w14:textId="77777777" w:rsidR="001B2DB1" w:rsidRPr="00DD160F" w:rsidRDefault="001B2DB1" w:rsidP="007B33F5">
            <w:pPr>
              <w:jc w:val="center"/>
              <w:rPr>
                <w:rFonts w:ascii="Arial" w:hAnsi="Arial" w:cs="Arial"/>
              </w:rPr>
            </w:pPr>
          </w:p>
        </w:tc>
      </w:tr>
    </w:tbl>
    <w:p w14:paraId="6E80770D" w14:textId="77777777" w:rsidR="001B2DB1" w:rsidRPr="00DD160F" w:rsidRDefault="001B2DB1" w:rsidP="001B2DB1">
      <w:pPr>
        <w:rPr>
          <w:rFonts w:ascii="Arial" w:hAnsi="Arial" w:cs="Arial"/>
          <w:b/>
          <w:caps/>
        </w:rPr>
      </w:pPr>
    </w:p>
    <w:p w14:paraId="51642322" w14:textId="77777777" w:rsidR="001B2DB1" w:rsidRPr="00DD160F" w:rsidRDefault="001B2DB1" w:rsidP="001B2DB1">
      <w:pPr>
        <w:rPr>
          <w:rFonts w:ascii="Arial" w:hAnsi="Arial" w:cs="Arial"/>
          <w:b/>
          <w:caps/>
        </w:rPr>
      </w:pPr>
    </w:p>
    <w:p w14:paraId="09A4C179" w14:textId="77777777" w:rsidR="001B2DB1" w:rsidRPr="00DD160F" w:rsidRDefault="001B2DB1" w:rsidP="001B2DB1">
      <w:pPr>
        <w:rPr>
          <w:rFonts w:ascii="Arial" w:hAnsi="Arial" w:cs="Arial"/>
          <w:b/>
          <w:caps/>
        </w:rPr>
      </w:pPr>
    </w:p>
    <w:p w14:paraId="109EE493" w14:textId="77777777" w:rsidR="001B2DB1" w:rsidRPr="00DD160F" w:rsidRDefault="001B2DB1" w:rsidP="001B2DB1">
      <w:pPr>
        <w:rPr>
          <w:rFonts w:ascii="Arial" w:hAnsi="Arial" w:cs="Arial"/>
          <w:b/>
          <w:caps/>
        </w:rPr>
      </w:pPr>
    </w:p>
    <w:p w14:paraId="3AB395EC" w14:textId="77777777" w:rsidR="001B2DB1" w:rsidRPr="00DD160F" w:rsidRDefault="001B2DB1" w:rsidP="001B2DB1">
      <w:pPr>
        <w:rPr>
          <w:rFonts w:ascii="Arial" w:hAnsi="Arial" w:cs="Arial"/>
          <w:b/>
          <w:caps/>
        </w:rPr>
      </w:pPr>
    </w:p>
    <w:p w14:paraId="168B5342" w14:textId="77777777" w:rsidR="001B2DB1" w:rsidRPr="00DD160F" w:rsidRDefault="001B2DB1" w:rsidP="001B2DB1">
      <w:pPr>
        <w:rPr>
          <w:rFonts w:ascii="Arial" w:hAnsi="Arial" w:cs="Arial"/>
          <w:b/>
          <w:caps/>
        </w:rPr>
      </w:pPr>
    </w:p>
    <w:p w14:paraId="7A05BA41" w14:textId="77777777" w:rsidR="001B2DB1" w:rsidRPr="00DD160F" w:rsidRDefault="001B2DB1" w:rsidP="001B2DB1">
      <w:pPr>
        <w:rPr>
          <w:rFonts w:ascii="Arial" w:hAnsi="Arial" w:cs="Arial"/>
          <w:b/>
          <w:caps/>
        </w:rPr>
      </w:pPr>
    </w:p>
    <w:p w14:paraId="48C7410E" w14:textId="77777777" w:rsidR="001B2DB1" w:rsidRPr="00DD160F" w:rsidRDefault="001B2DB1" w:rsidP="001B2DB1">
      <w:pPr>
        <w:rPr>
          <w:rFonts w:ascii="Arial" w:hAnsi="Arial" w:cs="Arial"/>
          <w:b/>
          <w:caps/>
        </w:rPr>
      </w:pPr>
    </w:p>
    <w:p w14:paraId="1F17903A" w14:textId="77777777" w:rsidR="001B2DB1" w:rsidRPr="00DD160F" w:rsidRDefault="001B2DB1" w:rsidP="001B2DB1">
      <w:pPr>
        <w:rPr>
          <w:rFonts w:ascii="Arial" w:hAnsi="Arial" w:cs="Arial"/>
          <w:b/>
          <w:caps/>
        </w:rPr>
      </w:pPr>
    </w:p>
    <w:p w14:paraId="6604C840" w14:textId="77777777" w:rsidR="001B2DB1" w:rsidRPr="00DD160F" w:rsidRDefault="001B2DB1" w:rsidP="001B2DB1">
      <w:pPr>
        <w:rPr>
          <w:rFonts w:ascii="Arial" w:hAnsi="Arial" w:cs="Arial"/>
          <w:b/>
          <w:caps/>
        </w:rPr>
      </w:pPr>
    </w:p>
    <w:p w14:paraId="60832E84" w14:textId="77777777" w:rsidR="001B2DB1" w:rsidRPr="00DD160F" w:rsidRDefault="001B2DB1" w:rsidP="001B2DB1">
      <w:pPr>
        <w:rPr>
          <w:rFonts w:ascii="Arial" w:hAnsi="Arial" w:cs="Arial"/>
          <w:b/>
          <w:caps/>
        </w:rPr>
      </w:pPr>
    </w:p>
    <w:p w14:paraId="239C740B" w14:textId="77777777" w:rsidR="001B2DB1" w:rsidRPr="00DD160F" w:rsidRDefault="001B2DB1" w:rsidP="001B2DB1">
      <w:pPr>
        <w:rPr>
          <w:rFonts w:ascii="Arial" w:hAnsi="Arial" w:cs="Arial"/>
          <w:b/>
          <w:caps/>
        </w:rPr>
      </w:pPr>
    </w:p>
    <w:p w14:paraId="441C87AA" w14:textId="77777777" w:rsidR="001B2DB1" w:rsidRPr="00DD160F" w:rsidRDefault="001B2DB1" w:rsidP="001B2DB1">
      <w:pPr>
        <w:rPr>
          <w:rFonts w:ascii="Arial" w:hAnsi="Arial" w:cs="Arial"/>
          <w:b/>
          <w:caps/>
        </w:rPr>
      </w:pPr>
    </w:p>
    <w:p w14:paraId="158D4B0B" w14:textId="77777777" w:rsidR="001B2DB1" w:rsidRPr="00DD160F" w:rsidRDefault="001B2DB1" w:rsidP="001B2DB1">
      <w:pPr>
        <w:rPr>
          <w:rFonts w:ascii="Arial" w:hAnsi="Arial" w:cs="Arial"/>
          <w:b/>
          <w:caps/>
        </w:rPr>
      </w:pPr>
    </w:p>
    <w:p w14:paraId="6884A701" w14:textId="77777777" w:rsidR="001B2DB1" w:rsidRPr="00DD160F" w:rsidRDefault="001B2DB1" w:rsidP="001B2DB1">
      <w:pPr>
        <w:rPr>
          <w:rFonts w:ascii="Arial" w:hAnsi="Arial" w:cs="Arial"/>
          <w:b/>
          <w:caps/>
        </w:rPr>
      </w:pPr>
    </w:p>
    <w:p w14:paraId="792903F0" w14:textId="77777777" w:rsidR="001B2DB1" w:rsidRDefault="001B2DB1" w:rsidP="001B2DB1">
      <w:pPr>
        <w:rPr>
          <w:rFonts w:ascii="Arial" w:hAnsi="Arial" w:cs="Arial"/>
          <w:b/>
          <w:caps/>
        </w:rPr>
      </w:pPr>
    </w:p>
    <w:p w14:paraId="1DE6D201" w14:textId="77777777" w:rsidR="001B2DB1" w:rsidRDefault="001B2DB1" w:rsidP="001B2DB1">
      <w:pPr>
        <w:rPr>
          <w:rFonts w:ascii="Arial" w:hAnsi="Arial" w:cs="Arial"/>
          <w:b/>
          <w:caps/>
        </w:rPr>
      </w:pPr>
    </w:p>
    <w:p w14:paraId="66DCF9EE" w14:textId="77777777" w:rsidR="001B2DB1" w:rsidRDefault="001B2DB1" w:rsidP="001B2DB1">
      <w:pPr>
        <w:rPr>
          <w:rFonts w:ascii="Arial" w:hAnsi="Arial" w:cs="Arial"/>
          <w:b/>
          <w:caps/>
        </w:rPr>
      </w:pPr>
    </w:p>
    <w:p w14:paraId="629E375A" w14:textId="77777777" w:rsidR="001B2DB1" w:rsidRDefault="001B2DB1" w:rsidP="001B2DB1">
      <w:pPr>
        <w:rPr>
          <w:rFonts w:ascii="Arial" w:hAnsi="Arial" w:cs="Arial"/>
          <w:b/>
          <w:caps/>
        </w:rPr>
      </w:pPr>
    </w:p>
    <w:p w14:paraId="24980BEE" w14:textId="77777777" w:rsidR="001B2DB1" w:rsidRDefault="001B2DB1" w:rsidP="001B2DB1">
      <w:pPr>
        <w:rPr>
          <w:rFonts w:ascii="Arial" w:hAnsi="Arial" w:cs="Arial"/>
          <w:b/>
          <w:caps/>
        </w:rPr>
      </w:pPr>
    </w:p>
    <w:p w14:paraId="5F9F14D7" w14:textId="77777777" w:rsidR="001B2DB1" w:rsidRDefault="001B2DB1" w:rsidP="001B2DB1">
      <w:pPr>
        <w:rPr>
          <w:rFonts w:ascii="Arial" w:hAnsi="Arial" w:cs="Arial"/>
          <w:b/>
          <w:caps/>
        </w:rPr>
      </w:pPr>
    </w:p>
    <w:p w14:paraId="21728088" w14:textId="77777777" w:rsidR="001B2DB1" w:rsidRDefault="001B2DB1" w:rsidP="001B2DB1">
      <w:pPr>
        <w:rPr>
          <w:rFonts w:ascii="Arial" w:hAnsi="Arial" w:cs="Arial"/>
          <w:b/>
          <w:caps/>
        </w:rPr>
      </w:pPr>
    </w:p>
    <w:p w14:paraId="56ED51B4" w14:textId="77777777" w:rsidR="001B2DB1" w:rsidRDefault="001B2DB1" w:rsidP="001B2DB1">
      <w:pPr>
        <w:rPr>
          <w:rFonts w:ascii="Arial" w:hAnsi="Arial" w:cs="Arial"/>
          <w:b/>
          <w:caps/>
        </w:rPr>
      </w:pPr>
    </w:p>
    <w:p w14:paraId="5F032E3F" w14:textId="77777777" w:rsidR="001B2DB1" w:rsidRDefault="001B2DB1" w:rsidP="001B2DB1">
      <w:pPr>
        <w:rPr>
          <w:rFonts w:ascii="Arial" w:hAnsi="Arial" w:cs="Arial"/>
          <w:b/>
          <w:caps/>
        </w:rPr>
      </w:pPr>
    </w:p>
    <w:p w14:paraId="2B0FEE16" w14:textId="77777777" w:rsidR="001B2DB1" w:rsidRDefault="001B2DB1" w:rsidP="001B2DB1">
      <w:pPr>
        <w:rPr>
          <w:rFonts w:ascii="Arial" w:hAnsi="Arial" w:cs="Arial"/>
          <w:b/>
          <w:caps/>
        </w:rPr>
      </w:pPr>
    </w:p>
    <w:p w14:paraId="18121735" w14:textId="2E417B9C" w:rsidR="001B2DB1" w:rsidRPr="00151D11" w:rsidRDefault="001B2DB1" w:rsidP="001B2DB1">
      <w:pPr>
        <w:jc w:val="center"/>
        <w:rPr>
          <w:rFonts w:ascii="Arial" w:hAnsi="Arial" w:cs="Arial"/>
          <w:b/>
          <w:sz w:val="22"/>
          <w:szCs w:val="22"/>
        </w:rPr>
      </w:pPr>
      <w:r w:rsidRPr="00FE7C58">
        <w:rPr>
          <w:rFonts w:ascii="Arial" w:hAnsi="Arial" w:cs="Arial"/>
          <w:b/>
          <w:caps/>
          <w:sz w:val="22"/>
          <w:szCs w:val="22"/>
        </w:rPr>
        <w:lastRenderedPageBreak/>
        <w:t>Príloha B1</w:t>
      </w:r>
      <w:r w:rsidR="001F0E0D">
        <w:rPr>
          <w:rFonts w:ascii="Arial" w:hAnsi="Arial" w:cs="Arial"/>
          <w:b/>
          <w:caps/>
          <w:sz w:val="22"/>
          <w:szCs w:val="22"/>
        </w:rPr>
        <w:t>2</w:t>
      </w:r>
      <w:r w:rsidRPr="00FE7C58">
        <w:rPr>
          <w:rFonts w:ascii="Arial" w:hAnsi="Arial" w:cs="Arial"/>
          <w:b/>
          <w:caps/>
          <w:sz w:val="22"/>
          <w:szCs w:val="22"/>
        </w:rPr>
        <w:t xml:space="preserve"> </w:t>
      </w:r>
      <w:r w:rsidRPr="00FE7C58">
        <w:rPr>
          <w:rFonts w:ascii="Arial" w:hAnsi="Arial" w:cs="Arial"/>
          <w:b/>
          <w:sz w:val="22"/>
          <w:szCs w:val="22"/>
        </w:rPr>
        <w:t>POVERENIE</w:t>
      </w:r>
    </w:p>
    <w:p w14:paraId="09110A73" w14:textId="77777777" w:rsidR="001B2DB1" w:rsidRPr="00DD160F" w:rsidRDefault="001B2DB1" w:rsidP="001B2DB1">
      <w:pPr>
        <w:rPr>
          <w:rFonts w:ascii="Arial" w:hAnsi="Arial" w:cs="Arial"/>
          <w:b/>
          <w:sz w:val="20"/>
          <w:szCs w:val="20"/>
        </w:rPr>
      </w:pPr>
    </w:p>
    <w:p w14:paraId="6DCA881C" w14:textId="77777777" w:rsidR="001B2DB1" w:rsidRPr="00DD160F" w:rsidRDefault="001B2DB1" w:rsidP="001B2DB1">
      <w:pPr>
        <w:rPr>
          <w:rFonts w:ascii="Arial" w:hAnsi="Arial" w:cs="Arial"/>
          <w:b/>
          <w:sz w:val="20"/>
          <w:szCs w:val="20"/>
        </w:rPr>
      </w:pPr>
      <w:r w:rsidRPr="00DD160F">
        <w:rPr>
          <w:rFonts w:ascii="Arial" w:hAnsi="Arial" w:cs="Arial"/>
          <w:b/>
          <w:sz w:val="20"/>
          <w:szCs w:val="20"/>
        </w:rPr>
        <w:t xml:space="preserve">Názov firmy podľa OR: </w:t>
      </w:r>
    </w:p>
    <w:p w14:paraId="0DD48C11"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so sídlom:  </w:t>
      </w:r>
    </w:p>
    <w:p w14:paraId="2E0E1F40"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IČO:      </w:t>
      </w:r>
    </w:p>
    <w:p w14:paraId="6ED1A121"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DIČ: </w:t>
      </w:r>
    </w:p>
    <w:p w14:paraId="7B1F68BE"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IČ DPH: </w:t>
      </w:r>
    </w:p>
    <w:p w14:paraId="7F0247AB"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Zapísaná:  </w:t>
      </w:r>
    </w:p>
    <w:p w14:paraId="158454B3"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oddiel:  </w:t>
      </w:r>
    </w:p>
    <w:p w14:paraId="10B207F5"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vložka č.: </w:t>
      </w:r>
    </w:p>
    <w:p w14:paraId="18E80CEF" w14:textId="77777777" w:rsidR="001B2DB1" w:rsidRPr="00DD160F" w:rsidRDefault="001B2DB1" w:rsidP="001B2DB1">
      <w:pPr>
        <w:rPr>
          <w:rFonts w:ascii="Arial" w:hAnsi="Arial" w:cs="Arial"/>
          <w:sz w:val="20"/>
          <w:szCs w:val="20"/>
        </w:rPr>
      </w:pPr>
      <w:r w:rsidRPr="00DD160F">
        <w:rPr>
          <w:rFonts w:ascii="Arial" w:hAnsi="Arial" w:cs="Arial"/>
          <w:sz w:val="20"/>
          <w:szCs w:val="20"/>
        </w:rPr>
        <w:t>Zastúpená:</w:t>
      </w:r>
    </w:p>
    <w:p w14:paraId="1944F8E1" w14:textId="77777777" w:rsidR="001B2DB1" w:rsidRPr="00DD160F" w:rsidRDefault="001B2DB1" w:rsidP="001B2DB1">
      <w:pPr>
        <w:rPr>
          <w:rFonts w:ascii="Arial" w:hAnsi="Arial" w:cs="Arial"/>
          <w:sz w:val="20"/>
          <w:szCs w:val="20"/>
        </w:rPr>
      </w:pPr>
      <w:r w:rsidRPr="00DD160F">
        <w:rPr>
          <w:rFonts w:ascii="Arial" w:hAnsi="Arial" w:cs="Arial"/>
          <w:sz w:val="20"/>
          <w:szCs w:val="20"/>
        </w:rPr>
        <w:t>Titul, Meno, Priezvisko, štatutár</w:t>
      </w:r>
    </w:p>
    <w:p w14:paraId="060C913B" w14:textId="77777777" w:rsidR="001B2DB1" w:rsidRPr="00DD160F" w:rsidRDefault="001B2DB1" w:rsidP="001B2DB1">
      <w:pPr>
        <w:jc w:val="center"/>
        <w:rPr>
          <w:rFonts w:ascii="Arial" w:hAnsi="Arial" w:cs="Arial"/>
          <w:b/>
          <w:sz w:val="20"/>
          <w:szCs w:val="20"/>
        </w:rPr>
      </w:pPr>
      <w:r w:rsidRPr="00DD160F">
        <w:rPr>
          <w:rFonts w:ascii="Arial" w:hAnsi="Arial" w:cs="Arial"/>
          <w:b/>
          <w:sz w:val="20"/>
          <w:szCs w:val="20"/>
        </w:rPr>
        <w:t>p o v e r u j e</w:t>
      </w:r>
    </w:p>
    <w:p w14:paraId="2B2C2E78"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týmto</w:t>
      </w:r>
    </w:p>
    <w:p w14:paraId="58FF879C" w14:textId="77777777" w:rsidR="001B2DB1" w:rsidRPr="00DD160F" w:rsidRDefault="001B2DB1" w:rsidP="001B2DB1">
      <w:pPr>
        <w:jc w:val="center"/>
        <w:rPr>
          <w:rFonts w:ascii="Arial" w:hAnsi="Arial" w:cs="Arial"/>
          <w:sz w:val="20"/>
          <w:szCs w:val="20"/>
        </w:rPr>
      </w:pPr>
      <w:r w:rsidRPr="00DD160F">
        <w:rPr>
          <w:rFonts w:ascii="Arial" w:hAnsi="Arial" w:cs="Arial"/>
          <w:b/>
          <w:sz w:val="20"/>
          <w:szCs w:val="20"/>
        </w:rPr>
        <w:t>Titul, Meno, Priezvisko</w:t>
      </w:r>
      <w:r w:rsidRPr="00DD160F">
        <w:rPr>
          <w:rFonts w:ascii="Arial" w:hAnsi="Arial" w:cs="Arial"/>
          <w:sz w:val="20"/>
          <w:szCs w:val="20"/>
        </w:rPr>
        <w:t xml:space="preserve">, </w:t>
      </w:r>
      <w:proofErr w:type="spellStart"/>
      <w:r w:rsidRPr="00DD160F">
        <w:rPr>
          <w:rFonts w:ascii="Arial" w:hAnsi="Arial" w:cs="Arial"/>
          <w:sz w:val="20"/>
          <w:szCs w:val="20"/>
        </w:rPr>
        <w:t>nar</w:t>
      </w:r>
      <w:proofErr w:type="spellEnd"/>
      <w:r w:rsidRPr="00DD160F">
        <w:rPr>
          <w:rFonts w:ascii="Arial" w:hAnsi="Arial" w:cs="Arial"/>
          <w:sz w:val="20"/>
          <w:szCs w:val="20"/>
        </w:rPr>
        <w:t>.: 00.00.0000, rodné číslo:00 00 00/0000</w:t>
      </w:r>
    </w:p>
    <w:p w14:paraId="5E025997"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 xml:space="preserve">trvale bytom: </w:t>
      </w:r>
    </w:p>
    <w:p w14:paraId="1B33E19B"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(ďalej ako „poverený zamestnanec“)</w:t>
      </w:r>
    </w:p>
    <w:p w14:paraId="3062B26E" w14:textId="77777777" w:rsidR="001B2DB1" w:rsidRPr="00DD160F" w:rsidRDefault="001B2DB1" w:rsidP="001B2DB1">
      <w:pPr>
        <w:jc w:val="center"/>
        <w:rPr>
          <w:rFonts w:ascii="Arial" w:hAnsi="Arial" w:cs="Arial"/>
          <w:sz w:val="20"/>
          <w:szCs w:val="20"/>
        </w:rPr>
      </w:pPr>
    </w:p>
    <w:p w14:paraId="5563E580"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k zastupovaniu spoločnosti </w:t>
      </w:r>
      <w:r w:rsidRPr="00DD160F">
        <w:rPr>
          <w:rFonts w:ascii="Arial" w:hAnsi="Arial" w:cs="Arial"/>
          <w:b/>
          <w:sz w:val="20"/>
          <w:szCs w:val="20"/>
        </w:rPr>
        <w:t>Názov Zhotoviteľa podľa OR</w:t>
      </w:r>
      <w:r w:rsidRPr="00DD160F">
        <w:rPr>
          <w:rFonts w:ascii="Arial" w:hAnsi="Arial" w:cs="Arial"/>
          <w:sz w:val="20"/>
          <w:szCs w:val="20"/>
        </w:rPr>
        <w:t>, ktorá vystupuje ako Zhotoviteľ alebo  ako vedúci člen Združenia</w:t>
      </w:r>
      <w:r w:rsidRPr="00DD160F">
        <w:rPr>
          <w:rFonts w:ascii="Arial" w:hAnsi="Arial" w:cs="Arial"/>
          <w:sz w:val="20"/>
          <w:szCs w:val="20"/>
          <w:vertAlign w:val="superscript"/>
        </w:rPr>
        <w:footnoteReference w:id="59"/>
      </w:r>
      <w:r w:rsidRPr="00DD160F">
        <w:rPr>
          <w:rFonts w:ascii="Arial" w:hAnsi="Arial" w:cs="Arial"/>
          <w:sz w:val="20"/>
          <w:szCs w:val="20"/>
        </w:rPr>
        <w:t>„</w:t>
      </w:r>
      <w:r w:rsidRPr="00DD160F">
        <w:rPr>
          <w:rFonts w:ascii="Arial" w:hAnsi="Arial" w:cs="Arial"/>
          <w:b/>
          <w:sz w:val="20"/>
          <w:szCs w:val="20"/>
        </w:rPr>
        <w:t>Názov Združenia</w:t>
      </w:r>
      <w:r w:rsidRPr="00DD160F">
        <w:rPr>
          <w:rFonts w:ascii="Arial" w:hAnsi="Arial" w:cs="Arial"/>
          <w:sz w:val="20"/>
          <w:szCs w:val="20"/>
        </w:rPr>
        <w:t xml:space="preserve">“, vo všetkých úkonoch a konaniach týkajúcich sa inžinierskej činnosti v rámci zmluvných vzťahov uzatvorených s Národnou diaľničnou spoločnosťou, </w:t>
      </w:r>
      <w:proofErr w:type="spellStart"/>
      <w:r w:rsidRPr="00DD160F">
        <w:rPr>
          <w:rFonts w:ascii="Arial" w:hAnsi="Arial" w:cs="Arial"/>
          <w:sz w:val="20"/>
          <w:szCs w:val="20"/>
        </w:rPr>
        <w:t>a.s</w:t>
      </w:r>
      <w:proofErr w:type="spellEnd"/>
      <w:r w:rsidRPr="00DD160F">
        <w:rPr>
          <w:rFonts w:ascii="Arial" w:hAnsi="Arial" w:cs="Arial"/>
          <w:sz w:val="20"/>
          <w:szCs w:val="20"/>
        </w:rPr>
        <w:t>., so sídlom Dúbravská cesta 14, 841 04 Bratislava pre zákazku:</w:t>
      </w:r>
    </w:p>
    <w:p w14:paraId="74683A89" w14:textId="77777777" w:rsidR="001B2DB1" w:rsidRPr="00DD160F" w:rsidRDefault="001B2DB1" w:rsidP="001B2DB1">
      <w:pPr>
        <w:jc w:val="both"/>
        <w:rPr>
          <w:rFonts w:ascii="Arial" w:hAnsi="Arial" w:cs="Arial"/>
          <w:sz w:val="20"/>
          <w:szCs w:val="20"/>
        </w:rPr>
      </w:pPr>
    </w:p>
    <w:p w14:paraId="5D9A8E35" w14:textId="50092C5D" w:rsidR="001B2DB1" w:rsidRPr="00DD160F" w:rsidRDefault="001B2DB1" w:rsidP="001B2DB1">
      <w:pPr>
        <w:jc w:val="center"/>
        <w:rPr>
          <w:rFonts w:ascii="Arial" w:hAnsi="Arial" w:cs="Arial"/>
          <w:b/>
          <w:sz w:val="20"/>
          <w:szCs w:val="20"/>
        </w:rPr>
      </w:pPr>
      <w:r w:rsidRPr="00DD160F">
        <w:rPr>
          <w:rFonts w:ascii="Arial" w:hAnsi="Arial" w:cs="Arial"/>
          <w:b/>
          <w:sz w:val="20"/>
          <w:szCs w:val="20"/>
        </w:rPr>
        <w:t>„</w:t>
      </w:r>
      <w:r w:rsidRPr="001B2DB1">
        <w:rPr>
          <w:rFonts w:ascii="Arial" w:hAnsi="Arial" w:cs="Arial"/>
          <w:b/>
          <w:sz w:val="20"/>
          <w:szCs w:val="20"/>
        </w:rPr>
        <w:t>R2 Križovatka Bánovce – východ</w:t>
      </w:r>
      <w:r w:rsidRPr="00DD160F">
        <w:rPr>
          <w:rFonts w:ascii="Arial" w:hAnsi="Arial" w:cs="Arial"/>
          <w:b/>
          <w:sz w:val="20"/>
          <w:szCs w:val="20"/>
        </w:rPr>
        <w:t>“</w:t>
      </w:r>
    </w:p>
    <w:p w14:paraId="0D4E6B96" w14:textId="77777777" w:rsidR="001B2DB1" w:rsidRPr="00DD160F" w:rsidRDefault="001B2DB1" w:rsidP="001B2DB1">
      <w:pPr>
        <w:jc w:val="center"/>
        <w:rPr>
          <w:rFonts w:ascii="Arial" w:hAnsi="Arial" w:cs="Arial"/>
          <w:b/>
          <w:sz w:val="20"/>
          <w:szCs w:val="20"/>
        </w:rPr>
      </w:pPr>
    </w:p>
    <w:p w14:paraId="1482154A"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aby v súvislosti s uvedeným a v súlade s obsahom udeleného poverenia v mene spoločnosti </w:t>
      </w:r>
      <w:r w:rsidRPr="00DD160F">
        <w:rPr>
          <w:rFonts w:ascii="Arial" w:hAnsi="Arial" w:cs="Arial"/>
          <w:b/>
          <w:sz w:val="20"/>
          <w:szCs w:val="20"/>
        </w:rPr>
        <w:t>Názov Zhotoviteľa podľa OR</w:t>
      </w:r>
      <w:r w:rsidRPr="00DD160F">
        <w:rPr>
          <w:rFonts w:ascii="Arial"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DD160F">
        <w:rPr>
          <w:rFonts w:ascii="Arial" w:hAnsi="Arial" w:cs="Arial"/>
          <w:b/>
          <w:sz w:val="20"/>
          <w:szCs w:val="20"/>
        </w:rPr>
        <w:t>Názov Zhotoviteľa podľa OR.</w:t>
      </w:r>
    </w:p>
    <w:p w14:paraId="5D776969" w14:textId="77777777" w:rsidR="001B2DB1" w:rsidRPr="00DD160F" w:rsidRDefault="001B2DB1" w:rsidP="001B2DB1">
      <w:pPr>
        <w:jc w:val="both"/>
        <w:rPr>
          <w:rFonts w:ascii="Arial" w:hAnsi="Arial" w:cs="Arial"/>
          <w:sz w:val="20"/>
          <w:szCs w:val="20"/>
        </w:rPr>
      </w:pPr>
    </w:p>
    <w:p w14:paraId="4913BD75"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Pri všetkých úkonoch, na ktoré je poverený zamestnanec oprávnený podľa tohto poverenia, bude vždy uvádzať, že koná v mene </w:t>
      </w:r>
      <w:r w:rsidRPr="00DD160F">
        <w:rPr>
          <w:rFonts w:ascii="Arial" w:hAnsi="Arial" w:cs="Arial"/>
          <w:b/>
          <w:sz w:val="20"/>
          <w:szCs w:val="20"/>
        </w:rPr>
        <w:t>Názov Zhotoviteľa podľa OR.</w:t>
      </w:r>
      <w:r w:rsidRPr="00DD160F">
        <w:rPr>
          <w:rFonts w:ascii="Arial" w:hAnsi="Arial" w:cs="Arial"/>
          <w:sz w:val="20"/>
          <w:szCs w:val="20"/>
        </w:rPr>
        <w:t>.</w:t>
      </w:r>
    </w:p>
    <w:p w14:paraId="155802F4" w14:textId="77777777" w:rsidR="001B2DB1" w:rsidRPr="00DD160F" w:rsidRDefault="001B2DB1" w:rsidP="001B2DB1">
      <w:pPr>
        <w:jc w:val="both"/>
        <w:rPr>
          <w:rFonts w:ascii="Arial" w:hAnsi="Arial" w:cs="Arial"/>
          <w:sz w:val="20"/>
          <w:szCs w:val="20"/>
        </w:rPr>
      </w:pPr>
    </w:p>
    <w:p w14:paraId="6C760F1F"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Akékoľvek úkony, ktoré by boli v rozpore s týmto poverením alebo ktoré by mohli spôsobiť škodu, nie je poverený zamestnanec oprávnený vykonávať.</w:t>
      </w:r>
    </w:p>
    <w:p w14:paraId="082F1938" w14:textId="77777777" w:rsidR="001B2DB1" w:rsidRPr="00DD160F" w:rsidRDefault="001B2DB1" w:rsidP="001B2DB1">
      <w:pPr>
        <w:jc w:val="both"/>
        <w:rPr>
          <w:rFonts w:ascii="Arial" w:hAnsi="Arial" w:cs="Arial"/>
          <w:sz w:val="20"/>
          <w:szCs w:val="20"/>
        </w:rPr>
      </w:pPr>
    </w:p>
    <w:p w14:paraId="11E71DB0"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V ................. dňa:.............................</w:t>
      </w:r>
    </w:p>
    <w:p w14:paraId="6A6AA015" w14:textId="77777777" w:rsidR="001B2DB1" w:rsidRPr="00DD160F" w:rsidRDefault="001B2DB1" w:rsidP="001B2DB1">
      <w:pPr>
        <w:jc w:val="both"/>
        <w:rPr>
          <w:rFonts w:ascii="Arial" w:hAnsi="Arial" w:cs="Arial"/>
          <w:sz w:val="20"/>
          <w:szCs w:val="20"/>
        </w:rPr>
      </w:pPr>
    </w:p>
    <w:p w14:paraId="178C39D8"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1B2DB1" w:rsidRPr="00DD160F" w14:paraId="5D55E064" w14:textId="77777777" w:rsidTr="007B33F5">
        <w:tc>
          <w:tcPr>
            <w:tcW w:w="5524" w:type="dxa"/>
          </w:tcPr>
          <w:p w14:paraId="7993E2BD" w14:textId="77777777" w:rsidR="001B2DB1" w:rsidRPr="00DD160F" w:rsidRDefault="001B2DB1" w:rsidP="007B33F5">
            <w:pPr>
              <w:jc w:val="both"/>
              <w:rPr>
                <w:rFonts w:ascii="Arial" w:hAnsi="Arial" w:cs="Arial"/>
              </w:rPr>
            </w:pPr>
            <w:r w:rsidRPr="00DD160F">
              <w:rPr>
                <w:rFonts w:ascii="Arial" w:hAnsi="Arial" w:cs="Arial"/>
              </w:rPr>
              <w:t>Titul, Meno Priezvisko</w:t>
            </w:r>
          </w:p>
        </w:tc>
        <w:tc>
          <w:tcPr>
            <w:tcW w:w="3538" w:type="dxa"/>
          </w:tcPr>
          <w:p w14:paraId="396E739B" w14:textId="77777777" w:rsidR="001B2DB1" w:rsidRPr="00DD160F" w:rsidRDefault="001B2DB1" w:rsidP="007B33F5">
            <w:pPr>
              <w:jc w:val="both"/>
              <w:rPr>
                <w:rFonts w:ascii="Arial" w:hAnsi="Arial" w:cs="Arial"/>
              </w:rPr>
            </w:pPr>
          </w:p>
        </w:tc>
      </w:tr>
      <w:tr w:rsidR="001B2DB1" w:rsidRPr="00DD160F" w14:paraId="0B40218A" w14:textId="77777777" w:rsidTr="007B33F5">
        <w:tc>
          <w:tcPr>
            <w:tcW w:w="5524" w:type="dxa"/>
          </w:tcPr>
          <w:p w14:paraId="428E496D" w14:textId="77777777" w:rsidR="001B2DB1" w:rsidRPr="00DD160F" w:rsidRDefault="001B2DB1" w:rsidP="007B33F5">
            <w:pPr>
              <w:jc w:val="both"/>
              <w:rPr>
                <w:rFonts w:ascii="Arial" w:hAnsi="Arial" w:cs="Arial"/>
              </w:rPr>
            </w:pPr>
            <w:r w:rsidRPr="00DD160F">
              <w:rPr>
                <w:rFonts w:ascii="Arial" w:hAnsi="Arial" w:cs="Arial"/>
              </w:rPr>
              <w:t>Štatutár</w:t>
            </w:r>
          </w:p>
        </w:tc>
        <w:tc>
          <w:tcPr>
            <w:tcW w:w="3538" w:type="dxa"/>
          </w:tcPr>
          <w:p w14:paraId="67A3A00E" w14:textId="77777777" w:rsidR="001B2DB1" w:rsidRPr="00DD160F" w:rsidRDefault="001B2DB1" w:rsidP="007B33F5">
            <w:pPr>
              <w:jc w:val="both"/>
              <w:rPr>
                <w:rFonts w:ascii="Arial" w:hAnsi="Arial" w:cs="Arial"/>
              </w:rPr>
            </w:pPr>
          </w:p>
        </w:tc>
      </w:tr>
      <w:tr w:rsidR="001B2DB1" w:rsidRPr="00DD160F" w14:paraId="55AED9C4" w14:textId="77777777" w:rsidTr="007B33F5">
        <w:tc>
          <w:tcPr>
            <w:tcW w:w="5524" w:type="dxa"/>
          </w:tcPr>
          <w:p w14:paraId="3653668D" w14:textId="77777777" w:rsidR="001B2DB1" w:rsidRPr="00DD160F" w:rsidRDefault="001B2DB1" w:rsidP="007B33F5">
            <w:pPr>
              <w:jc w:val="both"/>
              <w:rPr>
                <w:rFonts w:ascii="Arial" w:hAnsi="Arial" w:cs="Arial"/>
              </w:rPr>
            </w:pPr>
            <w:r w:rsidRPr="00DD160F">
              <w:rPr>
                <w:rFonts w:ascii="Arial" w:hAnsi="Arial" w:cs="Arial"/>
                <w:b/>
              </w:rPr>
              <w:t>Názov Zhotoviteľa podľa OR</w:t>
            </w:r>
          </w:p>
        </w:tc>
        <w:tc>
          <w:tcPr>
            <w:tcW w:w="3538" w:type="dxa"/>
          </w:tcPr>
          <w:p w14:paraId="38920AA3" w14:textId="77777777" w:rsidR="001B2DB1" w:rsidRPr="00DD160F" w:rsidRDefault="001B2DB1" w:rsidP="007B33F5">
            <w:pPr>
              <w:jc w:val="both"/>
              <w:rPr>
                <w:rFonts w:ascii="Arial" w:hAnsi="Arial" w:cs="Arial"/>
              </w:rPr>
            </w:pPr>
          </w:p>
        </w:tc>
      </w:tr>
    </w:tbl>
    <w:p w14:paraId="2FE52A24" w14:textId="77777777" w:rsidR="001B2DB1" w:rsidRPr="00DD160F" w:rsidRDefault="001B2DB1" w:rsidP="001B2DB1">
      <w:pPr>
        <w:jc w:val="both"/>
        <w:rPr>
          <w:rFonts w:ascii="Arial" w:hAnsi="Arial" w:cs="Arial"/>
          <w:sz w:val="20"/>
          <w:szCs w:val="20"/>
        </w:rPr>
      </w:pPr>
    </w:p>
    <w:p w14:paraId="058E7D2D"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  Poverenie prijímam:                                    </w:t>
      </w:r>
    </w:p>
    <w:p w14:paraId="4664CF82"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                                                                                              .................................</w:t>
      </w:r>
    </w:p>
    <w:p w14:paraId="5D9B74BF" w14:textId="4D97DD6B" w:rsidR="001B2DB1" w:rsidRPr="001B2DB1" w:rsidRDefault="001B2DB1" w:rsidP="001B2DB1">
      <w:pPr>
        <w:jc w:val="both"/>
        <w:rPr>
          <w:rFonts w:ascii="Arial" w:hAnsi="Arial" w:cs="Arial"/>
          <w:sz w:val="20"/>
          <w:szCs w:val="20"/>
        </w:rPr>
      </w:pPr>
      <w:r w:rsidRPr="00DD160F">
        <w:rPr>
          <w:rFonts w:ascii="Arial" w:hAnsi="Arial" w:cs="Arial"/>
          <w:sz w:val="20"/>
          <w:szCs w:val="20"/>
        </w:rPr>
        <w:t xml:space="preserve">                                                                                              Titul Meno Priezvisko</w:t>
      </w:r>
    </w:p>
    <w:p w14:paraId="65088BB3" w14:textId="77777777" w:rsidR="00660311" w:rsidRPr="00972C4D" w:rsidRDefault="00660311" w:rsidP="00F34557">
      <w:pPr>
        <w:rPr>
          <w:rFonts w:ascii="Arial" w:hAnsi="Arial" w:cs="Arial"/>
          <w:b/>
          <w:sz w:val="20"/>
          <w:szCs w:val="20"/>
          <w:u w:val="single"/>
        </w:rPr>
      </w:pPr>
    </w:p>
    <w:sectPr w:rsidR="00660311" w:rsidRPr="00972C4D" w:rsidSect="00365002">
      <w:headerReference w:type="default" r:id="rId38"/>
      <w:footerReference w:type="default" r:id="rId39"/>
      <w:headerReference w:type="first" r:id="rId40"/>
      <w:pgSz w:w="11906" w:h="16838" w:code="9"/>
      <w:pgMar w:top="284" w:right="1133"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87FBB" w14:textId="77777777" w:rsidR="000B669D" w:rsidRDefault="000B669D" w:rsidP="00B538C0">
      <w:r>
        <w:separator/>
      </w:r>
    </w:p>
  </w:endnote>
  <w:endnote w:type="continuationSeparator" w:id="0">
    <w:p w14:paraId="462FFB6D" w14:textId="77777777" w:rsidR="000B669D" w:rsidRDefault="000B669D"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altName w:val="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5" w:usb1="00000000" w:usb2="00000000" w:usb3="00000000" w:csb0="00000002" w:csb1="00000000"/>
  </w:font>
  <w:font w:name="Times New (W1)">
    <w:altName w:val="Times New Roman"/>
    <w:charset w:val="EE"/>
    <w:family w:val="roman"/>
    <w:pitch w:val="variable"/>
    <w:sig w:usb0="20007A87" w:usb1="80000000" w:usb2="00000008" w:usb3="00000000" w:csb0="000001FF" w:csb1="00000000"/>
  </w:font>
  <w:font w:name="Helvetica Neue">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0278B" w14:textId="684BFC78" w:rsidR="00F02335" w:rsidRPr="00D05744" w:rsidRDefault="00F02335" w:rsidP="00D05744">
    <w:pPr>
      <w:pStyle w:val="Pta"/>
      <w:pBdr>
        <w:top w:val="single" w:sz="4" w:space="1" w:color="auto"/>
      </w:pBdr>
      <w:tabs>
        <w:tab w:val="right" w:pos="9356"/>
      </w:tabs>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sidR="00987C2C">
      <w:rPr>
        <w:rStyle w:val="slostrany"/>
        <w:rFonts w:ascii="Arial" w:hAnsi="Arial" w:cs="Arial"/>
        <w:noProof/>
        <w:sz w:val="18"/>
        <w:szCs w:val="18"/>
      </w:rPr>
      <w:t>19</w:t>
    </w:r>
    <w:r w:rsidRPr="00D05744">
      <w:rPr>
        <w:rStyle w:val="slostrany"/>
        <w:rFonts w:ascii="Arial" w:hAnsi="Arial" w:cs="Arial"/>
        <w:sz w:val="18"/>
        <w:szCs w:val="18"/>
      </w:rPr>
      <w:fldChar w:fldCharType="end"/>
    </w:r>
  </w:p>
  <w:p w14:paraId="3709E0E7" w14:textId="77777777" w:rsidR="00F02335" w:rsidRPr="00D05744" w:rsidRDefault="00F02335">
    <w:pPr>
      <w:pStyle w:val="Pta"/>
      <w:rPr>
        <w:rFonts w:ascii="Arial" w:hAnsi="Arial" w:cs="Arial"/>
        <w:sz w:val="18"/>
        <w:szCs w:val="18"/>
      </w:rPr>
    </w:pPr>
    <w:r>
      <w:rPr>
        <w:rFonts w:ascii="Arial" w:hAnsi="Arial" w:cs="Arial"/>
        <w:sz w:val="18"/>
        <w:szCs w:val="18"/>
      </w:rPr>
      <w:t>Pokyny pre záujemcov / 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A51F0" w14:textId="77777777" w:rsidR="000B669D" w:rsidRDefault="000B669D" w:rsidP="00B538C0">
      <w:r>
        <w:separator/>
      </w:r>
    </w:p>
  </w:footnote>
  <w:footnote w:type="continuationSeparator" w:id="0">
    <w:p w14:paraId="63FC4329" w14:textId="77777777" w:rsidR="000B669D" w:rsidRDefault="000B669D" w:rsidP="00B538C0">
      <w:r>
        <w:continuationSeparator/>
      </w:r>
    </w:p>
  </w:footnote>
  <w:footnote w:id="1">
    <w:p w14:paraId="594CAAFE" w14:textId="77777777" w:rsidR="0051151F" w:rsidRPr="00D8462B" w:rsidRDefault="0051151F" w:rsidP="0051151F">
      <w:pPr>
        <w:pStyle w:val="Textpoznmkypodiarou"/>
        <w:jc w:val="both"/>
        <w:rPr>
          <w:rFonts w:asciiTheme="minorHAnsi" w:hAnsiTheme="minorHAnsi"/>
          <w:sz w:val="18"/>
        </w:rPr>
      </w:pPr>
      <w:r w:rsidRPr="00D8462B">
        <w:rPr>
          <w:rStyle w:val="Odkaznapoznmkupodiarou"/>
          <w:rFonts w:asciiTheme="minorHAnsi" w:hAnsiTheme="minorHAnsi"/>
          <w:sz w:val="18"/>
        </w:rPr>
        <w:footnoteRef/>
      </w:r>
      <w:r w:rsidRPr="00D8462B">
        <w:rPr>
          <w:rFonts w:asciiTheme="minorHAnsi" w:hAnsiTheme="minorHAnsi"/>
          <w:sz w:val="18"/>
        </w:rPr>
        <w:t xml:space="preserve"> </w:t>
      </w:r>
      <w:r w:rsidRPr="00D8462B">
        <w:rPr>
          <w:rFonts w:asciiTheme="minorHAnsi" w:hAnsiTheme="minorHAnsi"/>
          <w:color w:val="000000"/>
          <w:sz w:val="18"/>
          <w:shd w:val="clear" w:color="auto" w:fill="FFFFFF"/>
        </w:rPr>
        <w:t>Zákon č. 315/2016 Z. z. o registri partnerov verejného sektora a o zmene a doplnení niektorých zákonov v</w:t>
      </w:r>
      <w:r>
        <w:rPr>
          <w:rFonts w:asciiTheme="minorHAnsi" w:hAnsiTheme="minorHAnsi" w:cstheme="minorHAnsi"/>
          <w:color w:val="000000"/>
          <w:sz w:val="18"/>
          <w:shd w:val="clear" w:color="auto" w:fill="FFFFFF"/>
        </w:rPr>
        <w:t> </w:t>
      </w:r>
      <w:r w:rsidRPr="00D8462B">
        <w:rPr>
          <w:rFonts w:asciiTheme="minorHAnsi" w:hAnsiTheme="minorHAnsi"/>
          <w:color w:val="000000"/>
          <w:sz w:val="18"/>
          <w:shd w:val="clear" w:color="auto" w:fill="FFFFFF"/>
        </w:rPr>
        <w:t>znení neskorších predpisov.</w:t>
      </w:r>
    </w:p>
  </w:footnote>
  <w:footnote w:id="2">
    <w:p w14:paraId="6D48AE48" w14:textId="77777777" w:rsidR="0051151F" w:rsidRDefault="0051151F" w:rsidP="0051151F">
      <w:pPr>
        <w:pStyle w:val="Textpoznmkypodiarou"/>
        <w:jc w:val="both"/>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 18 zákona č. 315/2016 Z. z.</w:t>
      </w:r>
      <w:r>
        <w:rPr>
          <w:rFonts w:asciiTheme="minorHAnsi" w:hAnsiTheme="minorHAnsi" w:cstheme="minorHAnsi"/>
          <w:color w:val="000000"/>
          <w:sz w:val="18"/>
          <w:shd w:val="clear" w:color="auto" w:fill="FFFFFF"/>
        </w:rPr>
        <w:t xml:space="preserve"> o registri partnerov verejného sektora a o zmene a doplnení niektorých zákonov v znení neskorších predpisov.</w:t>
      </w:r>
    </w:p>
  </w:footnote>
  <w:footnote w:id="3">
    <w:p w14:paraId="11CFD1A1" w14:textId="77777777" w:rsidR="00F02335" w:rsidRDefault="00F02335" w:rsidP="00572C4B">
      <w:pPr>
        <w:ind w:left="284" w:hanging="284"/>
      </w:pPr>
      <w:r w:rsidRPr="00B66D73">
        <w:rPr>
          <w:rStyle w:val="Odkaznapoznmkupodiarou"/>
          <w:rFonts w:ascii="Arial" w:hAnsi="Arial" w:cs="Arial"/>
          <w:sz w:val="22"/>
          <w:szCs w:val="22"/>
        </w:rPr>
        <w:footnoteRef/>
      </w:r>
      <w:r>
        <w:rPr>
          <w:rFonts w:ascii="Arial" w:hAnsi="Arial" w:cs="Arial"/>
          <w:szCs w:val="20"/>
        </w:rPr>
        <w:tab/>
      </w:r>
      <w:r w:rsidRPr="002B4EE7">
        <w:rPr>
          <w:rFonts w:ascii="Arial" w:hAnsi="Arial" w:cs="Arial"/>
          <w:sz w:val="16"/>
          <w:szCs w:val="16"/>
        </w:rPr>
        <w:t>Uchádzač uvedie kontaktnú osobu, jej e-mail (prípadne e-maily) pre túto ponuku, s ktorou bude verejný obstarávateľ/komisia komunikovať v procese vyhodnocovania ponúk.</w:t>
      </w:r>
    </w:p>
    <w:p w14:paraId="6CA9B5DF" w14:textId="77777777" w:rsidR="00F02335" w:rsidRDefault="00F02335" w:rsidP="00572C4B"/>
  </w:footnote>
  <w:footnote w:id="4">
    <w:p w14:paraId="30FDF88D" w14:textId="77777777" w:rsidR="00F02335" w:rsidRPr="002E07C8" w:rsidRDefault="00F02335" w:rsidP="009F0E42">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Nehodiace sa odstráňte</w:t>
      </w:r>
    </w:p>
  </w:footnote>
  <w:footnote w:id="5">
    <w:p w14:paraId="7029AD17" w14:textId="2714970E" w:rsidR="00F02335" w:rsidRPr="009657AF" w:rsidRDefault="00F02335" w:rsidP="00C9381F">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09E22FB0" w14:textId="1333B934" w:rsidR="00F02335" w:rsidRPr="009657AF" w:rsidRDefault="00F02335" w:rsidP="00C9381F">
      <w:pPr>
        <w:pStyle w:val="Textpoznmkypodiarou"/>
        <w:rPr>
          <w:rFonts w:ascii="Arial" w:hAnsi="Arial" w:cs="Arial"/>
          <w:sz w:val="16"/>
          <w:szCs w:val="16"/>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001A7E5B" w:rsidRPr="001A7E5B">
        <w:rPr>
          <w:rFonts w:ascii="Arial" w:hAnsi="Arial" w:cs="Arial"/>
          <w:sz w:val="16"/>
          <w:szCs w:val="16"/>
        </w:rPr>
        <w:t>Uchádzač identifikuje v kolónke konkrétnu zmluvu a doplní poznámku, aké zmluvné podmienky sa pri zmluve uplatňovali (napr. zmluvné podmienky založené na medzinárodne uznávaných podmienkach/všeobecne alebo príkladmo napr. FIDIC, EBRD, EIB alebo podmienky Svetovej banky)</w:t>
      </w:r>
    </w:p>
    <w:p w14:paraId="454C2ECE" w14:textId="77777777" w:rsidR="00F02335" w:rsidRDefault="00F02335" w:rsidP="00C9381F">
      <w:pPr>
        <w:pStyle w:val="Textpoznmkypodiarou"/>
      </w:pPr>
    </w:p>
  </w:footnote>
  <w:footnote w:id="7">
    <w:p w14:paraId="16AC73B3" w14:textId="72C277FD" w:rsidR="00F02335" w:rsidRPr="00FF41D1" w:rsidRDefault="00F02335" w:rsidP="009657AF">
      <w:pPr>
        <w:pStyle w:val="Textpoznmkypodiarou"/>
        <w:ind w:left="142" w:hanging="142"/>
        <w:rPr>
          <w:rFonts w:ascii="Arial" w:hAnsi="Arial" w:cs="Arial"/>
        </w:rPr>
      </w:pPr>
      <w:r w:rsidRPr="00FF41D1">
        <w:rPr>
          <w:rStyle w:val="Odkaznapoznmkupodiarou"/>
          <w:rFonts w:ascii="Arial" w:hAnsi="Arial" w:cs="Arial"/>
        </w:rPr>
        <w:footnoteRef/>
      </w:r>
      <w:r w:rsidRPr="00FF41D1">
        <w:rPr>
          <w:rFonts w:ascii="Arial" w:hAnsi="Arial" w:cs="Arial"/>
        </w:rPr>
        <w:t xml:space="preserve"> </w:t>
      </w:r>
      <w:r>
        <w:rPr>
          <w:rFonts w:ascii="Arial" w:hAnsi="Arial" w:cs="Arial"/>
        </w:rPr>
        <w:tab/>
      </w:r>
      <w:r w:rsidRPr="009657AF">
        <w:rPr>
          <w:rFonts w:ascii="Arial" w:hAnsi="Arial" w:cs="Arial"/>
          <w:sz w:val="16"/>
          <w:szCs w:val="16"/>
        </w:rPr>
        <w:t>Priložte len doklady preukazujúce odbornú spôsobilosť alebo oprávnenie na výkon činnosti, ktoré sú potrebné pre vykonanie tohto diela</w:t>
      </w:r>
    </w:p>
  </w:footnote>
  <w:footnote w:id="8">
    <w:p w14:paraId="62CF8EE4" w14:textId="77777777" w:rsidR="00F02335" w:rsidRDefault="00F02335" w:rsidP="00162496">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FA9A42F" w14:textId="77777777" w:rsidR="00F02335" w:rsidRDefault="00F02335" w:rsidP="00162496">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10">
    <w:p w14:paraId="3A0C735F" w14:textId="77777777" w:rsidR="00F02335" w:rsidRDefault="00F02335" w:rsidP="00162496">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11">
    <w:p w14:paraId="0AB2C441" w14:textId="77777777" w:rsidR="00F02335" w:rsidRDefault="00F02335" w:rsidP="00162496">
      <w:pPr>
        <w:pStyle w:val="Textpoznmkypodiarou"/>
        <w:jc w:val="both"/>
      </w:pPr>
      <w:r>
        <w:rPr>
          <w:rStyle w:val="Odkaznapoznmkupodiarou"/>
        </w:rPr>
        <w:footnoteRef/>
      </w:r>
      <w:r>
        <w:t xml:space="preserve"> Pozri body II.1.1 a II.1.3 príslušného oznámenia.</w:t>
      </w:r>
    </w:p>
  </w:footnote>
  <w:footnote w:id="12">
    <w:p w14:paraId="071FA2B2" w14:textId="77777777" w:rsidR="00F02335" w:rsidRDefault="00F02335" w:rsidP="00162496">
      <w:pPr>
        <w:pStyle w:val="Textpoznmkypodiarou"/>
        <w:jc w:val="both"/>
      </w:pPr>
      <w:r>
        <w:rPr>
          <w:rStyle w:val="Odkaznapoznmkupodiarou"/>
        </w:rPr>
        <w:footnoteRef/>
      </w:r>
      <w:r>
        <w:t xml:space="preserve"> Pozri bod II.1.1 príslušného oznámenia.</w:t>
      </w:r>
    </w:p>
  </w:footnote>
  <w:footnote w:id="13">
    <w:p w14:paraId="63B1392A" w14:textId="77777777" w:rsidR="00F02335" w:rsidRDefault="00F02335" w:rsidP="00162496">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14">
    <w:p w14:paraId="20EAEA6F" w14:textId="77777777" w:rsidR="00F02335" w:rsidRPr="00762B91" w:rsidRDefault="00F02335" w:rsidP="00162496">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mikropodnikov,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14:paraId="6F30668F" w14:textId="77777777" w:rsidR="00F02335" w:rsidRPr="00762B91" w:rsidRDefault="00F02335" w:rsidP="00162496">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14:paraId="2EDB6BAB" w14:textId="77777777" w:rsidR="00F02335" w:rsidRDefault="00F02335" w:rsidP="00162496">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15">
    <w:p w14:paraId="32BE525E" w14:textId="77777777" w:rsidR="00F02335" w:rsidRDefault="00F02335" w:rsidP="00162496">
      <w:pPr>
        <w:pStyle w:val="Textpoznmkypodiarou"/>
        <w:jc w:val="both"/>
      </w:pPr>
      <w:r w:rsidRPr="00762B91">
        <w:rPr>
          <w:rStyle w:val="Odkaznapoznmkupodiarou"/>
        </w:rPr>
        <w:footnoteRef/>
      </w:r>
      <w:r w:rsidRPr="00762B91">
        <w:t xml:space="preserve"> Pozri oznámenie o ponuke, bod III. 1.5.</w:t>
      </w:r>
    </w:p>
  </w:footnote>
  <w:footnote w:id="16">
    <w:p w14:paraId="4A6AB26B" w14:textId="77777777" w:rsidR="00F02335" w:rsidRDefault="00F02335" w:rsidP="00162496">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7">
    <w:p w14:paraId="7A4B9DA4" w14:textId="77777777" w:rsidR="00F02335" w:rsidRDefault="00F02335" w:rsidP="00162496">
      <w:pPr>
        <w:pStyle w:val="Textpoznmkypodiarou"/>
        <w:jc w:val="both"/>
      </w:pPr>
      <w:r w:rsidRPr="00762B91">
        <w:rPr>
          <w:rStyle w:val="Odkaznapoznmkupodiarou"/>
        </w:rPr>
        <w:footnoteRef/>
      </w:r>
      <w:r w:rsidRPr="00762B91">
        <w:t xml:space="preserve"> Ak existujú odkazy a klasifikácie, tak sú uvedené v osvedčení.</w:t>
      </w:r>
    </w:p>
  </w:footnote>
  <w:footnote w:id="18">
    <w:p w14:paraId="41EB9690" w14:textId="77777777" w:rsidR="00F02335" w:rsidRDefault="00F02335" w:rsidP="00162496">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9">
    <w:p w14:paraId="05FBE111" w14:textId="77777777" w:rsidR="00F02335" w:rsidRDefault="00F02335" w:rsidP="00162496">
      <w:pPr>
        <w:pStyle w:val="Textpoznmkypodiarou"/>
      </w:pPr>
      <w:r>
        <w:rPr>
          <w:rStyle w:val="Odkaznapoznmkupodiarou"/>
        </w:rPr>
        <w:footnoteRef/>
      </w:r>
      <w:r>
        <w:t xml:space="preserve"> </w:t>
      </w:r>
      <w:r w:rsidRPr="00471F7E">
        <w:t>Napríklad technické orgány zapojené do kontroly kvality: Časť IV oddiel C bod 3.</w:t>
      </w:r>
    </w:p>
  </w:footnote>
  <w:footnote w:id="20">
    <w:p w14:paraId="2AF5F8FB" w14:textId="77777777" w:rsidR="00F02335" w:rsidRDefault="00F02335" w:rsidP="00162496">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21">
    <w:p w14:paraId="395D8AAD" w14:textId="77777777" w:rsidR="00F02335" w:rsidRDefault="00F02335" w:rsidP="00162496">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549DF25A" w14:textId="77777777" w:rsidR="00F02335" w:rsidRDefault="00F02335" w:rsidP="00162496">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23">
    <w:p w14:paraId="4A6748ED" w14:textId="77777777" w:rsidR="00F02335" w:rsidRDefault="00F02335" w:rsidP="00162496">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77658AF4" w14:textId="77777777" w:rsidR="00F02335" w:rsidRDefault="00F02335" w:rsidP="00162496">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0D90B133" w14:textId="77777777" w:rsidR="00F02335" w:rsidRDefault="00F02335" w:rsidP="00162496">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02EA9D11" w14:textId="77777777" w:rsidR="00F02335" w:rsidRDefault="00F02335" w:rsidP="00162496">
      <w:pPr>
        <w:pStyle w:val="Textpoznmkypodiarou"/>
        <w:jc w:val="both"/>
      </w:pPr>
      <w:r>
        <w:rPr>
          <w:rStyle w:val="Odkaznapoznmkupodiarou"/>
        </w:rPr>
        <w:footnoteRef/>
      </w:r>
      <w:r>
        <w:t xml:space="preserve"> </w:t>
      </w:r>
      <w:r w:rsidRPr="00471F7E">
        <w:t>Zopakujte toľkokrát, koľkokrát je potrebné.</w:t>
      </w:r>
    </w:p>
  </w:footnote>
  <w:footnote w:id="27">
    <w:p w14:paraId="7D9836BD" w14:textId="77777777" w:rsidR="00F02335" w:rsidRDefault="00F02335" w:rsidP="00162496">
      <w:pPr>
        <w:pStyle w:val="Textpoznmkypodiarou"/>
        <w:jc w:val="both"/>
      </w:pPr>
      <w:r>
        <w:rPr>
          <w:rStyle w:val="Odkaznapoznmkupodiarou"/>
        </w:rPr>
        <w:footnoteRef/>
      </w:r>
      <w:r>
        <w:t xml:space="preserve"> </w:t>
      </w:r>
      <w:r w:rsidRPr="00471F7E">
        <w:t>Zopakujte toľkokrát, koľkokrát je potrebné.</w:t>
      </w:r>
    </w:p>
  </w:footnote>
  <w:footnote w:id="28">
    <w:p w14:paraId="5378FF40" w14:textId="77777777" w:rsidR="00F02335" w:rsidRDefault="00F02335" w:rsidP="00162496">
      <w:pPr>
        <w:pStyle w:val="Textpoznmkypodiarou"/>
        <w:jc w:val="both"/>
      </w:pPr>
      <w:r>
        <w:rPr>
          <w:rStyle w:val="Odkaznapoznmkupodiarou"/>
        </w:rPr>
        <w:footnoteRef/>
      </w:r>
      <w:r>
        <w:t xml:space="preserve"> </w:t>
      </w:r>
      <w:r w:rsidRPr="00471F7E">
        <w:t>Zopakujte toľkokrát, koľkokrát je potrebné.</w:t>
      </w:r>
    </w:p>
  </w:footnote>
  <w:footnote w:id="29">
    <w:p w14:paraId="63E51E21" w14:textId="77777777" w:rsidR="00F02335" w:rsidRDefault="00F02335" w:rsidP="00162496">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30">
    <w:p w14:paraId="67C1B6B2" w14:textId="77777777" w:rsidR="00F02335" w:rsidRPr="00471F7E" w:rsidRDefault="00F02335" w:rsidP="00162496">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14:paraId="0D8ABB49" w14:textId="77777777" w:rsidR="00F02335" w:rsidRDefault="00F02335" w:rsidP="00162496">
      <w:pPr>
        <w:jc w:val="both"/>
      </w:pPr>
    </w:p>
  </w:footnote>
  <w:footnote w:id="31">
    <w:p w14:paraId="1E3F9339" w14:textId="77777777" w:rsidR="00F02335" w:rsidRDefault="00F02335" w:rsidP="00162496">
      <w:pPr>
        <w:pStyle w:val="Textpoznmkypodiarou"/>
      </w:pPr>
      <w:r>
        <w:rPr>
          <w:rStyle w:val="Odkaznapoznmkupodiarou"/>
        </w:rPr>
        <w:footnoteRef/>
      </w:r>
      <w:r>
        <w:t xml:space="preserve"> </w:t>
      </w:r>
      <w:r w:rsidRPr="00471F7E">
        <w:t>Zopakujte toľkokrát, koľkokrát je potrebné.</w:t>
      </w:r>
    </w:p>
  </w:footnote>
  <w:footnote w:id="32">
    <w:p w14:paraId="07FFB1ED" w14:textId="77777777" w:rsidR="00F02335" w:rsidRDefault="00F02335" w:rsidP="00162496">
      <w:pPr>
        <w:pStyle w:val="Textpoznmkypodiarou"/>
      </w:pPr>
      <w:r>
        <w:rPr>
          <w:rStyle w:val="Odkaznapoznmkupodiarou"/>
        </w:rPr>
        <w:footnoteRef/>
      </w:r>
      <w:r>
        <w:t xml:space="preserve"> </w:t>
      </w:r>
      <w:r w:rsidRPr="00471F7E">
        <w:t>Pozri článok 57 ods. 4 smernice 2014/24/EÚ.</w:t>
      </w:r>
    </w:p>
  </w:footnote>
  <w:footnote w:id="33">
    <w:p w14:paraId="775977C2" w14:textId="77777777" w:rsidR="00F02335" w:rsidRDefault="00F02335" w:rsidP="00162496">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34">
    <w:p w14:paraId="3E544330" w14:textId="77777777" w:rsidR="00F02335" w:rsidRDefault="00F02335" w:rsidP="00162496">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35">
    <w:p w14:paraId="41A27010" w14:textId="77777777" w:rsidR="00F02335" w:rsidRDefault="00F02335" w:rsidP="00162496">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6">
    <w:p w14:paraId="0FB1F7AC" w14:textId="77777777" w:rsidR="00F02335" w:rsidRDefault="00F02335" w:rsidP="00162496">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7">
    <w:p w14:paraId="39773D81" w14:textId="77777777" w:rsidR="00F02335" w:rsidRDefault="00F02335" w:rsidP="00162496">
      <w:pPr>
        <w:pStyle w:val="Textpoznmkypodiarou"/>
      </w:pPr>
      <w:r>
        <w:rPr>
          <w:rStyle w:val="Odkaznapoznmkupodiarou"/>
        </w:rPr>
        <w:footnoteRef/>
      </w:r>
      <w:r>
        <w:t xml:space="preserve"> Ako sa uvádza vo vnútroštátnom práve, príslušnom oznámení alebo v súťažných podkladoch.</w:t>
      </w:r>
    </w:p>
  </w:footnote>
  <w:footnote w:id="38">
    <w:p w14:paraId="2E7F444C" w14:textId="77777777" w:rsidR="00F02335" w:rsidRDefault="00F02335" w:rsidP="00162496">
      <w:pPr>
        <w:pStyle w:val="Textpoznmkypodiarou"/>
      </w:pPr>
      <w:r>
        <w:rPr>
          <w:rStyle w:val="Odkaznapoznmkupodiarou"/>
        </w:rPr>
        <w:footnoteRef/>
      </w:r>
      <w:r>
        <w:t xml:space="preserve"> Zopakujte toľkokrát, koľkokrát je to potrebné.</w:t>
      </w:r>
    </w:p>
    <w:p w14:paraId="636BE78E" w14:textId="77777777" w:rsidR="00F02335" w:rsidRDefault="00F02335" w:rsidP="00162496">
      <w:pPr>
        <w:pStyle w:val="Textpoznmkypodiarou"/>
      </w:pPr>
    </w:p>
  </w:footnote>
  <w:footnote w:id="39">
    <w:p w14:paraId="3D9F2B85" w14:textId="77777777" w:rsidR="00F02335" w:rsidRPr="002D4442" w:rsidRDefault="00F02335" w:rsidP="00162496">
      <w:pPr>
        <w:pStyle w:val="Textpoznmkypodiarou"/>
        <w:jc w:val="both"/>
      </w:pPr>
      <w:r>
        <w:rPr>
          <w:rStyle w:val="Odkaznapoznmkupodiarou"/>
        </w:rPr>
        <w:footnoteRef/>
      </w:r>
      <w:r>
        <w:t xml:space="preserve"> Ako sa uvádza v prílohe XI k smernici 2014/24/EÚ</w:t>
      </w:r>
      <w:r w:rsidRPr="00396B88">
        <w:t>;</w:t>
      </w:r>
      <w:r>
        <w:t xml:space="preserve"> </w:t>
      </w:r>
      <w:r w:rsidRPr="00E031AA">
        <w:rPr>
          <w:b/>
          <w:i/>
        </w:rPr>
        <w:t>na hospodárske subjekty z určitých členských štátov sa môže vzťahovať povinnosť dodržiavať iné požiadavky stanovené v uvedenej prílohe</w:t>
      </w:r>
      <w:r>
        <w:t>.</w:t>
      </w:r>
    </w:p>
    <w:p w14:paraId="1E556D9A" w14:textId="77777777" w:rsidR="00F02335" w:rsidRDefault="00F02335" w:rsidP="00162496">
      <w:pPr>
        <w:pStyle w:val="Textpoznmkypodiarou"/>
        <w:jc w:val="both"/>
      </w:pPr>
    </w:p>
  </w:footnote>
  <w:footnote w:id="40">
    <w:p w14:paraId="4E5A7015" w14:textId="77777777" w:rsidR="00F02335" w:rsidRDefault="00F02335" w:rsidP="00162496">
      <w:pPr>
        <w:pStyle w:val="Textpoznmkypodiarou"/>
      </w:pPr>
      <w:r>
        <w:rPr>
          <w:rStyle w:val="Odkaznapoznmkupodiarou"/>
        </w:rPr>
        <w:footnoteRef/>
      </w:r>
      <w:r>
        <w:t xml:space="preserve"> Len v prípade, ak je to povolené v príslušnom oznámení alebo v súťažných podkladoch.</w:t>
      </w:r>
    </w:p>
  </w:footnote>
  <w:footnote w:id="41">
    <w:p w14:paraId="7E8AA5E0" w14:textId="77777777" w:rsidR="00F02335" w:rsidRDefault="00F02335" w:rsidP="00162496">
      <w:pPr>
        <w:pStyle w:val="Textpoznmkypodiarou"/>
      </w:pPr>
      <w:r>
        <w:rPr>
          <w:rStyle w:val="Odkaznapoznmkupodiarou"/>
        </w:rPr>
        <w:footnoteRef/>
      </w:r>
      <w:r>
        <w:t xml:space="preserve"> Len v prípade, ak je to povolené v príslušnom oznámení alebo v súťažných podkladoch.</w:t>
      </w:r>
    </w:p>
  </w:footnote>
  <w:footnote w:id="42">
    <w:p w14:paraId="280A70D2" w14:textId="77777777" w:rsidR="00F02335" w:rsidRDefault="00F02335" w:rsidP="00162496">
      <w:pPr>
        <w:pStyle w:val="Textpoznmkypodiarou"/>
      </w:pPr>
      <w:r>
        <w:rPr>
          <w:rStyle w:val="Odkaznapoznmkupodiarou"/>
        </w:rPr>
        <w:footnoteRef/>
      </w:r>
      <w:r>
        <w:t xml:space="preserve"> Napr. pomer medzi aktívami a pasívami.</w:t>
      </w:r>
    </w:p>
  </w:footnote>
  <w:footnote w:id="43">
    <w:p w14:paraId="3396F83D" w14:textId="77777777" w:rsidR="00F02335" w:rsidRDefault="00F02335" w:rsidP="00162496">
      <w:pPr>
        <w:pStyle w:val="Textpoznmkypodiarou"/>
      </w:pPr>
      <w:r>
        <w:rPr>
          <w:rStyle w:val="Odkaznapoznmkupodiarou"/>
        </w:rPr>
        <w:footnoteRef/>
      </w:r>
      <w:r>
        <w:t xml:space="preserve"> Napr. pomer medzi aktívami a pasívami.</w:t>
      </w:r>
    </w:p>
  </w:footnote>
  <w:footnote w:id="44">
    <w:p w14:paraId="41BE0EBB" w14:textId="77777777" w:rsidR="00F02335" w:rsidRDefault="00F02335" w:rsidP="00162496">
      <w:pPr>
        <w:pStyle w:val="Textpoznmkypodiarou"/>
      </w:pPr>
      <w:r>
        <w:rPr>
          <w:rStyle w:val="Odkaznapoznmkupodiarou"/>
        </w:rPr>
        <w:footnoteRef/>
      </w:r>
      <w:r>
        <w:t xml:space="preserve"> Zopakujte toľkokrát, koľkokrát je to potrebné.</w:t>
      </w:r>
    </w:p>
  </w:footnote>
  <w:footnote w:id="45">
    <w:p w14:paraId="3347FC38" w14:textId="77777777" w:rsidR="00F02335" w:rsidRDefault="00F02335" w:rsidP="0016249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6">
    <w:p w14:paraId="6BA3B37A" w14:textId="77777777" w:rsidR="00F02335" w:rsidRDefault="00F02335" w:rsidP="00162496">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7">
    <w:p w14:paraId="022945F0" w14:textId="77777777" w:rsidR="00F02335" w:rsidRDefault="00F02335" w:rsidP="00162496">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8">
    <w:p w14:paraId="046CA9FC" w14:textId="77777777" w:rsidR="00F02335" w:rsidRDefault="00F02335" w:rsidP="00162496">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57C1D8F4" w14:textId="77777777" w:rsidR="00F02335" w:rsidRDefault="00F02335" w:rsidP="00162496">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42ACE026" w14:textId="77777777" w:rsidR="00F02335" w:rsidRDefault="00F02335" w:rsidP="00162496">
      <w:pPr>
        <w:pStyle w:val="Textpoznmkypodiarou"/>
        <w:jc w:val="both"/>
      </w:pPr>
    </w:p>
  </w:footnote>
  <w:footnote w:id="50">
    <w:p w14:paraId="7D1FE259" w14:textId="77777777" w:rsidR="00F02335" w:rsidRDefault="00F02335" w:rsidP="0016249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4B3B7AA6" w14:textId="77777777" w:rsidR="00F02335" w:rsidRDefault="00F02335" w:rsidP="00162496">
      <w:pPr>
        <w:pStyle w:val="Textpoznmkypodiarou"/>
        <w:jc w:val="both"/>
      </w:pPr>
      <w:r>
        <w:rPr>
          <w:rStyle w:val="Odkaznapoznmkupodiarou"/>
        </w:rPr>
        <w:footnoteRef/>
      </w:r>
      <w:r>
        <w:t xml:space="preserve"> Jasne uveďte, ktorej položky sa odpoveď týka.</w:t>
      </w:r>
    </w:p>
  </w:footnote>
  <w:footnote w:id="52">
    <w:p w14:paraId="43DD1822" w14:textId="77777777" w:rsidR="00F02335" w:rsidRDefault="00F02335" w:rsidP="00162496">
      <w:pPr>
        <w:pStyle w:val="Textpoznmkypodiarou"/>
        <w:jc w:val="both"/>
      </w:pPr>
      <w:r>
        <w:rPr>
          <w:rStyle w:val="Odkaznapoznmkupodiarou"/>
        </w:rPr>
        <w:footnoteRef/>
      </w:r>
      <w:r>
        <w:t xml:space="preserve"> Zopakujte toľkokrát, koľkokrát je to potrebné.</w:t>
      </w:r>
    </w:p>
  </w:footnote>
  <w:footnote w:id="53">
    <w:p w14:paraId="13F3A46D" w14:textId="77777777" w:rsidR="00F02335" w:rsidRDefault="00F02335" w:rsidP="00162496">
      <w:pPr>
        <w:pStyle w:val="Textpoznmkypodiarou"/>
        <w:jc w:val="both"/>
      </w:pPr>
      <w:r>
        <w:rPr>
          <w:rStyle w:val="Odkaznapoznmkupodiarou"/>
        </w:rPr>
        <w:footnoteRef/>
      </w:r>
      <w:r>
        <w:t xml:space="preserve"> Zopakujte toľkokrát, koľkokrát je to potrebné.</w:t>
      </w:r>
    </w:p>
  </w:footnote>
  <w:footnote w:id="54">
    <w:p w14:paraId="04F7956F" w14:textId="77777777" w:rsidR="00F02335" w:rsidRDefault="00F02335" w:rsidP="00162496">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5">
    <w:p w14:paraId="292C80C4" w14:textId="77777777" w:rsidR="00F02335" w:rsidRDefault="00F02335" w:rsidP="00162496">
      <w:pPr>
        <w:pStyle w:val="Textpoznmkypodiarou"/>
      </w:pPr>
      <w:r>
        <w:rPr>
          <w:rStyle w:val="Odkaznapoznmkupodiarou"/>
        </w:rPr>
        <w:footnoteRef/>
      </w:r>
      <w:r>
        <w:t xml:space="preserve"> V závislosti od vnútroštátneho vykonávania článku 59 ods. 5 druhého pododseku smernice 2014/24/EÚ.</w:t>
      </w:r>
    </w:p>
    <w:p w14:paraId="2B54B6F2" w14:textId="77777777" w:rsidR="00F02335" w:rsidRDefault="00F02335" w:rsidP="00162496">
      <w:pPr>
        <w:pStyle w:val="Textpoznmkypodiarou"/>
      </w:pPr>
    </w:p>
  </w:footnote>
  <w:footnote w:id="56">
    <w:p w14:paraId="74053A71" w14:textId="77777777" w:rsidR="00F02335" w:rsidRDefault="00F02335" w:rsidP="00972C4D">
      <w:pPr>
        <w:pBdr>
          <w:top w:val="nil"/>
          <w:left w:val="nil"/>
          <w:bottom w:val="nil"/>
          <w:right w:val="nil"/>
          <w:between w:val="nil"/>
        </w:pBdr>
        <w:rPr>
          <w:b/>
          <w:i/>
          <w:color w:val="000000"/>
          <w:sz w:val="18"/>
          <w:szCs w:val="18"/>
        </w:rPr>
      </w:pPr>
      <w:r>
        <w:rPr>
          <w:vertAlign w:val="superscript"/>
        </w:rPr>
        <w:footnoteRef/>
      </w:r>
      <w:r>
        <w:rPr>
          <w:color w:val="000000"/>
          <w:sz w:val="20"/>
          <w:szCs w:val="20"/>
        </w:rPr>
        <w:t xml:space="preserve"> </w:t>
      </w:r>
      <w:r>
        <w:rPr>
          <w:b/>
          <w:i/>
          <w:color w:val="000000"/>
          <w:sz w:val="18"/>
          <w:szCs w:val="18"/>
        </w:rPr>
        <w:t xml:space="preserve">V prípade skupiny dodávateľov je potrebné predložiť za všetkých jej členov </w:t>
      </w:r>
    </w:p>
  </w:footnote>
  <w:footnote w:id="57">
    <w:p w14:paraId="079FEC80" w14:textId="77777777" w:rsidR="00F02335" w:rsidRDefault="00F02335" w:rsidP="00972C4D">
      <w:r>
        <w:rPr>
          <w:vertAlign w:val="superscript"/>
        </w:rPr>
        <w:footnoteRef/>
      </w:r>
      <w:r>
        <w:t xml:space="preserve"> </w:t>
      </w:r>
      <w:r>
        <w:rPr>
          <w:i/>
          <w:sz w:val="18"/>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1D40B043" w14:textId="77777777" w:rsidR="00F02335" w:rsidRDefault="00F02335" w:rsidP="00972C4D">
      <w:pPr>
        <w:pBdr>
          <w:top w:val="nil"/>
          <w:left w:val="nil"/>
          <w:bottom w:val="nil"/>
          <w:right w:val="nil"/>
          <w:between w:val="nil"/>
        </w:pBdr>
        <w:spacing w:line="276" w:lineRule="auto"/>
        <w:ind w:left="426"/>
        <w:jc w:val="both"/>
        <w:rPr>
          <w:i/>
          <w:color w:val="000000"/>
          <w:sz w:val="18"/>
          <w:szCs w:val="18"/>
        </w:rPr>
      </w:pPr>
      <w:r>
        <w:rPr>
          <w:i/>
          <w:color w:val="000000"/>
          <w:sz w:val="18"/>
          <w:szCs w:val="18"/>
        </w:rPr>
        <w:t>a)</w:t>
      </w:r>
      <w:r>
        <w:rPr>
          <w:i/>
          <w:color w:val="000000"/>
          <w:sz w:val="18"/>
          <w:szCs w:val="18"/>
        </w:rPr>
        <w:tab/>
        <w:t>vlastní väčšinu akcií alebo väčšinový obchodný podiel u uchádzača alebo záujemcu,</w:t>
      </w:r>
    </w:p>
    <w:p w14:paraId="55B6B1F0" w14:textId="77777777" w:rsidR="00F02335" w:rsidRDefault="00F02335" w:rsidP="00972C4D">
      <w:pPr>
        <w:pBdr>
          <w:top w:val="nil"/>
          <w:left w:val="nil"/>
          <w:bottom w:val="nil"/>
          <w:right w:val="nil"/>
          <w:between w:val="nil"/>
        </w:pBdr>
        <w:spacing w:line="276" w:lineRule="auto"/>
        <w:ind w:left="426"/>
        <w:jc w:val="both"/>
        <w:rPr>
          <w:i/>
          <w:color w:val="000000"/>
          <w:sz w:val="18"/>
          <w:szCs w:val="18"/>
        </w:rPr>
      </w:pPr>
      <w:r>
        <w:rPr>
          <w:i/>
          <w:color w:val="000000"/>
          <w:sz w:val="18"/>
          <w:szCs w:val="18"/>
        </w:rPr>
        <w:t>b)</w:t>
      </w:r>
      <w:r>
        <w:rPr>
          <w:i/>
          <w:color w:val="000000"/>
          <w:sz w:val="18"/>
          <w:szCs w:val="18"/>
        </w:rPr>
        <w:tab/>
        <w:t>má väčšinu hlasovacích práv u uchádzača alebo záujemcu,</w:t>
      </w:r>
    </w:p>
    <w:p w14:paraId="5CD5157C" w14:textId="77777777" w:rsidR="00F02335" w:rsidRDefault="00F02335" w:rsidP="00972C4D">
      <w:pPr>
        <w:pBdr>
          <w:top w:val="nil"/>
          <w:left w:val="nil"/>
          <w:bottom w:val="nil"/>
          <w:right w:val="nil"/>
          <w:between w:val="nil"/>
        </w:pBdr>
        <w:spacing w:line="276" w:lineRule="auto"/>
        <w:ind w:left="426"/>
        <w:jc w:val="both"/>
        <w:rPr>
          <w:i/>
          <w:color w:val="000000"/>
          <w:sz w:val="18"/>
          <w:szCs w:val="18"/>
        </w:rPr>
      </w:pPr>
      <w:r>
        <w:rPr>
          <w:i/>
          <w:color w:val="000000"/>
          <w:sz w:val="18"/>
          <w:szCs w:val="18"/>
        </w:rPr>
        <w:t>c)</w:t>
      </w:r>
      <w:r>
        <w:rPr>
          <w:i/>
          <w:color w:val="000000"/>
          <w:sz w:val="18"/>
          <w:szCs w:val="18"/>
        </w:rPr>
        <w:tab/>
        <w:t>má právo vymenúvať alebo odvolávať väčšinu členov štatutárneho orgánu alebo dozorného orgánu uchádzača alebo záujemcu alebo</w:t>
      </w:r>
    </w:p>
    <w:p w14:paraId="75A612F4" w14:textId="77777777" w:rsidR="00F02335" w:rsidRDefault="00F02335" w:rsidP="00972C4D">
      <w:pPr>
        <w:pBdr>
          <w:top w:val="nil"/>
          <w:left w:val="nil"/>
          <w:bottom w:val="nil"/>
          <w:right w:val="nil"/>
          <w:between w:val="nil"/>
        </w:pBdr>
        <w:spacing w:line="276" w:lineRule="auto"/>
        <w:ind w:left="426"/>
        <w:jc w:val="both"/>
        <w:rPr>
          <w:color w:val="000000"/>
        </w:rPr>
      </w:pPr>
      <w:r>
        <w:rPr>
          <w:i/>
          <w:color w:val="000000"/>
          <w:sz w:val="18"/>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 w:id="58">
    <w:p w14:paraId="6D4D9854" w14:textId="77777777" w:rsidR="001B2DB1" w:rsidRDefault="001B2DB1" w:rsidP="001B2DB1">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9">
    <w:p w14:paraId="54D9CC2B" w14:textId="77777777" w:rsidR="001B2DB1" w:rsidRDefault="001B2DB1" w:rsidP="001B2DB1">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92D1" w14:textId="639CF697" w:rsidR="00F02335" w:rsidRPr="00FC335C" w:rsidRDefault="00F02335" w:rsidP="00706261">
    <w:pPr>
      <w:pStyle w:val="H6"/>
      <w:tabs>
        <w:tab w:val="left" w:pos="6313"/>
      </w:tabs>
      <w:spacing w:before="0" w:after="0"/>
      <w:rPr>
        <w:rFonts w:cs="Arial"/>
        <w:b w:val="0"/>
        <w:snapToGrid/>
        <w:sz w:val="18"/>
      </w:rPr>
    </w:pPr>
    <w:r w:rsidRPr="00911733">
      <w:rPr>
        <w:rFonts w:cs="Arial"/>
        <w:b w:val="0"/>
        <w:snapToGrid/>
        <w:sz w:val="18"/>
      </w:rPr>
      <w:t>Súťažné podklady:</w:t>
    </w:r>
    <w:r>
      <w:rPr>
        <w:rFonts w:cs="Arial"/>
        <w:b w:val="0"/>
        <w:snapToGrid/>
        <w:sz w:val="18"/>
      </w:rPr>
      <w:t xml:space="preserve"> </w:t>
    </w:r>
    <w:bookmarkStart w:id="70" w:name="_Hlk206809515"/>
    <w:r w:rsidR="00706261" w:rsidRPr="00706261">
      <w:rPr>
        <w:rFonts w:cs="Arial"/>
        <w:b w:val="0"/>
        <w:snapToGrid/>
        <w:sz w:val="18"/>
      </w:rPr>
      <w:t>R2 Križovatka Bánovce – východ</w:t>
    </w:r>
    <w:bookmarkEnd w:id="70"/>
    <w:r>
      <w:rPr>
        <w:rFonts w:cs="Arial"/>
        <w:b w:val="0"/>
        <w:snapToGrid/>
        <w:sz w:val="18"/>
      </w:rPr>
      <w:t xml:space="preserve">                                     </w:t>
    </w:r>
    <w:r w:rsidRPr="00911733">
      <w:rPr>
        <w:rFonts w:cs="Arial"/>
        <w:b w:val="0"/>
        <w:snapToGrid/>
        <w:sz w:val="18"/>
      </w:rPr>
      <w:t xml:space="preserve">Národná diaľničná spoločnosť, </w:t>
    </w:r>
    <w:proofErr w:type="spellStart"/>
    <w:r w:rsidRPr="00911733">
      <w:rPr>
        <w:rFonts w:cs="Arial"/>
        <w:b w:val="0"/>
        <w:snapToGrid/>
        <w:sz w:val="18"/>
      </w:rPr>
      <w:t>a.s</w:t>
    </w:r>
    <w:proofErr w:type="spellEnd"/>
    <w:r w:rsidRPr="00911733">
      <w:rPr>
        <w:rFonts w:cs="Arial"/>
        <w:b w:val="0"/>
        <w:snapToGrid/>
        <w:sz w:val="18"/>
      </w:rPr>
      <w:t>.</w:t>
    </w:r>
  </w:p>
  <w:p w14:paraId="593C061C" w14:textId="7166E946" w:rsidR="00F02335" w:rsidRPr="002B0A99" w:rsidRDefault="00F02335" w:rsidP="0070670C">
    <w:pPr>
      <w:pStyle w:val="H6"/>
      <w:tabs>
        <w:tab w:val="left" w:pos="-426"/>
      </w:tabs>
      <w:spacing w:before="0" w:after="0"/>
      <w:rPr>
        <w:rFonts w:cs="Arial"/>
        <w:b w:val="0"/>
        <w:snapToGrid/>
        <w:sz w:val="18"/>
      </w:rPr>
    </w:pPr>
    <w:r w:rsidRPr="00687B84">
      <w:rPr>
        <w:rFonts w:cs="Arial"/>
        <w:b w:val="0"/>
        <w:sz w:val="18"/>
      </w:rPr>
      <w:t>Zadávanie nadlimitnej zákazky –</w:t>
    </w:r>
    <w:r>
      <w:rPr>
        <w:rFonts w:cs="Arial"/>
        <w:b w:val="0"/>
        <w:sz w:val="18"/>
      </w:rPr>
      <w:t xml:space="preserve"> práce </w:t>
    </w:r>
    <w:r w:rsidRPr="00B62937">
      <w:rPr>
        <w:rFonts w:cs="Arial"/>
        <w:b w:val="0"/>
        <w:sz w:val="18"/>
      </w:rPr>
      <w:t xml:space="preserve">„FIDIC </w:t>
    </w:r>
    <w:r w:rsidR="00706261">
      <w:rPr>
        <w:rFonts w:cs="Arial"/>
        <w:b w:val="0"/>
        <w:sz w:val="18"/>
      </w:rPr>
      <w:t>žltá</w:t>
    </w:r>
    <w:r w:rsidRPr="00B62937">
      <w:rPr>
        <w:rFonts w:cs="Arial"/>
        <w:b w:val="0"/>
        <w:sz w:val="18"/>
      </w:rPr>
      <w:t xml:space="preserve"> kniha“</w:t>
    </w:r>
    <w:r>
      <w:rPr>
        <w:rFonts w:cs="Arial"/>
        <w:b w:val="0"/>
        <w:snapToGrid/>
        <w:sz w:val="18"/>
      </w:rPr>
      <w:tab/>
    </w:r>
    <w:r>
      <w:rPr>
        <w:rFonts w:cs="Arial"/>
        <w:b w:val="0"/>
        <w:snapToGrid/>
        <w:sz w:val="18"/>
      </w:rPr>
      <w:tab/>
    </w:r>
    <w:r>
      <w:rPr>
        <w:rFonts w:cs="Arial"/>
        <w:b w:val="0"/>
        <w:snapToGrid/>
        <w:sz w:val="18"/>
      </w:rPr>
      <w:tab/>
    </w:r>
    <w:r>
      <w:rPr>
        <w:rFonts w:cs="Arial"/>
        <w:b w:val="0"/>
        <w:snapToGrid/>
        <w:sz w:val="18"/>
      </w:rPr>
      <w:tab/>
      <w:t xml:space="preserve"> </w:t>
    </w:r>
    <w:r w:rsidR="00706261">
      <w:rPr>
        <w:rFonts w:cs="Arial"/>
        <w:b w:val="0"/>
        <w:snapToGrid/>
        <w:sz w:val="18"/>
      </w:rPr>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r>
      <w:rPr>
        <w:rFonts w:cs="Arial"/>
        <w:b w:val="0"/>
        <w:snapToGrid/>
        <w:sz w:val="18"/>
      </w:rPr>
      <w:t xml:space="preserve">             </w:t>
    </w:r>
    <w:r>
      <w:rPr>
        <w:rFonts w:cs="Arial"/>
        <w:b w:val="0"/>
        <w:sz w:val="18"/>
      </w:rPr>
      <w:t xml:space="preserve">                                    </w:t>
    </w:r>
  </w:p>
  <w:p w14:paraId="6EC34420" w14:textId="77777777" w:rsidR="00F02335" w:rsidRPr="00D05744" w:rsidRDefault="00F02335" w:rsidP="00F57015">
    <w:pPr>
      <w:pStyle w:val="Hlavika"/>
      <w:rPr>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6765B" w14:textId="77777777" w:rsidR="00F02335" w:rsidRPr="006959C1" w:rsidRDefault="00F02335"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41DBB"/>
    <w:multiLevelType w:val="hybridMultilevel"/>
    <w:tmpl w:val="FAC053C8"/>
    <w:lvl w:ilvl="0" w:tplc="94FC2382">
      <w:start w:val="1"/>
      <w:numFmt w:val="lowerLetter"/>
      <w:lvlText w:val="%1)"/>
      <w:lvlJc w:val="left"/>
      <w:pPr>
        <w:ind w:left="1212" w:hanging="360"/>
      </w:pPr>
      <w:rPr>
        <w:b w:val="0"/>
        <w:bCs w:val="0"/>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1" w15:restartNumberingAfterBreak="0">
    <w:nsid w:val="06F91ED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6"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1EBF3D66"/>
    <w:multiLevelType w:val="hybridMultilevel"/>
    <w:tmpl w:val="7C5C31EE"/>
    <w:lvl w:ilvl="0" w:tplc="041B0001">
      <w:start w:val="1"/>
      <w:numFmt w:val="bullet"/>
      <w:lvlText w:val=""/>
      <w:lvlJc w:val="left"/>
      <w:pPr>
        <w:ind w:left="3200" w:hanging="360"/>
      </w:pPr>
      <w:rPr>
        <w:rFonts w:ascii="Symbol" w:hAnsi="Symbol" w:hint="default"/>
      </w:rPr>
    </w:lvl>
    <w:lvl w:ilvl="1" w:tplc="041B0003" w:tentative="1">
      <w:start w:val="1"/>
      <w:numFmt w:val="bullet"/>
      <w:lvlText w:val="o"/>
      <w:lvlJc w:val="left"/>
      <w:pPr>
        <w:ind w:left="3920" w:hanging="360"/>
      </w:pPr>
      <w:rPr>
        <w:rFonts w:ascii="Courier New" w:hAnsi="Courier New" w:cs="Courier New" w:hint="default"/>
      </w:rPr>
    </w:lvl>
    <w:lvl w:ilvl="2" w:tplc="041B0005" w:tentative="1">
      <w:start w:val="1"/>
      <w:numFmt w:val="bullet"/>
      <w:lvlText w:val=""/>
      <w:lvlJc w:val="left"/>
      <w:pPr>
        <w:ind w:left="4640" w:hanging="360"/>
      </w:pPr>
      <w:rPr>
        <w:rFonts w:ascii="Wingdings" w:hAnsi="Wingdings" w:hint="default"/>
      </w:rPr>
    </w:lvl>
    <w:lvl w:ilvl="3" w:tplc="041B0001" w:tentative="1">
      <w:start w:val="1"/>
      <w:numFmt w:val="bullet"/>
      <w:lvlText w:val=""/>
      <w:lvlJc w:val="left"/>
      <w:pPr>
        <w:ind w:left="5360" w:hanging="360"/>
      </w:pPr>
      <w:rPr>
        <w:rFonts w:ascii="Symbol" w:hAnsi="Symbol" w:hint="default"/>
      </w:rPr>
    </w:lvl>
    <w:lvl w:ilvl="4" w:tplc="041B0003" w:tentative="1">
      <w:start w:val="1"/>
      <w:numFmt w:val="bullet"/>
      <w:lvlText w:val="o"/>
      <w:lvlJc w:val="left"/>
      <w:pPr>
        <w:ind w:left="6080" w:hanging="360"/>
      </w:pPr>
      <w:rPr>
        <w:rFonts w:ascii="Courier New" w:hAnsi="Courier New" w:cs="Courier New" w:hint="default"/>
      </w:rPr>
    </w:lvl>
    <w:lvl w:ilvl="5" w:tplc="041B0005" w:tentative="1">
      <w:start w:val="1"/>
      <w:numFmt w:val="bullet"/>
      <w:lvlText w:val=""/>
      <w:lvlJc w:val="left"/>
      <w:pPr>
        <w:ind w:left="6800" w:hanging="360"/>
      </w:pPr>
      <w:rPr>
        <w:rFonts w:ascii="Wingdings" w:hAnsi="Wingdings" w:hint="default"/>
      </w:rPr>
    </w:lvl>
    <w:lvl w:ilvl="6" w:tplc="041B0001" w:tentative="1">
      <w:start w:val="1"/>
      <w:numFmt w:val="bullet"/>
      <w:lvlText w:val=""/>
      <w:lvlJc w:val="left"/>
      <w:pPr>
        <w:ind w:left="7520" w:hanging="360"/>
      </w:pPr>
      <w:rPr>
        <w:rFonts w:ascii="Symbol" w:hAnsi="Symbol" w:hint="default"/>
      </w:rPr>
    </w:lvl>
    <w:lvl w:ilvl="7" w:tplc="041B0003" w:tentative="1">
      <w:start w:val="1"/>
      <w:numFmt w:val="bullet"/>
      <w:lvlText w:val="o"/>
      <w:lvlJc w:val="left"/>
      <w:pPr>
        <w:ind w:left="8240" w:hanging="360"/>
      </w:pPr>
      <w:rPr>
        <w:rFonts w:ascii="Courier New" w:hAnsi="Courier New" w:cs="Courier New" w:hint="default"/>
      </w:rPr>
    </w:lvl>
    <w:lvl w:ilvl="8" w:tplc="041B0005" w:tentative="1">
      <w:start w:val="1"/>
      <w:numFmt w:val="bullet"/>
      <w:lvlText w:val=""/>
      <w:lvlJc w:val="left"/>
      <w:pPr>
        <w:ind w:left="8960" w:hanging="360"/>
      </w:pPr>
      <w:rPr>
        <w:rFonts w:ascii="Wingdings" w:hAnsi="Wingdings" w:hint="default"/>
      </w:rPr>
    </w:lvl>
  </w:abstractNum>
  <w:abstractNum w:abstractNumId="12"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88E0BE7"/>
    <w:multiLevelType w:val="hybridMultilevel"/>
    <w:tmpl w:val="BE02CD64"/>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E133C62"/>
    <w:multiLevelType w:val="hybridMultilevel"/>
    <w:tmpl w:val="8C6ED902"/>
    <w:lvl w:ilvl="0" w:tplc="041B0001">
      <w:start w:val="1"/>
      <w:numFmt w:val="bullet"/>
      <w:lvlText w:val=""/>
      <w:lvlJc w:val="left"/>
      <w:pPr>
        <w:ind w:left="3200" w:hanging="360"/>
      </w:pPr>
      <w:rPr>
        <w:rFonts w:ascii="Symbol" w:hAnsi="Symbol" w:hint="default"/>
      </w:rPr>
    </w:lvl>
    <w:lvl w:ilvl="1" w:tplc="041B0003" w:tentative="1">
      <w:start w:val="1"/>
      <w:numFmt w:val="bullet"/>
      <w:lvlText w:val="o"/>
      <w:lvlJc w:val="left"/>
      <w:pPr>
        <w:ind w:left="3920" w:hanging="360"/>
      </w:pPr>
      <w:rPr>
        <w:rFonts w:ascii="Courier New" w:hAnsi="Courier New" w:cs="Courier New" w:hint="default"/>
      </w:rPr>
    </w:lvl>
    <w:lvl w:ilvl="2" w:tplc="041B0005" w:tentative="1">
      <w:start w:val="1"/>
      <w:numFmt w:val="bullet"/>
      <w:lvlText w:val=""/>
      <w:lvlJc w:val="left"/>
      <w:pPr>
        <w:ind w:left="4640" w:hanging="360"/>
      </w:pPr>
      <w:rPr>
        <w:rFonts w:ascii="Wingdings" w:hAnsi="Wingdings" w:hint="default"/>
      </w:rPr>
    </w:lvl>
    <w:lvl w:ilvl="3" w:tplc="041B0001" w:tentative="1">
      <w:start w:val="1"/>
      <w:numFmt w:val="bullet"/>
      <w:lvlText w:val=""/>
      <w:lvlJc w:val="left"/>
      <w:pPr>
        <w:ind w:left="5360" w:hanging="360"/>
      </w:pPr>
      <w:rPr>
        <w:rFonts w:ascii="Symbol" w:hAnsi="Symbol" w:hint="default"/>
      </w:rPr>
    </w:lvl>
    <w:lvl w:ilvl="4" w:tplc="041B0003" w:tentative="1">
      <w:start w:val="1"/>
      <w:numFmt w:val="bullet"/>
      <w:lvlText w:val="o"/>
      <w:lvlJc w:val="left"/>
      <w:pPr>
        <w:ind w:left="6080" w:hanging="360"/>
      </w:pPr>
      <w:rPr>
        <w:rFonts w:ascii="Courier New" w:hAnsi="Courier New" w:cs="Courier New" w:hint="default"/>
      </w:rPr>
    </w:lvl>
    <w:lvl w:ilvl="5" w:tplc="041B0005" w:tentative="1">
      <w:start w:val="1"/>
      <w:numFmt w:val="bullet"/>
      <w:lvlText w:val=""/>
      <w:lvlJc w:val="left"/>
      <w:pPr>
        <w:ind w:left="6800" w:hanging="360"/>
      </w:pPr>
      <w:rPr>
        <w:rFonts w:ascii="Wingdings" w:hAnsi="Wingdings" w:hint="default"/>
      </w:rPr>
    </w:lvl>
    <w:lvl w:ilvl="6" w:tplc="041B0001" w:tentative="1">
      <w:start w:val="1"/>
      <w:numFmt w:val="bullet"/>
      <w:lvlText w:val=""/>
      <w:lvlJc w:val="left"/>
      <w:pPr>
        <w:ind w:left="7520" w:hanging="360"/>
      </w:pPr>
      <w:rPr>
        <w:rFonts w:ascii="Symbol" w:hAnsi="Symbol" w:hint="default"/>
      </w:rPr>
    </w:lvl>
    <w:lvl w:ilvl="7" w:tplc="041B0003" w:tentative="1">
      <w:start w:val="1"/>
      <w:numFmt w:val="bullet"/>
      <w:lvlText w:val="o"/>
      <w:lvlJc w:val="left"/>
      <w:pPr>
        <w:ind w:left="8240" w:hanging="360"/>
      </w:pPr>
      <w:rPr>
        <w:rFonts w:ascii="Courier New" w:hAnsi="Courier New" w:cs="Courier New" w:hint="default"/>
      </w:rPr>
    </w:lvl>
    <w:lvl w:ilvl="8" w:tplc="041B0005" w:tentative="1">
      <w:start w:val="1"/>
      <w:numFmt w:val="bullet"/>
      <w:lvlText w:val=""/>
      <w:lvlJc w:val="left"/>
      <w:pPr>
        <w:ind w:left="8960" w:hanging="360"/>
      </w:pPr>
      <w:rPr>
        <w:rFonts w:ascii="Wingdings" w:hAnsi="Wingdings" w:hint="default"/>
      </w:rPr>
    </w:lvl>
  </w:abstractNum>
  <w:abstractNum w:abstractNumId="18" w15:restartNumberingAfterBreak="0">
    <w:nsid w:val="2F191F0B"/>
    <w:multiLevelType w:val="hybridMultilevel"/>
    <w:tmpl w:val="B8C4B86C"/>
    <w:lvl w:ilvl="0" w:tplc="95A8E852">
      <w:start w:val="1"/>
      <w:numFmt w:val="lowerLetter"/>
      <w:lvlText w:val="%1)"/>
      <w:lvlJc w:val="left"/>
      <w:pPr>
        <w:ind w:left="1212" w:hanging="360"/>
      </w:pPr>
      <w:rPr>
        <w:b w:val="0"/>
        <w:bCs w:val="0"/>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1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3A1528B"/>
    <w:multiLevelType w:val="hybridMultilevel"/>
    <w:tmpl w:val="DD30330E"/>
    <w:lvl w:ilvl="0" w:tplc="053C4B36">
      <w:start w:val="1"/>
      <w:numFmt w:val="lowerLetter"/>
      <w:lvlText w:val="%1)"/>
      <w:lvlJc w:val="left"/>
      <w:pPr>
        <w:ind w:left="1512" w:hanging="360"/>
      </w:pPr>
      <w:rPr>
        <w:b w:val="0"/>
        <w:bCs w:val="0"/>
      </w:rPr>
    </w:lvl>
    <w:lvl w:ilvl="1" w:tplc="041B0019" w:tentative="1">
      <w:start w:val="1"/>
      <w:numFmt w:val="lowerLetter"/>
      <w:lvlText w:val="%2."/>
      <w:lvlJc w:val="left"/>
      <w:pPr>
        <w:ind w:left="2232" w:hanging="360"/>
      </w:pPr>
    </w:lvl>
    <w:lvl w:ilvl="2" w:tplc="041B001B" w:tentative="1">
      <w:start w:val="1"/>
      <w:numFmt w:val="lowerRoman"/>
      <w:lvlText w:val="%3."/>
      <w:lvlJc w:val="right"/>
      <w:pPr>
        <w:ind w:left="2952" w:hanging="180"/>
      </w:pPr>
    </w:lvl>
    <w:lvl w:ilvl="3" w:tplc="041B000F" w:tentative="1">
      <w:start w:val="1"/>
      <w:numFmt w:val="decimal"/>
      <w:lvlText w:val="%4."/>
      <w:lvlJc w:val="left"/>
      <w:pPr>
        <w:ind w:left="3672" w:hanging="360"/>
      </w:pPr>
    </w:lvl>
    <w:lvl w:ilvl="4" w:tplc="041B0019" w:tentative="1">
      <w:start w:val="1"/>
      <w:numFmt w:val="lowerLetter"/>
      <w:lvlText w:val="%5."/>
      <w:lvlJc w:val="left"/>
      <w:pPr>
        <w:ind w:left="4392" w:hanging="360"/>
      </w:pPr>
    </w:lvl>
    <w:lvl w:ilvl="5" w:tplc="041B001B" w:tentative="1">
      <w:start w:val="1"/>
      <w:numFmt w:val="lowerRoman"/>
      <w:lvlText w:val="%6."/>
      <w:lvlJc w:val="right"/>
      <w:pPr>
        <w:ind w:left="5112" w:hanging="180"/>
      </w:pPr>
    </w:lvl>
    <w:lvl w:ilvl="6" w:tplc="041B000F" w:tentative="1">
      <w:start w:val="1"/>
      <w:numFmt w:val="decimal"/>
      <w:lvlText w:val="%7."/>
      <w:lvlJc w:val="left"/>
      <w:pPr>
        <w:ind w:left="5832" w:hanging="360"/>
      </w:pPr>
    </w:lvl>
    <w:lvl w:ilvl="7" w:tplc="041B0019" w:tentative="1">
      <w:start w:val="1"/>
      <w:numFmt w:val="lowerLetter"/>
      <w:lvlText w:val="%8."/>
      <w:lvlJc w:val="left"/>
      <w:pPr>
        <w:ind w:left="6552" w:hanging="360"/>
      </w:pPr>
    </w:lvl>
    <w:lvl w:ilvl="8" w:tplc="041B001B" w:tentative="1">
      <w:start w:val="1"/>
      <w:numFmt w:val="lowerRoman"/>
      <w:lvlText w:val="%9."/>
      <w:lvlJc w:val="right"/>
      <w:pPr>
        <w:ind w:left="7272" w:hanging="180"/>
      </w:pPr>
    </w:lvl>
  </w:abstractNum>
  <w:abstractNum w:abstractNumId="22" w15:restartNumberingAfterBreak="0">
    <w:nsid w:val="345B4CDC"/>
    <w:multiLevelType w:val="hybridMultilevel"/>
    <w:tmpl w:val="3586DC64"/>
    <w:lvl w:ilvl="0" w:tplc="AB623EC4">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F49180D"/>
    <w:multiLevelType w:val="hybridMultilevel"/>
    <w:tmpl w:val="CCCAE818"/>
    <w:lvl w:ilvl="0" w:tplc="041B000F">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0276769"/>
    <w:multiLevelType w:val="multilevel"/>
    <w:tmpl w:val="B8AC130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565562"/>
    <w:multiLevelType w:val="hybridMultilevel"/>
    <w:tmpl w:val="0A104684"/>
    <w:lvl w:ilvl="0" w:tplc="041B0017">
      <w:start w:val="1"/>
      <w:numFmt w:val="lowerLetter"/>
      <w:lvlText w:val="%1)"/>
      <w:lvlJc w:val="left"/>
      <w:pPr>
        <w:ind w:left="360" w:hanging="360"/>
      </w:pPr>
      <w:rPr>
        <w:rFonts w:cs="Times New Roman"/>
      </w:rPr>
    </w:lvl>
    <w:lvl w:ilvl="1" w:tplc="A6164BB8">
      <w:start w:val="1"/>
      <w:numFmt w:val="decimal"/>
      <w:lvlText w:val="%2."/>
      <w:lvlJc w:val="left"/>
      <w:pPr>
        <w:ind w:left="1079" w:hanging="359"/>
      </w:pPr>
      <w:rPr>
        <w:rFonts w:ascii="Arial" w:hAnsi="Arial" w:cs="Arial" w:hint="default"/>
        <w:b w:val="0"/>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9"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30"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C3544A7"/>
    <w:multiLevelType w:val="hybridMultilevel"/>
    <w:tmpl w:val="0212D1E4"/>
    <w:lvl w:ilvl="0" w:tplc="041B000F">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4D9E59A7"/>
    <w:multiLevelType w:val="multilevel"/>
    <w:tmpl w:val="44C0F96A"/>
    <w:lvl w:ilvl="0">
      <w:start w:val="1"/>
      <w:numFmt w:val="decimal"/>
      <w:lvlText w:val="%1."/>
      <w:lvlJc w:val="left"/>
      <w:pPr>
        <w:ind w:left="360" w:hanging="360"/>
      </w:pPr>
    </w:lvl>
    <w:lvl w:ilvl="1">
      <w:start w:val="1"/>
      <w:numFmt w:val="decimal"/>
      <w:lvlText w:val="%1.%2."/>
      <w:lvlJc w:val="left"/>
      <w:pPr>
        <w:ind w:left="792" w:hanging="432"/>
      </w:pPr>
      <w:rPr>
        <w:rFonts w:hint="default"/>
        <w:b w:val="0"/>
        <w:bC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1614F7F"/>
    <w:multiLevelType w:val="hybridMultilevel"/>
    <w:tmpl w:val="6D96AA80"/>
    <w:lvl w:ilvl="0" w:tplc="81344D84">
      <w:start w:val="1"/>
      <w:numFmt w:val="lowerRoman"/>
      <w:lvlText w:val="%1."/>
      <w:lvlJc w:val="right"/>
      <w:pPr>
        <w:ind w:left="1780" w:hanging="360"/>
      </w:pPr>
      <w:rPr>
        <w:sz w:val="20"/>
        <w:szCs w:val="20"/>
      </w:rPr>
    </w:lvl>
    <w:lvl w:ilvl="1" w:tplc="041B0019" w:tentative="1">
      <w:start w:val="1"/>
      <w:numFmt w:val="lowerLetter"/>
      <w:lvlText w:val="%2."/>
      <w:lvlJc w:val="left"/>
      <w:pPr>
        <w:ind w:left="2500" w:hanging="360"/>
      </w:pPr>
    </w:lvl>
    <w:lvl w:ilvl="2" w:tplc="041B001B" w:tentative="1">
      <w:start w:val="1"/>
      <w:numFmt w:val="lowerRoman"/>
      <w:lvlText w:val="%3."/>
      <w:lvlJc w:val="right"/>
      <w:pPr>
        <w:ind w:left="3220" w:hanging="180"/>
      </w:pPr>
    </w:lvl>
    <w:lvl w:ilvl="3" w:tplc="041B000F" w:tentative="1">
      <w:start w:val="1"/>
      <w:numFmt w:val="decimal"/>
      <w:lvlText w:val="%4."/>
      <w:lvlJc w:val="left"/>
      <w:pPr>
        <w:ind w:left="3940" w:hanging="360"/>
      </w:pPr>
    </w:lvl>
    <w:lvl w:ilvl="4" w:tplc="041B0019" w:tentative="1">
      <w:start w:val="1"/>
      <w:numFmt w:val="lowerLetter"/>
      <w:lvlText w:val="%5."/>
      <w:lvlJc w:val="left"/>
      <w:pPr>
        <w:ind w:left="4660" w:hanging="360"/>
      </w:pPr>
    </w:lvl>
    <w:lvl w:ilvl="5" w:tplc="041B001B" w:tentative="1">
      <w:start w:val="1"/>
      <w:numFmt w:val="lowerRoman"/>
      <w:lvlText w:val="%6."/>
      <w:lvlJc w:val="right"/>
      <w:pPr>
        <w:ind w:left="5380" w:hanging="180"/>
      </w:pPr>
    </w:lvl>
    <w:lvl w:ilvl="6" w:tplc="041B000F" w:tentative="1">
      <w:start w:val="1"/>
      <w:numFmt w:val="decimal"/>
      <w:lvlText w:val="%7."/>
      <w:lvlJc w:val="left"/>
      <w:pPr>
        <w:ind w:left="6100" w:hanging="360"/>
      </w:pPr>
    </w:lvl>
    <w:lvl w:ilvl="7" w:tplc="041B0019" w:tentative="1">
      <w:start w:val="1"/>
      <w:numFmt w:val="lowerLetter"/>
      <w:lvlText w:val="%8."/>
      <w:lvlJc w:val="left"/>
      <w:pPr>
        <w:ind w:left="6820" w:hanging="360"/>
      </w:pPr>
    </w:lvl>
    <w:lvl w:ilvl="8" w:tplc="041B001B" w:tentative="1">
      <w:start w:val="1"/>
      <w:numFmt w:val="lowerRoman"/>
      <w:lvlText w:val="%9."/>
      <w:lvlJc w:val="right"/>
      <w:pPr>
        <w:ind w:left="7540" w:hanging="180"/>
      </w:pPr>
    </w:lvl>
  </w:abstractNum>
  <w:abstractNum w:abstractNumId="35" w15:restartNumberingAfterBreak="0">
    <w:nsid w:val="519C09F0"/>
    <w:multiLevelType w:val="hybridMultilevel"/>
    <w:tmpl w:val="A90EF350"/>
    <w:lvl w:ilvl="0" w:tplc="09C047CE">
      <w:start w:val="1"/>
      <w:numFmt w:val="lowerLetter"/>
      <w:lvlText w:val="%1)"/>
      <w:lvlJc w:val="left"/>
      <w:pPr>
        <w:ind w:left="1152" w:hanging="360"/>
      </w:pPr>
      <w:rPr>
        <w:rFonts w:hint="default"/>
        <w:sz w:val="20"/>
        <w:szCs w:val="20"/>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36"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590718D0"/>
    <w:multiLevelType w:val="hybridMultilevel"/>
    <w:tmpl w:val="3580D554"/>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9"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70E259E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0E37888"/>
    <w:multiLevelType w:val="hybridMultilevel"/>
    <w:tmpl w:val="8B14F0BC"/>
    <w:lvl w:ilvl="0" w:tplc="2EEEC77C">
      <w:start w:val="1"/>
      <w:numFmt w:val="upperLetter"/>
      <w:pStyle w:val="Nadpis1"/>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44" w15:restartNumberingAfterBreak="0">
    <w:nsid w:val="72C00188"/>
    <w:multiLevelType w:val="hybridMultilevel"/>
    <w:tmpl w:val="30E4EE02"/>
    <w:lvl w:ilvl="0" w:tplc="7F5E99F4">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83C677D"/>
    <w:multiLevelType w:val="multilevel"/>
    <w:tmpl w:val="31F4B954"/>
    <w:lvl w:ilvl="0">
      <w:start w:val="1"/>
      <w:numFmt w:val="lowerLetter"/>
      <w:lvlText w:val="%1)"/>
      <w:lvlJc w:val="left"/>
      <w:pPr>
        <w:ind w:left="1152" w:hanging="360"/>
      </w:pPr>
      <w:rPr>
        <w:rFonts w:hint="default"/>
      </w:rPr>
    </w:lvl>
    <w:lvl w:ilvl="1">
      <w:start w:val="1"/>
      <w:numFmt w:val="decimal"/>
      <w:lvlText w:val="%1.%2."/>
      <w:lvlJc w:val="left"/>
      <w:pPr>
        <w:ind w:left="1584" w:hanging="432"/>
      </w:pPr>
      <w:rPr>
        <w:rFonts w:hint="default"/>
      </w:rPr>
    </w:lvl>
    <w:lvl w:ilvl="2">
      <w:start w:val="1"/>
      <w:numFmt w:val="decimal"/>
      <w:lvlText w:val="%1.%2.%3."/>
      <w:lvlJc w:val="left"/>
      <w:pPr>
        <w:ind w:left="2016" w:hanging="504"/>
      </w:pPr>
      <w:rPr>
        <w:rFonts w:hint="default"/>
      </w:rPr>
    </w:lvl>
    <w:lvl w:ilvl="3">
      <w:start w:val="1"/>
      <w:numFmt w:val="decimal"/>
      <w:lvlText w:val="%1.%2.%3.%4."/>
      <w:lvlJc w:val="left"/>
      <w:pPr>
        <w:ind w:left="2520" w:hanging="648"/>
      </w:pPr>
      <w:rPr>
        <w:rFonts w:hint="default"/>
      </w:rPr>
    </w:lvl>
    <w:lvl w:ilvl="4">
      <w:start w:val="1"/>
      <w:numFmt w:val="decimal"/>
      <w:lvlText w:val="%1.%2.%3.%4.%5."/>
      <w:lvlJc w:val="left"/>
      <w:pPr>
        <w:ind w:left="3024" w:hanging="792"/>
      </w:pPr>
      <w:rPr>
        <w:rFonts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47"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964890279">
    <w:abstractNumId w:val="43"/>
  </w:num>
  <w:num w:numId="2" w16cid:durableId="1673989771">
    <w:abstractNumId w:val="6"/>
  </w:num>
  <w:num w:numId="3" w16cid:durableId="49576543">
    <w:abstractNumId w:val="5"/>
  </w:num>
  <w:num w:numId="4" w16cid:durableId="877934246">
    <w:abstractNumId w:val="30"/>
  </w:num>
  <w:num w:numId="5" w16cid:durableId="1153061798">
    <w:abstractNumId w:val="44"/>
  </w:num>
  <w:num w:numId="6" w16cid:durableId="1608123653">
    <w:abstractNumId w:val="29"/>
    <w:lvlOverride w:ilvl="0">
      <w:startOverride w:val="1"/>
    </w:lvlOverride>
  </w:num>
  <w:num w:numId="7" w16cid:durableId="1591352941">
    <w:abstractNumId w:val="47"/>
  </w:num>
  <w:num w:numId="8" w16cid:durableId="959804248">
    <w:abstractNumId w:val="13"/>
  </w:num>
  <w:num w:numId="9" w16cid:durableId="1455636955">
    <w:abstractNumId w:val="40"/>
  </w:num>
  <w:num w:numId="10" w16cid:durableId="1740593717">
    <w:abstractNumId w:val="12"/>
  </w:num>
  <w:num w:numId="11" w16cid:durableId="1502349872">
    <w:abstractNumId w:val="31"/>
  </w:num>
  <w:num w:numId="12" w16cid:durableId="865753021">
    <w:abstractNumId w:val="2"/>
  </w:num>
  <w:num w:numId="13" w16cid:durableId="286130592">
    <w:abstractNumId w:val="20"/>
  </w:num>
  <w:num w:numId="14" w16cid:durableId="631137132">
    <w:abstractNumId w:val="15"/>
  </w:num>
  <w:num w:numId="15" w16cid:durableId="1646621110">
    <w:abstractNumId w:val="36"/>
  </w:num>
  <w:num w:numId="16" w16cid:durableId="1732003642">
    <w:abstractNumId w:val="19"/>
  </w:num>
  <w:num w:numId="17" w16cid:durableId="1129472555">
    <w:abstractNumId w:val="10"/>
  </w:num>
  <w:num w:numId="18" w16cid:durableId="1452088407">
    <w:abstractNumId w:val="8"/>
  </w:num>
  <w:num w:numId="19" w16cid:durableId="1020618215">
    <w:abstractNumId w:val="24"/>
  </w:num>
  <w:num w:numId="20" w16cid:durableId="1767918394">
    <w:abstractNumId w:val="4"/>
  </w:num>
  <w:num w:numId="21" w16cid:durableId="406851343">
    <w:abstractNumId w:val="39"/>
  </w:num>
  <w:num w:numId="22" w16cid:durableId="92673547">
    <w:abstractNumId w:val="9"/>
  </w:num>
  <w:num w:numId="23" w16cid:durableId="537133394">
    <w:abstractNumId w:val="25"/>
  </w:num>
  <w:num w:numId="24" w16cid:durableId="681247616">
    <w:abstractNumId w:val="14"/>
  </w:num>
  <w:num w:numId="25" w16cid:durableId="148517749">
    <w:abstractNumId w:val="3"/>
  </w:num>
  <w:num w:numId="26" w16cid:durableId="1673799377">
    <w:abstractNumId w:val="41"/>
  </w:num>
  <w:num w:numId="27" w16cid:durableId="722565337">
    <w:abstractNumId w:val="38"/>
  </w:num>
  <w:num w:numId="28" w16cid:durableId="1601831803">
    <w:abstractNumId w:val="28"/>
  </w:num>
  <w:num w:numId="29" w16cid:durableId="2042902843">
    <w:abstractNumId w:val="7"/>
  </w:num>
  <w:num w:numId="30" w16cid:durableId="2005862312">
    <w:abstractNumId w:val="22"/>
  </w:num>
  <w:num w:numId="31" w16cid:durableId="2123106759">
    <w:abstractNumId w:val="37"/>
  </w:num>
  <w:num w:numId="32" w16cid:durableId="1426682779">
    <w:abstractNumId w:val="27"/>
  </w:num>
  <w:num w:numId="33" w16cid:durableId="40717047">
    <w:abstractNumId w:val="46"/>
  </w:num>
  <w:num w:numId="34" w16cid:durableId="1980109124">
    <w:abstractNumId w:val="11"/>
  </w:num>
  <w:num w:numId="35" w16cid:durableId="1971937220">
    <w:abstractNumId w:val="21"/>
  </w:num>
  <w:num w:numId="36" w16cid:durableId="1323385269">
    <w:abstractNumId w:val="0"/>
  </w:num>
  <w:num w:numId="37" w16cid:durableId="1546261372">
    <w:abstractNumId w:val="18"/>
  </w:num>
  <w:num w:numId="38" w16cid:durableId="679158841">
    <w:abstractNumId w:val="33"/>
  </w:num>
  <w:num w:numId="39" w16cid:durableId="493186855">
    <w:abstractNumId w:val="42"/>
  </w:num>
  <w:num w:numId="40" w16cid:durableId="1172406076">
    <w:abstractNumId w:val="1"/>
  </w:num>
  <w:num w:numId="41" w16cid:durableId="1085611665">
    <w:abstractNumId w:val="35"/>
  </w:num>
  <w:num w:numId="42" w16cid:durableId="1194002227">
    <w:abstractNumId w:val="34"/>
  </w:num>
  <w:num w:numId="43" w16cid:durableId="1386414098">
    <w:abstractNumId w:val="32"/>
  </w:num>
  <w:num w:numId="44" w16cid:durableId="1323775670">
    <w:abstractNumId w:val="26"/>
  </w:num>
  <w:num w:numId="45" w16cid:durableId="64687942">
    <w:abstractNumId w:val="45"/>
  </w:num>
  <w:num w:numId="46" w16cid:durableId="484860351">
    <w:abstractNumId w:val="16"/>
  </w:num>
  <w:num w:numId="47" w16cid:durableId="482743980">
    <w:abstractNumId w:val="23"/>
  </w:num>
  <w:num w:numId="48" w16cid:durableId="637296690">
    <w:abstractNumId w:val="17"/>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C7B"/>
    <w:rsid w:val="00001C82"/>
    <w:rsid w:val="000036C0"/>
    <w:rsid w:val="000050EF"/>
    <w:rsid w:val="00006922"/>
    <w:rsid w:val="00007809"/>
    <w:rsid w:val="00007D9E"/>
    <w:rsid w:val="00010F68"/>
    <w:rsid w:val="000117FD"/>
    <w:rsid w:val="00011951"/>
    <w:rsid w:val="0001357D"/>
    <w:rsid w:val="00013A50"/>
    <w:rsid w:val="00013EBA"/>
    <w:rsid w:val="000146F8"/>
    <w:rsid w:val="00014EE3"/>
    <w:rsid w:val="0001530E"/>
    <w:rsid w:val="00015426"/>
    <w:rsid w:val="000154F5"/>
    <w:rsid w:val="000158F6"/>
    <w:rsid w:val="0001598C"/>
    <w:rsid w:val="00015E06"/>
    <w:rsid w:val="0001650D"/>
    <w:rsid w:val="00016EC2"/>
    <w:rsid w:val="00017A51"/>
    <w:rsid w:val="00020F48"/>
    <w:rsid w:val="00021779"/>
    <w:rsid w:val="0002309A"/>
    <w:rsid w:val="00023E54"/>
    <w:rsid w:val="000244D7"/>
    <w:rsid w:val="00024953"/>
    <w:rsid w:val="0002497C"/>
    <w:rsid w:val="00024B0B"/>
    <w:rsid w:val="00025BD9"/>
    <w:rsid w:val="00025BED"/>
    <w:rsid w:val="00025EE6"/>
    <w:rsid w:val="000262D9"/>
    <w:rsid w:val="00026435"/>
    <w:rsid w:val="00026ECD"/>
    <w:rsid w:val="000308FB"/>
    <w:rsid w:val="0003161F"/>
    <w:rsid w:val="00031AFE"/>
    <w:rsid w:val="00031BF9"/>
    <w:rsid w:val="000320E8"/>
    <w:rsid w:val="000323E0"/>
    <w:rsid w:val="00032D74"/>
    <w:rsid w:val="00034582"/>
    <w:rsid w:val="00036B7E"/>
    <w:rsid w:val="000376EF"/>
    <w:rsid w:val="00041AD7"/>
    <w:rsid w:val="00041D5D"/>
    <w:rsid w:val="00041ECB"/>
    <w:rsid w:val="00042B02"/>
    <w:rsid w:val="0004352A"/>
    <w:rsid w:val="00043979"/>
    <w:rsid w:val="000468D0"/>
    <w:rsid w:val="000473BA"/>
    <w:rsid w:val="000474C4"/>
    <w:rsid w:val="000475D8"/>
    <w:rsid w:val="00047CF0"/>
    <w:rsid w:val="00050FA1"/>
    <w:rsid w:val="0005109C"/>
    <w:rsid w:val="00051D49"/>
    <w:rsid w:val="000524C4"/>
    <w:rsid w:val="00052540"/>
    <w:rsid w:val="000535FB"/>
    <w:rsid w:val="00053C55"/>
    <w:rsid w:val="00053DFB"/>
    <w:rsid w:val="000543FF"/>
    <w:rsid w:val="00054AFC"/>
    <w:rsid w:val="0005571D"/>
    <w:rsid w:val="000565F4"/>
    <w:rsid w:val="00056B90"/>
    <w:rsid w:val="000575B9"/>
    <w:rsid w:val="000578B3"/>
    <w:rsid w:val="00057ACF"/>
    <w:rsid w:val="00057B02"/>
    <w:rsid w:val="00057BA6"/>
    <w:rsid w:val="00060379"/>
    <w:rsid w:val="0006239A"/>
    <w:rsid w:val="0006446D"/>
    <w:rsid w:val="0006596D"/>
    <w:rsid w:val="00065C17"/>
    <w:rsid w:val="00065C86"/>
    <w:rsid w:val="00066586"/>
    <w:rsid w:val="00067126"/>
    <w:rsid w:val="000671A3"/>
    <w:rsid w:val="00067AEB"/>
    <w:rsid w:val="00067B18"/>
    <w:rsid w:val="000703C7"/>
    <w:rsid w:val="000709D5"/>
    <w:rsid w:val="00070CFC"/>
    <w:rsid w:val="00070E55"/>
    <w:rsid w:val="0007131A"/>
    <w:rsid w:val="000718C8"/>
    <w:rsid w:val="0007253B"/>
    <w:rsid w:val="00072E17"/>
    <w:rsid w:val="00075B31"/>
    <w:rsid w:val="00077BAF"/>
    <w:rsid w:val="00080D8D"/>
    <w:rsid w:val="000828E4"/>
    <w:rsid w:val="000828F3"/>
    <w:rsid w:val="000848A8"/>
    <w:rsid w:val="000851E1"/>
    <w:rsid w:val="0008548B"/>
    <w:rsid w:val="00086546"/>
    <w:rsid w:val="000876B1"/>
    <w:rsid w:val="0009062C"/>
    <w:rsid w:val="00090CFA"/>
    <w:rsid w:val="00090F98"/>
    <w:rsid w:val="00092121"/>
    <w:rsid w:val="00092593"/>
    <w:rsid w:val="00092659"/>
    <w:rsid w:val="00092E99"/>
    <w:rsid w:val="00093719"/>
    <w:rsid w:val="00095245"/>
    <w:rsid w:val="00096075"/>
    <w:rsid w:val="0009631B"/>
    <w:rsid w:val="0009633A"/>
    <w:rsid w:val="0009684E"/>
    <w:rsid w:val="00097504"/>
    <w:rsid w:val="00097E4A"/>
    <w:rsid w:val="000A012E"/>
    <w:rsid w:val="000A1B74"/>
    <w:rsid w:val="000A2592"/>
    <w:rsid w:val="000A2EED"/>
    <w:rsid w:val="000A313E"/>
    <w:rsid w:val="000A4921"/>
    <w:rsid w:val="000A56A6"/>
    <w:rsid w:val="000A66DF"/>
    <w:rsid w:val="000A6BD5"/>
    <w:rsid w:val="000A73D9"/>
    <w:rsid w:val="000A7446"/>
    <w:rsid w:val="000A78B7"/>
    <w:rsid w:val="000B0A40"/>
    <w:rsid w:val="000B2B9C"/>
    <w:rsid w:val="000B348E"/>
    <w:rsid w:val="000B36ED"/>
    <w:rsid w:val="000B3803"/>
    <w:rsid w:val="000B3CB1"/>
    <w:rsid w:val="000B4BE3"/>
    <w:rsid w:val="000B4F42"/>
    <w:rsid w:val="000B57DA"/>
    <w:rsid w:val="000B6237"/>
    <w:rsid w:val="000B669D"/>
    <w:rsid w:val="000B6AB7"/>
    <w:rsid w:val="000B7684"/>
    <w:rsid w:val="000B7FA5"/>
    <w:rsid w:val="000C00DF"/>
    <w:rsid w:val="000C060D"/>
    <w:rsid w:val="000C08AC"/>
    <w:rsid w:val="000C1351"/>
    <w:rsid w:val="000C1C3B"/>
    <w:rsid w:val="000C2310"/>
    <w:rsid w:val="000C4615"/>
    <w:rsid w:val="000C4925"/>
    <w:rsid w:val="000C5C89"/>
    <w:rsid w:val="000C5D96"/>
    <w:rsid w:val="000C605C"/>
    <w:rsid w:val="000C622F"/>
    <w:rsid w:val="000C6F40"/>
    <w:rsid w:val="000C795B"/>
    <w:rsid w:val="000C7EB7"/>
    <w:rsid w:val="000D1358"/>
    <w:rsid w:val="000D1406"/>
    <w:rsid w:val="000D1833"/>
    <w:rsid w:val="000D1855"/>
    <w:rsid w:val="000D1B71"/>
    <w:rsid w:val="000D1E2B"/>
    <w:rsid w:val="000D2C83"/>
    <w:rsid w:val="000D42F0"/>
    <w:rsid w:val="000D5174"/>
    <w:rsid w:val="000D53F7"/>
    <w:rsid w:val="000D6A21"/>
    <w:rsid w:val="000D74BC"/>
    <w:rsid w:val="000E009C"/>
    <w:rsid w:val="000E1577"/>
    <w:rsid w:val="000E2862"/>
    <w:rsid w:val="000E2C59"/>
    <w:rsid w:val="000E2F73"/>
    <w:rsid w:val="000E3364"/>
    <w:rsid w:val="000E44FC"/>
    <w:rsid w:val="000E4EE0"/>
    <w:rsid w:val="000E6BCD"/>
    <w:rsid w:val="000E7D59"/>
    <w:rsid w:val="000F001D"/>
    <w:rsid w:val="000F107D"/>
    <w:rsid w:val="000F197F"/>
    <w:rsid w:val="000F1B26"/>
    <w:rsid w:val="000F2A27"/>
    <w:rsid w:val="000F2D5F"/>
    <w:rsid w:val="000F3366"/>
    <w:rsid w:val="000F3CC8"/>
    <w:rsid w:val="000F41A6"/>
    <w:rsid w:val="000F487C"/>
    <w:rsid w:val="000F4B3D"/>
    <w:rsid w:val="000F5440"/>
    <w:rsid w:val="000F5E7E"/>
    <w:rsid w:val="000F6D89"/>
    <w:rsid w:val="000F6E05"/>
    <w:rsid w:val="000F76C7"/>
    <w:rsid w:val="00100F68"/>
    <w:rsid w:val="001012E1"/>
    <w:rsid w:val="00101DD0"/>
    <w:rsid w:val="00101E7C"/>
    <w:rsid w:val="0010261E"/>
    <w:rsid w:val="00102C8A"/>
    <w:rsid w:val="00103DF7"/>
    <w:rsid w:val="001048DA"/>
    <w:rsid w:val="00104F81"/>
    <w:rsid w:val="00105A02"/>
    <w:rsid w:val="00105ED0"/>
    <w:rsid w:val="00106111"/>
    <w:rsid w:val="0010731F"/>
    <w:rsid w:val="0011026A"/>
    <w:rsid w:val="00111274"/>
    <w:rsid w:val="001128C4"/>
    <w:rsid w:val="00112E5C"/>
    <w:rsid w:val="00113E89"/>
    <w:rsid w:val="00114AAB"/>
    <w:rsid w:val="0011510F"/>
    <w:rsid w:val="001152C1"/>
    <w:rsid w:val="001158F4"/>
    <w:rsid w:val="001160ED"/>
    <w:rsid w:val="001163B3"/>
    <w:rsid w:val="0012010C"/>
    <w:rsid w:val="00120750"/>
    <w:rsid w:val="00121400"/>
    <w:rsid w:val="00121502"/>
    <w:rsid w:val="00122167"/>
    <w:rsid w:val="00122905"/>
    <w:rsid w:val="00122BFD"/>
    <w:rsid w:val="00123172"/>
    <w:rsid w:val="00123932"/>
    <w:rsid w:val="00124BFD"/>
    <w:rsid w:val="00125260"/>
    <w:rsid w:val="00126980"/>
    <w:rsid w:val="00131063"/>
    <w:rsid w:val="00132416"/>
    <w:rsid w:val="001327CB"/>
    <w:rsid w:val="00133E14"/>
    <w:rsid w:val="00135128"/>
    <w:rsid w:val="00135A31"/>
    <w:rsid w:val="00137687"/>
    <w:rsid w:val="00137844"/>
    <w:rsid w:val="0013788E"/>
    <w:rsid w:val="00137BA3"/>
    <w:rsid w:val="001402A9"/>
    <w:rsid w:val="00140697"/>
    <w:rsid w:val="00141883"/>
    <w:rsid w:val="00141B26"/>
    <w:rsid w:val="00141D7C"/>
    <w:rsid w:val="00141E93"/>
    <w:rsid w:val="00142AFF"/>
    <w:rsid w:val="001434F6"/>
    <w:rsid w:val="001435A9"/>
    <w:rsid w:val="001435F6"/>
    <w:rsid w:val="00143D0C"/>
    <w:rsid w:val="0014410E"/>
    <w:rsid w:val="00144191"/>
    <w:rsid w:val="00144EBF"/>
    <w:rsid w:val="00145D0B"/>
    <w:rsid w:val="0014621E"/>
    <w:rsid w:val="00146AA9"/>
    <w:rsid w:val="00146BC7"/>
    <w:rsid w:val="0014749B"/>
    <w:rsid w:val="0014797A"/>
    <w:rsid w:val="001517C4"/>
    <w:rsid w:val="0015197C"/>
    <w:rsid w:val="00152C22"/>
    <w:rsid w:val="001540AD"/>
    <w:rsid w:val="001548FB"/>
    <w:rsid w:val="001548FE"/>
    <w:rsid w:val="00154A4F"/>
    <w:rsid w:val="0015614A"/>
    <w:rsid w:val="001572E5"/>
    <w:rsid w:val="001577FF"/>
    <w:rsid w:val="00157CC2"/>
    <w:rsid w:val="00160A37"/>
    <w:rsid w:val="00161044"/>
    <w:rsid w:val="001611CA"/>
    <w:rsid w:val="00161443"/>
    <w:rsid w:val="001614E0"/>
    <w:rsid w:val="00161AF4"/>
    <w:rsid w:val="00162496"/>
    <w:rsid w:val="001627CF"/>
    <w:rsid w:val="00163426"/>
    <w:rsid w:val="001646B7"/>
    <w:rsid w:val="00165123"/>
    <w:rsid w:val="00166070"/>
    <w:rsid w:val="001666B1"/>
    <w:rsid w:val="00167AE6"/>
    <w:rsid w:val="00167F8A"/>
    <w:rsid w:val="001702E8"/>
    <w:rsid w:val="0017045B"/>
    <w:rsid w:val="00170CC0"/>
    <w:rsid w:val="00171019"/>
    <w:rsid w:val="00171C81"/>
    <w:rsid w:val="00171FBA"/>
    <w:rsid w:val="0017248E"/>
    <w:rsid w:val="00172F5D"/>
    <w:rsid w:val="001732D6"/>
    <w:rsid w:val="001735AE"/>
    <w:rsid w:val="0017397B"/>
    <w:rsid w:val="00174AD4"/>
    <w:rsid w:val="00174D03"/>
    <w:rsid w:val="001766AC"/>
    <w:rsid w:val="00176A20"/>
    <w:rsid w:val="00176A43"/>
    <w:rsid w:val="00176DB5"/>
    <w:rsid w:val="00177B2E"/>
    <w:rsid w:val="0018009A"/>
    <w:rsid w:val="001817F5"/>
    <w:rsid w:val="0018181B"/>
    <w:rsid w:val="0018326A"/>
    <w:rsid w:val="001842B1"/>
    <w:rsid w:val="001845AA"/>
    <w:rsid w:val="001846D7"/>
    <w:rsid w:val="00184948"/>
    <w:rsid w:val="001849CD"/>
    <w:rsid w:val="001850D6"/>
    <w:rsid w:val="00185947"/>
    <w:rsid w:val="00185B7A"/>
    <w:rsid w:val="001868A4"/>
    <w:rsid w:val="00186EA6"/>
    <w:rsid w:val="00186F81"/>
    <w:rsid w:val="00187551"/>
    <w:rsid w:val="00190F8A"/>
    <w:rsid w:val="00192868"/>
    <w:rsid w:val="0019403D"/>
    <w:rsid w:val="0019407E"/>
    <w:rsid w:val="001948DC"/>
    <w:rsid w:val="00195201"/>
    <w:rsid w:val="00195C0D"/>
    <w:rsid w:val="00196EF4"/>
    <w:rsid w:val="00197425"/>
    <w:rsid w:val="001A1268"/>
    <w:rsid w:val="001A14CF"/>
    <w:rsid w:val="001A151B"/>
    <w:rsid w:val="001A1B02"/>
    <w:rsid w:val="001A2607"/>
    <w:rsid w:val="001A3D7B"/>
    <w:rsid w:val="001A5C52"/>
    <w:rsid w:val="001A5C78"/>
    <w:rsid w:val="001A667C"/>
    <w:rsid w:val="001A68A9"/>
    <w:rsid w:val="001A6A44"/>
    <w:rsid w:val="001A6C58"/>
    <w:rsid w:val="001A74C0"/>
    <w:rsid w:val="001A7A96"/>
    <w:rsid w:val="001A7E5B"/>
    <w:rsid w:val="001A7F29"/>
    <w:rsid w:val="001B0370"/>
    <w:rsid w:val="001B0466"/>
    <w:rsid w:val="001B14FF"/>
    <w:rsid w:val="001B1954"/>
    <w:rsid w:val="001B1DF2"/>
    <w:rsid w:val="001B22C1"/>
    <w:rsid w:val="001B2601"/>
    <w:rsid w:val="001B2DB1"/>
    <w:rsid w:val="001B4993"/>
    <w:rsid w:val="001B4E10"/>
    <w:rsid w:val="001B5BC1"/>
    <w:rsid w:val="001B706B"/>
    <w:rsid w:val="001B775A"/>
    <w:rsid w:val="001C03FF"/>
    <w:rsid w:val="001C06D4"/>
    <w:rsid w:val="001C10D2"/>
    <w:rsid w:val="001C1E96"/>
    <w:rsid w:val="001C28B5"/>
    <w:rsid w:val="001C39B2"/>
    <w:rsid w:val="001C3F9A"/>
    <w:rsid w:val="001C506C"/>
    <w:rsid w:val="001C5C1D"/>
    <w:rsid w:val="001C5DC7"/>
    <w:rsid w:val="001C625A"/>
    <w:rsid w:val="001C63AE"/>
    <w:rsid w:val="001C64C1"/>
    <w:rsid w:val="001D0084"/>
    <w:rsid w:val="001D09F3"/>
    <w:rsid w:val="001D176C"/>
    <w:rsid w:val="001D1D95"/>
    <w:rsid w:val="001D1F52"/>
    <w:rsid w:val="001D2040"/>
    <w:rsid w:val="001D20C9"/>
    <w:rsid w:val="001D38A3"/>
    <w:rsid w:val="001D3DE0"/>
    <w:rsid w:val="001D4925"/>
    <w:rsid w:val="001D51D1"/>
    <w:rsid w:val="001D550A"/>
    <w:rsid w:val="001D5A70"/>
    <w:rsid w:val="001D5D5A"/>
    <w:rsid w:val="001D6090"/>
    <w:rsid w:val="001D64B0"/>
    <w:rsid w:val="001D7B98"/>
    <w:rsid w:val="001E0BC4"/>
    <w:rsid w:val="001E1B84"/>
    <w:rsid w:val="001E24BE"/>
    <w:rsid w:val="001E2F91"/>
    <w:rsid w:val="001E4844"/>
    <w:rsid w:val="001E4BB5"/>
    <w:rsid w:val="001E53AB"/>
    <w:rsid w:val="001E5613"/>
    <w:rsid w:val="001E5C8F"/>
    <w:rsid w:val="001E5F9A"/>
    <w:rsid w:val="001E6021"/>
    <w:rsid w:val="001E6AF9"/>
    <w:rsid w:val="001E7366"/>
    <w:rsid w:val="001E7B2A"/>
    <w:rsid w:val="001F0E0D"/>
    <w:rsid w:val="001F1A99"/>
    <w:rsid w:val="001F22F2"/>
    <w:rsid w:val="001F26D2"/>
    <w:rsid w:val="001F3E89"/>
    <w:rsid w:val="001F3FF2"/>
    <w:rsid w:val="001F4381"/>
    <w:rsid w:val="001F43AA"/>
    <w:rsid w:val="001F4C7A"/>
    <w:rsid w:val="001F58E1"/>
    <w:rsid w:val="001F5B4C"/>
    <w:rsid w:val="001F76AE"/>
    <w:rsid w:val="002006A0"/>
    <w:rsid w:val="00200784"/>
    <w:rsid w:val="00200D51"/>
    <w:rsid w:val="0020125B"/>
    <w:rsid w:val="002017B3"/>
    <w:rsid w:val="0020192C"/>
    <w:rsid w:val="00201EC3"/>
    <w:rsid w:val="00202354"/>
    <w:rsid w:val="0020351F"/>
    <w:rsid w:val="002044AC"/>
    <w:rsid w:val="00204FE8"/>
    <w:rsid w:val="00205893"/>
    <w:rsid w:val="00207B6E"/>
    <w:rsid w:val="00210F89"/>
    <w:rsid w:val="002119CF"/>
    <w:rsid w:val="00212483"/>
    <w:rsid w:val="002142AF"/>
    <w:rsid w:val="00215078"/>
    <w:rsid w:val="00215581"/>
    <w:rsid w:val="00215822"/>
    <w:rsid w:val="00216056"/>
    <w:rsid w:val="002177BF"/>
    <w:rsid w:val="002206A0"/>
    <w:rsid w:val="00220920"/>
    <w:rsid w:val="002212FA"/>
    <w:rsid w:val="002215F2"/>
    <w:rsid w:val="00221765"/>
    <w:rsid w:val="00223504"/>
    <w:rsid w:val="00223A2F"/>
    <w:rsid w:val="002243FC"/>
    <w:rsid w:val="00224D5B"/>
    <w:rsid w:val="00224E40"/>
    <w:rsid w:val="0022789B"/>
    <w:rsid w:val="00230915"/>
    <w:rsid w:val="00230BCA"/>
    <w:rsid w:val="0023150E"/>
    <w:rsid w:val="00233347"/>
    <w:rsid w:val="00233CC3"/>
    <w:rsid w:val="00235613"/>
    <w:rsid w:val="002359B7"/>
    <w:rsid w:val="00235C9A"/>
    <w:rsid w:val="0023671F"/>
    <w:rsid w:val="00236ADE"/>
    <w:rsid w:val="00236D3F"/>
    <w:rsid w:val="002378ED"/>
    <w:rsid w:val="00237F1C"/>
    <w:rsid w:val="00240586"/>
    <w:rsid w:val="00240FED"/>
    <w:rsid w:val="002419BF"/>
    <w:rsid w:val="00241A24"/>
    <w:rsid w:val="002421DD"/>
    <w:rsid w:val="0024333C"/>
    <w:rsid w:val="00244E52"/>
    <w:rsid w:val="00245311"/>
    <w:rsid w:val="00245354"/>
    <w:rsid w:val="00245C9F"/>
    <w:rsid w:val="00246021"/>
    <w:rsid w:val="00246BB9"/>
    <w:rsid w:val="0024747E"/>
    <w:rsid w:val="0025017F"/>
    <w:rsid w:val="00251B73"/>
    <w:rsid w:val="00251C53"/>
    <w:rsid w:val="00251E29"/>
    <w:rsid w:val="00252BBF"/>
    <w:rsid w:val="00252C50"/>
    <w:rsid w:val="0025395B"/>
    <w:rsid w:val="00253C06"/>
    <w:rsid w:val="00253F44"/>
    <w:rsid w:val="00254D6C"/>
    <w:rsid w:val="002559CE"/>
    <w:rsid w:val="00255BA8"/>
    <w:rsid w:val="00256B8E"/>
    <w:rsid w:val="00256CF1"/>
    <w:rsid w:val="00257BEB"/>
    <w:rsid w:val="00260147"/>
    <w:rsid w:val="00260966"/>
    <w:rsid w:val="002612C4"/>
    <w:rsid w:val="00261A1D"/>
    <w:rsid w:val="00262222"/>
    <w:rsid w:val="002632D2"/>
    <w:rsid w:val="0026491F"/>
    <w:rsid w:val="0026499A"/>
    <w:rsid w:val="00264DAF"/>
    <w:rsid w:val="00265060"/>
    <w:rsid w:val="00265F95"/>
    <w:rsid w:val="00266AF0"/>
    <w:rsid w:val="00267065"/>
    <w:rsid w:val="00267A10"/>
    <w:rsid w:val="00270EC4"/>
    <w:rsid w:val="0027161A"/>
    <w:rsid w:val="00271D95"/>
    <w:rsid w:val="00271E42"/>
    <w:rsid w:val="002728F7"/>
    <w:rsid w:val="00272A18"/>
    <w:rsid w:val="00272E83"/>
    <w:rsid w:val="00272F06"/>
    <w:rsid w:val="00273217"/>
    <w:rsid w:val="0027376D"/>
    <w:rsid w:val="00276714"/>
    <w:rsid w:val="00277080"/>
    <w:rsid w:val="00277637"/>
    <w:rsid w:val="0028001D"/>
    <w:rsid w:val="00280BAB"/>
    <w:rsid w:val="00280EFB"/>
    <w:rsid w:val="002812ED"/>
    <w:rsid w:val="00282235"/>
    <w:rsid w:val="002825EC"/>
    <w:rsid w:val="00283424"/>
    <w:rsid w:val="0028367F"/>
    <w:rsid w:val="00283A1A"/>
    <w:rsid w:val="002841BE"/>
    <w:rsid w:val="00286383"/>
    <w:rsid w:val="0028707F"/>
    <w:rsid w:val="002872BD"/>
    <w:rsid w:val="00287E6D"/>
    <w:rsid w:val="0029000A"/>
    <w:rsid w:val="00290AD8"/>
    <w:rsid w:val="00291068"/>
    <w:rsid w:val="00291256"/>
    <w:rsid w:val="00291766"/>
    <w:rsid w:val="002917B3"/>
    <w:rsid w:val="002918B8"/>
    <w:rsid w:val="002925D1"/>
    <w:rsid w:val="00292EE7"/>
    <w:rsid w:val="0029385D"/>
    <w:rsid w:val="00293D9C"/>
    <w:rsid w:val="00294491"/>
    <w:rsid w:val="0029515A"/>
    <w:rsid w:val="0029588E"/>
    <w:rsid w:val="00295F81"/>
    <w:rsid w:val="002974BF"/>
    <w:rsid w:val="00297664"/>
    <w:rsid w:val="002977D8"/>
    <w:rsid w:val="002A002A"/>
    <w:rsid w:val="002A00E9"/>
    <w:rsid w:val="002A0C26"/>
    <w:rsid w:val="002A1721"/>
    <w:rsid w:val="002A1F29"/>
    <w:rsid w:val="002A27EB"/>
    <w:rsid w:val="002A2E03"/>
    <w:rsid w:val="002A494C"/>
    <w:rsid w:val="002A4DDB"/>
    <w:rsid w:val="002A4DE8"/>
    <w:rsid w:val="002A52B3"/>
    <w:rsid w:val="002A5413"/>
    <w:rsid w:val="002A5632"/>
    <w:rsid w:val="002A5789"/>
    <w:rsid w:val="002A5C92"/>
    <w:rsid w:val="002A6A62"/>
    <w:rsid w:val="002A6EBB"/>
    <w:rsid w:val="002B0949"/>
    <w:rsid w:val="002B0A99"/>
    <w:rsid w:val="002B129F"/>
    <w:rsid w:val="002B173D"/>
    <w:rsid w:val="002B22D3"/>
    <w:rsid w:val="002B2729"/>
    <w:rsid w:val="002B300F"/>
    <w:rsid w:val="002B4EE7"/>
    <w:rsid w:val="002B6A4D"/>
    <w:rsid w:val="002B70A2"/>
    <w:rsid w:val="002C0204"/>
    <w:rsid w:val="002C0B20"/>
    <w:rsid w:val="002C0F43"/>
    <w:rsid w:val="002C11DB"/>
    <w:rsid w:val="002C1509"/>
    <w:rsid w:val="002C1D07"/>
    <w:rsid w:val="002C1E6E"/>
    <w:rsid w:val="002C4CE1"/>
    <w:rsid w:val="002C4DAA"/>
    <w:rsid w:val="002C5462"/>
    <w:rsid w:val="002C560F"/>
    <w:rsid w:val="002C5ACA"/>
    <w:rsid w:val="002C6187"/>
    <w:rsid w:val="002C6E70"/>
    <w:rsid w:val="002C7729"/>
    <w:rsid w:val="002D05DC"/>
    <w:rsid w:val="002D0FC7"/>
    <w:rsid w:val="002D1779"/>
    <w:rsid w:val="002D179A"/>
    <w:rsid w:val="002D1FFF"/>
    <w:rsid w:val="002D213A"/>
    <w:rsid w:val="002D21D5"/>
    <w:rsid w:val="002D2F05"/>
    <w:rsid w:val="002D38FB"/>
    <w:rsid w:val="002D46F5"/>
    <w:rsid w:val="002D563E"/>
    <w:rsid w:val="002D62CF"/>
    <w:rsid w:val="002D6BF3"/>
    <w:rsid w:val="002D7208"/>
    <w:rsid w:val="002D7AD9"/>
    <w:rsid w:val="002E05D4"/>
    <w:rsid w:val="002E24F9"/>
    <w:rsid w:val="002E2EF2"/>
    <w:rsid w:val="002E38B9"/>
    <w:rsid w:val="002E393E"/>
    <w:rsid w:val="002E44B6"/>
    <w:rsid w:val="002E492C"/>
    <w:rsid w:val="002E4E00"/>
    <w:rsid w:val="002E528E"/>
    <w:rsid w:val="002E5A8A"/>
    <w:rsid w:val="002E61DD"/>
    <w:rsid w:val="002E74FD"/>
    <w:rsid w:val="002E7B7F"/>
    <w:rsid w:val="002F0175"/>
    <w:rsid w:val="002F0444"/>
    <w:rsid w:val="002F1746"/>
    <w:rsid w:val="002F18CE"/>
    <w:rsid w:val="002F2258"/>
    <w:rsid w:val="002F300F"/>
    <w:rsid w:val="002F316F"/>
    <w:rsid w:val="002F345E"/>
    <w:rsid w:val="002F3F39"/>
    <w:rsid w:val="002F4796"/>
    <w:rsid w:val="002F4C5B"/>
    <w:rsid w:val="002F6CD6"/>
    <w:rsid w:val="002F6FA2"/>
    <w:rsid w:val="002F750C"/>
    <w:rsid w:val="00300166"/>
    <w:rsid w:val="00301D20"/>
    <w:rsid w:val="003024E2"/>
    <w:rsid w:val="003024EE"/>
    <w:rsid w:val="0030326A"/>
    <w:rsid w:val="00303503"/>
    <w:rsid w:val="00303B94"/>
    <w:rsid w:val="003042AF"/>
    <w:rsid w:val="00304B5E"/>
    <w:rsid w:val="003052E9"/>
    <w:rsid w:val="0030587B"/>
    <w:rsid w:val="003065AC"/>
    <w:rsid w:val="003070A8"/>
    <w:rsid w:val="00307103"/>
    <w:rsid w:val="003074DF"/>
    <w:rsid w:val="003079FE"/>
    <w:rsid w:val="00307B90"/>
    <w:rsid w:val="00307C35"/>
    <w:rsid w:val="0031002F"/>
    <w:rsid w:val="0031006B"/>
    <w:rsid w:val="00310117"/>
    <w:rsid w:val="0031071E"/>
    <w:rsid w:val="0031223E"/>
    <w:rsid w:val="0031254B"/>
    <w:rsid w:val="00312C1C"/>
    <w:rsid w:val="00313FF1"/>
    <w:rsid w:val="00314329"/>
    <w:rsid w:val="0031519F"/>
    <w:rsid w:val="00315A84"/>
    <w:rsid w:val="00316497"/>
    <w:rsid w:val="0031746F"/>
    <w:rsid w:val="00322974"/>
    <w:rsid w:val="003230FC"/>
    <w:rsid w:val="00323652"/>
    <w:rsid w:val="00323D58"/>
    <w:rsid w:val="003240E3"/>
    <w:rsid w:val="003245DA"/>
    <w:rsid w:val="0032477C"/>
    <w:rsid w:val="003248B0"/>
    <w:rsid w:val="00324919"/>
    <w:rsid w:val="003258B8"/>
    <w:rsid w:val="00325C1B"/>
    <w:rsid w:val="0032618D"/>
    <w:rsid w:val="00326255"/>
    <w:rsid w:val="00326A85"/>
    <w:rsid w:val="00327A9B"/>
    <w:rsid w:val="00327F76"/>
    <w:rsid w:val="00330015"/>
    <w:rsid w:val="0033055E"/>
    <w:rsid w:val="003308F5"/>
    <w:rsid w:val="00330BD4"/>
    <w:rsid w:val="00331593"/>
    <w:rsid w:val="00331637"/>
    <w:rsid w:val="00331748"/>
    <w:rsid w:val="003317F8"/>
    <w:rsid w:val="00332A58"/>
    <w:rsid w:val="00332B34"/>
    <w:rsid w:val="00335121"/>
    <w:rsid w:val="00335145"/>
    <w:rsid w:val="00335313"/>
    <w:rsid w:val="00336CD1"/>
    <w:rsid w:val="00337609"/>
    <w:rsid w:val="00337613"/>
    <w:rsid w:val="0033770F"/>
    <w:rsid w:val="00337C7E"/>
    <w:rsid w:val="00337F3F"/>
    <w:rsid w:val="0034024E"/>
    <w:rsid w:val="003402D4"/>
    <w:rsid w:val="003405A1"/>
    <w:rsid w:val="003407C3"/>
    <w:rsid w:val="00340AB2"/>
    <w:rsid w:val="0034165C"/>
    <w:rsid w:val="003417EE"/>
    <w:rsid w:val="003423E0"/>
    <w:rsid w:val="0034252E"/>
    <w:rsid w:val="0034273C"/>
    <w:rsid w:val="0034397E"/>
    <w:rsid w:val="00344D77"/>
    <w:rsid w:val="00345894"/>
    <w:rsid w:val="00347DC5"/>
    <w:rsid w:val="003500C2"/>
    <w:rsid w:val="00350950"/>
    <w:rsid w:val="003517A6"/>
    <w:rsid w:val="00351B5D"/>
    <w:rsid w:val="00351B66"/>
    <w:rsid w:val="00351EFB"/>
    <w:rsid w:val="00352042"/>
    <w:rsid w:val="00352083"/>
    <w:rsid w:val="00352A00"/>
    <w:rsid w:val="0035300C"/>
    <w:rsid w:val="00353FF7"/>
    <w:rsid w:val="003550B4"/>
    <w:rsid w:val="0035590D"/>
    <w:rsid w:val="003574C4"/>
    <w:rsid w:val="00357D9E"/>
    <w:rsid w:val="00360301"/>
    <w:rsid w:val="003611AC"/>
    <w:rsid w:val="0036198B"/>
    <w:rsid w:val="00361A2C"/>
    <w:rsid w:val="0036206E"/>
    <w:rsid w:val="00362149"/>
    <w:rsid w:val="003621D7"/>
    <w:rsid w:val="00362421"/>
    <w:rsid w:val="003632F6"/>
    <w:rsid w:val="003649E1"/>
    <w:rsid w:val="00364E1B"/>
    <w:rsid w:val="00365002"/>
    <w:rsid w:val="00365236"/>
    <w:rsid w:val="00365BC0"/>
    <w:rsid w:val="00365D5E"/>
    <w:rsid w:val="00365DC2"/>
    <w:rsid w:val="00366A0E"/>
    <w:rsid w:val="00366F44"/>
    <w:rsid w:val="00367A53"/>
    <w:rsid w:val="00367C78"/>
    <w:rsid w:val="00367C80"/>
    <w:rsid w:val="00367F61"/>
    <w:rsid w:val="00370046"/>
    <w:rsid w:val="003712B0"/>
    <w:rsid w:val="00371EFD"/>
    <w:rsid w:val="00372F6C"/>
    <w:rsid w:val="0037338B"/>
    <w:rsid w:val="0037518C"/>
    <w:rsid w:val="00376905"/>
    <w:rsid w:val="00380E00"/>
    <w:rsid w:val="003812E5"/>
    <w:rsid w:val="00381D31"/>
    <w:rsid w:val="00381D3D"/>
    <w:rsid w:val="003821D5"/>
    <w:rsid w:val="00383333"/>
    <w:rsid w:val="00384323"/>
    <w:rsid w:val="00385C01"/>
    <w:rsid w:val="0038709E"/>
    <w:rsid w:val="00387510"/>
    <w:rsid w:val="0038761A"/>
    <w:rsid w:val="003878F6"/>
    <w:rsid w:val="00387D06"/>
    <w:rsid w:val="0039037C"/>
    <w:rsid w:val="00390797"/>
    <w:rsid w:val="00390E1F"/>
    <w:rsid w:val="00391403"/>
    <w:rsid w:val="003939E9"/>
    <w:rsid w:val="00395E91"/>
    <w:rsid w:val="00396322"/>
    <w:rsid w:val="0039668C"/>
    <w:rsid w:val="00396B88"/>
    <w:rsid w:val="0039706D"/>
    <w:rsid w:val="003971B7"/>
    <w:rsid w:val="003973F9"/>
    <w:rsid w:val="0039759F"/>
    <w:rsid w:val="00397A73"/>
    <w:rsid w:val="003A10DE"/>
    <w:rsid w:val="003A167F"/>
    <w:rsid w:val="003A26DA"/>
    <w:rsid w:val="003A2C93"/>
    <w:rsid w:val="003A3626"/>
    <w:rsid w:val="003A3B3A"/>
    <w:rsid w:val="003A4554"/>
    <w:rsid w:val="003A4874"/>
    <w:rsid w:val="003A65DF"/>
    <w:rsid w:val="003A6948"/>
    <w:rsid w:val="003A7718"/>
    <w:rsid w:val="003B023F"/>
    <w:rsid w:val="003B0D33"/>
    <w:rsid w:val="003B1F90"/>
    <w:rsid w:val="003B2C26"/>
    <w:rsid w:val="003B3803"/>
    <w:rsid w:val="003B419D"/>
    <w:rsid w:val="003B79A2"/>
    <w:rsid w:val="003B79C5"/>
    <w:rsid w:val="003B7BBF"/>
    <w:rsid w:val="003C0F0D"/>
    <w:rsid w:val="003C11B1"/>
    <w:rsid w:val="003C1806"/>
    <w:rsid w:val="003C1989"/>
    <w:rsid w:val="003C2473"/>
    <w:rsid w:val="003C2599"/>
    <w:rsid w:val="003C2AB1"/>
    <w:rsid w:val="003C30D1"/>
    <w:rsid w:val="003C310E"/>
    <w:rsid w:val="003C3996"/>
    <w:rsid w:val="003C47FB"/>
    <w:rsid w:val="003C5406"/>
    <w:rsid w:val="003C6999"/>
    <w:rsid w:val="003C7272"/>
    <w:rsid w:val="003C7AB1"/>
    <w:rsid w:val="003D0237"/>
    <w:rsid w:val="003D1A81"/>
    <w:rsid w:val="003D221B"/>
    <w:rsid w:val="003D231B"/>
    <w:rsid w:val="003D261D"/>
    <w:rsid w:val="003D26DF"/>
    <w:rsid w:val="003D37DD"/>
    <w:rsid w:val="003D3C29"/>
    <w:rsid w:val="003D3C4D"/>
    <w:rsid w:val="003D491A"/>
    <w:rsid w:val="003D4E84"/>
    <w:rsid w:val="003D6A97"/>
    <w:rsid w:val="003D74A3"/>
    <w:rsid w:val="003E0689"/>
    <w:rsid w:val="003E2562"/>
    <w:rsid w:val="003E2812"/>
    <w:rsid w:val="003E2D30"/>
    <w:rsid w:val="003E3090"/>
    <w:rsid w:val="003E3910"/>
    <w:rsid w:val="003E4065"/>
    <w:rsid w:val="003E4491"/>
    <w:rsid w:val="003E512E"/>
    <w:rsid w:val="003E57C3"/>
    <w:rsid w:val="003E61FF"/>
    <w:rsid w:val="003E630F"/>
    <w:rsid w:val="003E6D9D"/>
    <w:rsid w:val="003E6F24"/>
    <w:rsid w:val="003F0398"/>
    <w:rsid w:val="003F0C27"/>
    <w:rsid w:val="003F0DAE"/>
    <w:rsid w:val="003F1352"/>
    <w:rsid w:val="003F1BD9"/>
    <w:rsid w:val="003F3416"/>
    <w:rsid w:val="003F4C79"/>
    <w:rsid w:val="003F4F98"/>
    <w:rsid w:val="003F544C"/>
    <w:rsid w:val="003F636A"/>
    <w:rsid w:val="003F73CD"/>
    <w:rsid w:val="003F79C0"/>
    <w:rsid w:val="0040203C"/>
    <w:rsid w:val="00402B81"/>
    <w:rsid w:val="004034F7"/>
    <w:rsid w:val="0040521A"/>
    <w:rsid w:val="00405A39"/>
    <w:rsid w:val="004067E6"/>
    <w:rsid w:val="00407006"/>
    <w:rsid w:val="00407563"/>
    <w:rsid w:val="00410121"/>
    <w:rsid w:val="004101FE"/>
    <w:rsid w:val="004102E5"/>
    <w:rsid w:val="00410482"/>
    <w:rsid w:val="00410D18"/>
    <w:rsid w:val="004125FE"/>
    <w:rsid w:val="00412B02"/>
    <w:rsid w:val="00413348"/>
    <w:rsid w:val="00414067"/>
    <w:rsid w:val="00414B79"/>
    <w:rsid w:val="00415B9B"/>
    <w:rsid w:val="00415EAB"/>
    <w:rsid w:val="00415F0D"/>
    <w:rsid w:val="00416969"/>
    <w:rsid w:val="00416E8A"/>
    <w:rsid w:val="004227C8"/>
    <w:rsid w:val="00422B74"/>
    <w:rsid w:val="00425C39"/>
    <w:rsid w:val="0042696B"/>
    <w:rsid w:val="00426C66"/>
    <w:rsid w:val="00426CCC"/>
    <w:rsid w:val="00426FAC"/>
    <w:rsid w:val="00427004"/>
    <w:rsid w:val="00427B82"/>
    <w:rsid w:val="0043105D"/>
    <w:rsid w:val="00431DFE"/>
    <w:rsid w:val="004328BF"/>
    <w:rsid w:val="004328CD"/>
    <w:rsid w:val="00432D56"/>
    <w:rsid w:val="0043389C"/>
    <w:rsid w:val="00433951"/>
    <w:rsid w:val="004339D6"/>
    <w:rsid w:val="00433B6F"/>
    <w:rsid w:val="00433E42"/>
    <w:rsid w:val="00434B97"/>
    <w:rsid w:val="00434E02"/>
    <w:rsid w:val="00435C94"/>
    <w:rsid w:val="00435C9F"/>
    <w:rsid w:val="00436563"/>
    <w:rsid w:val="004370AC"/>
    <w:rsid w:val="00437991"/>
    <w:rsid w:val="004430B2"/>
    <w:rsid w:val="0044552C"/>
    <w:rsid w:val="00445E21"/>
    <w:rsid w:val="004477E9"/>
    <w:rsid w:val="0045092E"/>
    <w:rsid w:val="00450A16"/>
    <w:rsid w:val="00451044"/>
    <w:rsid w:val="004520D5"/>
    <w:rsid w:val="004529D4"/>
    <w:rsid w:val="00452AFA"/>
    <w:rsid w:val="00452F3B"/>
    <w:rsid w:val="0045387A"/>
    <w:rsid w:val="00454333"/>
    <w:rsid w:val="00454445"/>
    <w:rsid w:val="0045486A"/>
    <w:rsid w:val="0045514B"/>
    <w:rsid w:val="004568D8"/>
    <w:rsid w:val="0045694F"/>
    <w:rsid w:val="00457E25"/>
    <w:rsid w:val="00460821"/>
    <w:rsid w:val="004612CB"/>
    <w:rsid w:val="0046153D"/>
    <w:rsid w:val="004624F5"/>
    <w:rsid w:val="004628A1"/>
    <w:rsid w:val="004630E6"/>
    <w:rsid w:val="00463BDA"/>
    <w:rsid w:val="00463F20"/>
    <w:rsid w:val="004653E2"/>
    <w:rsid w:val="00465834"/>
    <w:rsid w:val="00466223"/>
    <w:rsid w:val="0046745F"/>
    <w:rsid w:val="00467753"/>
    <w:rsid w:val="0047020A"/>
    <w:rsid w:val="00470213"/>
    <w:rsid w:val="0047037A"/>
    <w:rsid w:val="004709AA"/>
    <w:rsid w:val="00470EFE"/>
    <w:rsid w:val="004718AA"/>
    <w:rsid w:val="00471A4F"/>
    <w:rsid w:val="00471ACE"/>
    <w:rsid w:val="00471BB2"/>
    <w:rsid w:val="00471ED1"/>
    <w:rsid w:val="00472819"/>
    <w:rsid w:val="00472AE3"/>
    <w:rsid w:val="00472FAB"/>
    <w:rsid w:val="0047351A"/>
    <w:rsid w:val="00475F99"/>
    <w:rsid w:val="004775E7"/>
    <w:rsid w:val="004777BF"/>
    <w:rsid w:val="00477E3B"/>
    <w:rsid w:val="0048027D"/>
    <w:rsid w:val="00480F3F"/>
    <w:rsid w:val="004811C5"/>
    <w:rsid w:val="00481F1D"/>
    <w:rsid w:val="004822E7"/>
    <w:rsid w:val="00486BE6"/>
    <w:rsid w:val="0048770C"/>
    <w:rsid w:val="00491083"/>
    <w:rsid w:val="00491816"/>
    <w:rsid w:val="00492036"/>
    <w:rsid w:val="00492219"/>
    <w:rsid w:val="004930D5"/>
    <w:rsid w:val="004941DC"/>
    <w:rsid w:val="004944A3"/>
    <w:rsid w:val="00494D23"/>
    <w:rsid w:val="00495C2E"/>
    <w:rsid w:val="004961ED"/>
    <w:rsid w:val="004973E5"/>
    <w:rsid w:val="00497537"/>
    <w:rsid w:val="00497FE6"/>
    <w:rsid w:val="004A0562"/>
    <w:rsid w:val="004A24A0"/>
    <w:rsid w:val="004A2B17"/>
    <w:rsid w:val="004A3559"/>
    <w:rsid w:val="004A43F6"/>
    <w:rsid w:val="004A46A8"/>
    <w:rsid w:val="004A5346"/>
    <w:rsid w:val="004A6B97"/>
    <w:rsid w:val="004A76D1"/>
    <w:rsid w:val="004A787A"/>
    <w:rsid w:val="004B0253"/>
    <w:rsid w:val="004B07F9"/>
    <w:rsid w:val="004B0F4A"/>
    <w:rsid w:val="004B15EC"/>
    <w:rsid w:val="004B1E75"/>
    <w:rsid w:val="004B2301"/>
    <w:rsid w:val="004B2BE3"/>
    <w:rsid w:val="004B3AC5"/>
    <w:rsid w:val="004B5A26"/>
    <w:rsid w:val="004B5ABB"/>
    <w:rsid w:val="004B5F9A"/>
    <w:rsid w:val="004B6735"/>
    <w:rsid w:val="004B69FB"/>
    <w:rsid w:val="004B7250"/>
    <w:rsid w:val="004B78B0"/>
    <w:rsid w:val="004C03C4"/>
    <w:rsid w:val="004C0B4E"/>
    <w:rsid w:val="004C0BC3"/>
    <w:rsid w:val="004C0DCE"/>
    <w:rsid w:val="004C115C"/>
    <w:rsid w:val="004C21FC"/>
    <w:rsid w:val="004C227C"/>
    <w:rsid w:val="004C2E27"/>
    <w:rsid w:val="004C2E2F"/>
    <w:rsid w:val="004C31B1"/>
    <w:rsid w:val="004C3395"/>
    <w:rsid w:val="004C3B75"/>
    <w:rsid w:val="004C58DC"/>
    <w:rsid w:val="004C73D5"/>
    <w:rsid w:val="004D0597"/>
    <w:rsid w:val="004D1D20"/>
    <w:rsid w:val="004D1E9A"/>
    <w:rsid w:val="004D262F"/>
    <w:rsid w:val="004D276F"/>
    <w:rsid w:val="004D2E07"/>
    <w:rsid w:val="004D357C"/>
    <w:rsid w:val="004D39A6"/>
    <w:rsid w:val="004D3A12"/>
    <w:rsid w:val="004D4F84"/>
    <w:rsid w:val="004D582F"/>
    <w:rsid w:val="004D7A8C"/>
    <w:rsid w:val="004D7F15"/>
    <w:rsid w:val="004E11A3"/>
    <w:rsid w:val="004E2A64"/>
    <w:rsid w:val="004E3050"/>
    <w:rsid w:val="004E32F9"/>
    <w:rsid w:val="004E3422"/>
    <w:rsid w:val="004E34C6"/>
    <w:rsid w:val="004E3B4F"/>
    <w:rsid w:val="004E3FD4"/>
    <w:rsid w:val="004E6AAC"/>
    <w:rsid w:val="004E6CEB"/>
    <w:rsid w:val="004F0A5F"/>
    <w:rsid w:val="004F0D3A"/>
    <w:rsid w:val="004F15C8"/>
    <w:rsid w:val="004F2395"/>
    <w:rsid w:val="004F2F54"/>
    <w:rsid w:val="004F33B8"/>
    <w:rsid w:val="004F3528"/>
    <w:rsid w:val="004F3E3D"/>
    <w:rsid w:val="004F52BF"/>
    <w:rsid w:val="004F548E"/>
    <w:rsid w:val="004F5557"/>
    <w:rsid w:val="004F6548"/>
    <w:rsid w:val="004F6BF1"/>
    <w:rsid w:val="004F6C17"/>
    <w:rsid w:val="004F6C71"/>
    <w:rsid w:val="004F6D53"/>
    <w:rsid w:val="004F6F87"/>
    <w:rsid w:val="004F74F4"/>
    <w:rsid w:val="00500210"/>
    <w:rsid w:val="005016C9"/>
    <w:rsid w:val="00503DF5"/>
    <w:rsid w:val="00504545"/>
    <w:rsid w:val="00504756"/>
    <w:rsid w:val="005051B5"/>
    <w:rsid w:val="00505F8E"/>
    <w:rsid w:val="005061AF"/>
    <w:rsid w:val="00507539"/>
    <w:rsid w:val="00507E43"/>
    <w:rsid w:val="00507FA0"/>
    <w:rsid w:val="0051151F"/>
    <w:rsid w:val="00512E16"/>
    <w:rsid w:val="00512F1A"/>
    <w:rsid w:val="00513599"/>
    <w:rsid w:val="00513FA2"/>
    <w:rsid w:val="0051425B"/>
    <w:rsid w:val="00514DD6"/>
    <w:rsid w:val="005167D1"/>
    <w:rsid w:val="00516E0D"/>
    <w:rsid w:val="005175A9"/>
    <w:rsid w:val="00517F18"/>
    <w:rsid w:val="0052039A"/>
    <w:rsid w:val="00520743"/>
    <w:rsid w:val="005216EC"/>
    <w:rsid w:val="00521F02"/>
    <w:rsid w:val="005242F5"/>
    <w:rsid w:val="00524517"/>
    <w:rsid w:val="0052470F"/>
    <w:rsid w:val="00524D0B"/>
    <w:rsid w:val="00525B0A"/>
    <w:rsid w:val="00526606"/>
    <w:rsid w:val="0052694C"/>
    <w:rsid w:val="00533AA7"/>
    <w:rsid w:val="00534088"/>
    <w:rsid w:val="00534D5C"/>
    <w:rsid w:val="005354AE"/>
    <w:rsid w:val="00536BF9"/>
    <w:rsid w:val="005372C4"/>
    <w:rsid w:val="005378C3"/>
    <w:rsid w:val="005408BF"/>
    <w:rsid w:val="005409F0"/>
    <w:rsid w:val="005414DB"/>
    <w:rsid w:val="00541E69"/>
    <w:rsid w:val="005426A2"/>
    <w:rsid w:val="00542DB6"/>
    <w:rsid w:val="00544006"/>
    <w:rsid w:val="00544234"/>
    <w:rsid w:val="005445CC"/>
    <w:rsid w:val="00544E79"/>
    <w:rsid w:val="0054534F"/>
    <w:rsid w:val="005453DC"/>
    <w:rsid w:val="0054612F"/>
    <w:rsid w:val="0054660E"/>
    <w:rsid w:val="005469A2"/>
    <w:rsid w:val="005473F8"/>
    <w:rsid w:val="005477C1"/>
    <w:rsid w:val="00550049"/>
    <w:rsid w:val="00550CC7"/>
    <w:rsid w:val="0055280C"/>
    <w:rsid w:val="00552A42"/>
    <w:rsid w:val="00552B70"/>
    <w:rsid w:val="00554067"/>
    <w:rsid w:val="00554573"/>
    <w:rsid w:val="00554816"/>
    <w:rsid w:val="00556102"/>
    <w:rsid w:val="0055629F"/>
    <w:rsid w:val="0055660A"/>
    <w:rsid w:val="00557B49"/>
    <w:rsid w:val="00557B62"/>
    <w:rsid w:val="00557CB9"/>
    <w:rsid w:val="00560294"/>
    <w:rsid w:val="00563B50"/>
    <w:rsid w:val="00563F21"/>
    <w:rsid w:val="005653BE"/>
    <w:rsid w:val="00565934"/>
    <w:rsid w:val="00565FDC"/>
    <w:rsid w:val="005662DA"/>
    <w:rsid w:val="00566F6B"/>
    <w:rsid w:val="00570292"/>
    <w:rsid w:val="00570422"/>
    <w:rsid w:val="005718F8"/>
    <w:rsid w:val="00572115"/>
    <w:rsid w:val="00572B35"/>
    <w:rsid w:val="00572C4B"/>
    <w:rsid w:val="0057325F"/>
    <w:rsid w:val="00573415"/>
    <w:rsid w:val="00573567"/>
    <w:rsid w:val="00574693"/>
    <w:rsid w:val="005772D5"/>
    <w:rsid w:val="00577341"/>
    <w:rsid w:val="005773A8"/>
    <w:rsid w:val="00577727"/>
    <w:rsid w:val="00577FD4"/>
    <w:rsid w:val="00580799"/>
    <w:rsid w:val="0058145D"/>
    <w:rsid w:val="00581D28"/>
    <w:rsid w:val="00582DC8"/>
    <w:rsid w:val="00583EAF"/>
    <w:rsid w:val="00584C3A"/>
    <w:rsid w:val="00586425"/>
    <w:rsid w:val="005864A5"/>
    <w:rsid w:val="005867BB"/>
    <w:rsid w:val="0058728B"/>
    <w:rsid w:val="00587830"/>
    <w:rsid w:val="00587D9B"/>
    <w:rsid w:val="00591843"/>
    <w:rsid w:val="00591DD5"/>
    <w:rsid w:val="00592DAC"/>
    <w:rsid w:val="005934E9"/>
    <w:rsid w:val="00593E22"/>
    <w:rsid w:val="0059563E"/>
    <w:rsid w:val="00595C6F"/>
    <w:rsid w:val="00596A9F"/>
    <w:rsid w:val="00596E32"/>
    <w:rsid w:val="00597C13"/>
    <w:rsid w:val="005A016F"/>
    <w:rsid w:val="005A0300"/>
    <w:rsid w:val="005A0D6D"/>
    <w:rsid w:val="005A109A"/>
    <w:rsid w:val="005A1BBD"/>
    <w:rsid w:val="005A2CAA"/>
    <w:rsid w:val="005A35F7"/>
    <w:rsid w:val="005A3670"/>
    <w:rsid w:val="005A3840"/>
    <w:rsid w:val="005A3B7A"/>
    <w:rsid w:val="005A3C6F"/>
    <w:rsid w:val="005A3FBD"/>
    <w:rsid w:val="005A41E0"/>
    <w:rsid w:val="005A4643"/>
    <w:rsid w:val="005A4CA6"/>
    <w:rsid w:val="005A5B3A"/>
    <w:rsid w:val="005A63BB"/>
    <w:rsid w:val="005B03E5"/>
    <w:rsid w:val="005B128E"/>
    <w:rsid w:val="005B134A"/>
    <w:rsid w:val="005B1E45"/>
    <w:rsid w:val="005B1ECA"/>
    <w:rsid w:val="005B1F97"/>
    <w:rsid w:val="005B1FB2"/>
    <w:rsid w:val="005B5E23"/>
    <w:rsid w:val="005C0411"/>
    <w:rsid w:val="005C1509"/>
    <w:rsid w:val="005C19D2"/>
    <w:rsid w:val="005C3494"/>
    <w:rsid w:val="005C393B"/>
    <w:rsid w:val="005C39A4"/>
    <w:rsid w:val="005C3C1B"/>
    <w:rsid w:val="005C4509"/>
    <w:rsid w:val="005C4A6C"/>
    <w:rsid w:val="005C583D"/>
    <w:rsid w:val="005C5AB0"/>
    <w:rsid w:val="005C5ECD"/>
    <w:rsid w:val="005C6475"/>
    <w:rsid w:val="005C6E7E"/>
    <w:rsid w:val="005C7662"/>
    <w:rsid w:val="005C7AC7"/>
    <w:rsid w:val="005D0D0A"/>
    <w:rsid w:val="005D0EF7"/>
    <w:rsid w:val="005D1C67"/>
    <w:rsid w:val="005D3320"/>
    <w:rsid w:val="005D4418"/>
    <w:rsid w:val="005D4F63"/>
    <w:rsid w:val="005D537A"/>
    <w:rsid w:val="005D57A2"/>
    <w:rsid w:val="005D58DC"/>
    <w:rsid w:val="005D6B6D"/>
    <w:rsid w:val="005D7380"/>
    <w:rsid w:val="005D73B0"/>
    <w:rsid w:val="005E0333"/>
    <w:rsid w:val="005E037B"/>
    <w:rsid w:val="005E1A53"/>
    <w:rsid w:val="005E208C"/>
    <w:rsid w:val="005E2D31"/>
    <w:rsid w:val="005E3451"/>
    <w:rsid w:val="005E3B7C"/>
    <w:rsid w:val="005E3F15"/>
    <w:rsid w:val="005E437B"/>
    <w:rsid w:val="005E46E5"/>
    <w:rsid w:val="005E5095"/>
    <w:rsid w:val="005E52BA"/>
    <w:rsid w:val="005E618A"/>
    <w:rsid w:val="005E64E0"/>
    <w:rsid w:val="005E73D5"/>
    <w:rsid w:val="005F02F6"/>
    <w:rsid w:val="005F0758"/>
    <w:rsid w:val="005F0784"/>
    <w:rsid w:val="005F12E2"/>
    <w:rsid w:val="005F190A"/>
    <w:rsid w:val="005F1E30"/>
    <w:rsid w:val="005F26B3"/>
    <w:rsid w:val="005F2DFD"/>
    <w:rsid w:val="005F359D"/>
    <w:rsid w:val="005F3FA9"/>
    <w:rsid w:val="005F4027"/>
    <w:rsid w:val="005F487A"/>
    <w:rsid w:val="005F4C7D"/>
    <w:rsid w:val="005F5CAD"/>
    <w:rsid w:val="005F62EC"/>
    <w:rsid w:val="005F641F"/>
    <w:rsid w:val="005F7105"/>
    <w:rsid w:val="005F712D"/>
    <w:rsid w:val="005F724F"/>
    <w:rsid w:val="00601246"/>
    <w:rsid w:val="00601EA8"/>
    <w:rsid w:val="00601F64"/>
    <w:rsid w:val="00602D41"/>
    <w:rsid w:val="00603D72"/>
    <w:rsid w:val="006062B7"/>
    <w:rsid w:val="006068BD"/>
    <w:rsid w:val="00606C71"/>
    <w:rsid w:val="0060726D"/>
    <w:rsid w:val="0061108B"/>
    <w:rsid w:val="0061166C"/>
    <w:rsid w:val="00611754"/>
    <w:rsid w:val="00611CA2"/>
    <w:rsid w:val="00611D18"/>
    <w:rsid w:val="00611F5A"/>
    <w:rsid w:val="0061270D"/>
    <w:rsid w:val="00612F69"/>
    <w:rsid w:val="00613025"/>
    <w:rsid w:val="006130A5"/>
    <w:rsid w:val="00613F68"/>
    <w:rsid w:val="00614FB2"/>
    <w:rsid w:val="00614FCE"/>
    <w:rsid w:val="006156FD"/>
    <w:rsid w:val="006160C1"/>
    <w:rsid w:val="00616BA6"/>
    <w:rsid w:val="00616BDB"/>
    <w:rsid w:val="00617558"/>
    <w:rsid w:val="006177AF"/>
    <w:rsid w:val="00617E24"/>
    <w:rsid w:val="006201FE"/>
    <w:rsid w:val="00622D57"/>
    <w:rsid w:val="0062304A"/>
    <w:rsid w:val="006231C7"/>
    <w:rsid w:val="00625CC0"/>
    <w:rsid w:val="00626267"/>
    <w:rsid w:val="00626AFB"/>
    <w:rsid w:val="00626FC9"/>
    <w:rsid w:val="00627614"/>
    <w:rsid w:val="0062771C"/>
    <w:rsid w:val="006309A6"/>
    <w:rsid w:val="00630AE7"/>
    <w:rsid w:val="0063148A"/>
    <w:rsid w:val="006315E1"/>
    <w:rsid w:val="006317DE"/>
    <w:rsid w:val="00631BCA"/>
    <w:rsid w:val="00632157"/>
    <w:rsid w:val="00632BFE"/>
    <w:rsid w:val="00632F95"/>
    <w:rsid w:val="0063335F"/>
    <w:rsid w:val="00633705"/>
    <w:rsid w:val="00633815"/>
    <w:rsid w:val="00634652"/>
    <w:rsid w:val="006354A6"/>
    <w:rsid w:val="00635E95"/>
    <w:rsid w:val="0063629D"/>
    <w:rsid w:val="00636394"/>
    <w:rsid w:val="0063652B"/>
    <w:rsid w:val="00637E9D"/>
    <w:rsid w:val="006408EA"/>
    <w:rsid w:val="00641072"/>
    <w:rsid w:val="006410D8"/>
    <w:rsid w:val="0064139C"/>
    <w:rsid w:val="00642E4F"/>
    <w:rsid w:val="00643006"/>
    <w:rsid w:val="00643AC7"/>
    <w:rsid w:val="00643AE3"/>
    <w:rsid w:val="00643EB6"/>
    <w:rsid w:val="00643F59"/>
    <w:rsid w:val="006452D6"/>
    <w:rsid w:val="00645B6E"/>
    <w:rsid w:val="006464DB"/>
    <w:rsid w:val="006475EB"/>
    <w:rsid w:val="00650B48"/>
    <w:rsid w:val="00651C70"/>
    <w:rsid w:val="0065235A"/>
    <w:rsid w:val="006525C1"/>
    <w:rsid w:val="00652BC0"/>
    <w:rsid w:val="00653395"/>
    <w:rsid w:val="00653ACA"/>
    <w:rsid w:val="006548C0"/>
    <w:rsid w:val="0065494C"/>
    <w:rsid w:val="00654CB4"/>
    <w:rsid w:val="00655078"/>
    <w:rsid w:val="00655FF2"/>
    <w:rsid w:val="00660311"/>
    <w:rsid w:val="006619A6"/>
    <w:rsid w:val="00662B25"/>
    <w:rsid w:val="00662B51"/>
    <w:rsid w:val="00662BAD"/>
    <w:rsid w:val="006643FC"/>
    <w:rsid w:val="00664630"/>
    <w:rsid w:val="00664639"/>
    <w:rsid w:val="00664662"/>
    <w:rsid w:val="006668DD"/>
    <w:rsid w:val="006672EC"/>
    <w:rsid w:val="00667F7C"/>
    <w:rsid w:val="006711E4"/>
    <w:rsid w:val="00671609"/>
    <w:rsid w:val="006724E4"/>
    <w:rsid w:val="00672FE9"/>
    <w:rsid w:val="006738DD"/>
    <w:rsid w:val="00673999"/>
    <w:rsid w:val="00673DF1"/>
    <w:rsid w:val="00673E6C"/>
    <w:rsid w:val="006743B1"/>
    <w:rsid w:val="0067484D"/>
    <w:rsid w:val="006757E1"/>
    <w:rsid w:val="0067683E"/>
    <w:rsid w:val="00676E60"/>
    <w:rsid w:val="006770F5"/>
    <w:rsid w:val="006772D9"/>
    <w:rsid w:val="00677BB8"/>
    <w:rsid w:val="00677E87"/>
    <w:rsid w:val="006802E0"/>
    <w:rsid w:val="006809A8"/>
    <w:rsid w:val="0068218C"/>
    <w:rsid w:val="00682DAA"/>
    <w:rsid w:val="006839FA"/>
    <w:rsid w:val="00683D48"/>
    <w:rsid w:val="0068474E"/>
    <w:rsid w:val="00684F19"/>
    <w:rsid w:val="00686D4B"/>
    <w:rsid w:val="00686F1A"/>
    <w:rsid w:val="006875D5"/>
    <w:rsid w:val="00687B84"/>
    <w:rsid w:val="0069023A"/>
    <w:rsid w:val="006903F8"/>
    <w:rsid w:val="00690CB7"/>
    <w:rsid w:val="0069244B"/>
    <w:rsid w:val="00693322"/>
    <w:rsid w:val="006933E6"/>
    <w:rsid w:val="00693FF3"/>
    <w:rsid w:val="006945EF"/>
    <w:rsid w:val="00694C6A"/>
    <w:rsid w:val="00696123"/>
    <w:rsid w:val="00696B4E"/>
    <w:rsid w:val="00696CEF"/>
    <w:rsid w:val="006A0BC6"/>
    <w:rsid w:val="006A18EE"/>
    <w:rsid w:val="006A265A"/>
    <w:rsid w:val="006A28B3"/>
    <w:rsid w:val="006A39F7"/>
    <w:rsid w:val="006A3FA3"/>
    <w:rsid w:val="006A47D0"/>
    <w:rsid w:val="006A52D0"/>
    <w:rsid w:val="006A6234"/>
    <w:rsid w:val="006A62BB"/>
    <w:rsid w:val="006A67F0"/>
    <w:rsid w:val="006A6A21"/>
    <w:rsid w:val="006A779D"/>
    <w:rsid w:val="006A77D4"/>
    <w:rsid w:val="006B05BC"/>
    <w:rsid w:val="006B09DE"/>
    <w:rsid w:val="006B0AAA"/>
    <w:rsid w:val="006B0E58"/>
    <w:rsid w:val="006B109C"/>
    <w:rsid w:val="006B2337"/>
    <w:rsid w:val="006B303A"/>
    <w:rsid w:val="006B4267"/>
    <w:rsid w:val="006B5B95"/>
    <w:rsid w:val="006B6638"/>
    <w:rsid w:val="006B75FE"/>
    <w:rsid w:val="006B78AB"/>
    <w:rsid w:val="006B78F0"/>
    <w:rsid w:val="006C087F"/>
    <w:rsid w:val="006C1521"/>
    <w:rsid w:val="006C242B"/>
    <w:rsid w:val="006C2CBC"/>
    <w:rsid w:val="006C2E52"/>
    <w:rsid w:val="006C3914"/>
    <w:rsid w:val="006C4928"/>
    <w:rsid w:val="006C4E87"/>
    <w:rsid w:val="006C539E"/>
    <w:rsid w:val="006C563F"/>
    <w:rsid w:val="006C5680"/>
    <w:rsid w:val="006C585D"/>
    <w:rsid w:val="006C658F"/>
    <w:rsid w:val="006C6B56"/>
    <w:rsid w:val="006C6FFF"/>
    <w:rsid w:val="006D0602"/>
    <w:rsid w:val="006D06DE"/>
    <w:rsid w:val="006D1530"/>
    <w:rsid w:val="006D15F0"/>
    <w:rsid w:val="006D1ED8"/>
    <w:rsid w:val="006D3FD8"/>
    <w:rsid w:val="006D48F1"/>
    <w:rsid w:val="006D4D7E"/>
    <w:rsid w:val="006D55FF"/>
    <w:rsid w:val="006D5820"/>
    <w:rsid w:val="006D596C"/>
    <w:rsid w:val="006D7556"/>
    <w:rsid w:val="006E0115"/>
    <w:rsid w:val="006E03C9"/>
    <w:rsid w:val="006E2702"/>
    <w:rsid w:val="006E29AA"/>
    <w:rsid w:val="006E2A72"/>
    <w:rsid w:val="006E2D74"/>
    <w:rsid w:val="006E3532"/>
    <w:rsid w:val="006E3C04"/>
    <w:rsid w:val="006E3DBC"/>
    <w:rsid w:val="006E4CB8"/>
    <w:rsid w:val="006E51D5"/>
    <w:rsid w:val="006E53D6"/>
    <w:rsid w:val="006E6756"/>
    <w:rsid w:val="006E6CE1"/>
    <w:rsid w:val="006E7A1C"/>
    <w:rsid w:val="006F0715"/>
    <w:rsid w:val="006F1489"/>
    <w:rsid w:val="006F1749"/>
    <w:rsid w:val="006F2100"/>
    <w:rsid w:val="006F2108"/>
    <w:rsid w:val="006F3189"/>
    <w:rsid w:val="006F3366"/>
    <w:rsid w:val="006F3756"/>
    <w:rsid w:val="006F3EB2"/>
    <w:rsid w:val="006F3F24"/>
    <w:rsid w:val="006F4BE4"/>
    <w:rsid w:val="006F5CD2"/>
    <w:rsid w:val="006F6132"/>
    <w:rsid w:val="006F76DA"/>
    <w:rsid w:val="006F7928"/>
    <w:rsid w:val="00700ACD"/>
    <w:rsid w:val="00700B72"/>
    <w:rsid w:val="00702EE0"/>
    <w:rsid w:val="0070308B"/>
    <w:rsid w:val="0070312B"/>
    <w:rsid w:val="00703856"/>
    <w:rsid w:val="00703D11"/>
    <w:rsid w:val="00705A5D"/>
    <w:rsid w:val="00705D17"/>
    <w:rsid w:val="00705F7F"/>
    <w:rsid w:val="00706125"/>
    <w:rsid w:val="00706261"/>
    <w:rsid w:val="0070670C"/>
    <w:rsid w:val="00706D7C"/>
    <w:rsid w:val="007078AA"/>
    <w:rsid w:val="007079C3"/>
    <w:rsid w:val="00710239"/>
    <w:rsid w:val="0071052E"/>
    <w:rsid w:val="007111D1"/>
    <w:rsid w:val="00711CD1"/>
    <w:rsid w:val="007133D8"/>
    <w:rsid w:val="0071349C"/>
    <w:rsid w:val="00714C6E"/>
    <w:rsid w:val="0071557E"/>
    <w:rsid w:val="00715715"/>
    <w:rsid w:val="00716E0C"/>
    <w:rsid w:val="00717743"/>
    <w:rsid w:val="00720719"/>
    <w:rsid w:val="00721F02"/>
    <w:rsid w:val="00723ED8"/>
    <w:rsid w:val="00724673"/>
    <w:rsid w:val="00725A48"/>
    <w:rsid w:val="007279B1"/>
    <w:rsid w:val="00727A8F"/>
    <w:rsid w:val="00727B47"/>
    <w:rsid w:val="00731769"/>
    <w:rsid w:val="0073292A"/>
    <w:rsid w:val="007331F7"/>
    <w:rsid w:val="007333F9"/>
    <w:rsid w:val="00733D74"/>
    <w:rsid w:val="00733E4E"/>
    <w:rsid w:val="00733FD2"/>
    <w:rsid w:val="007340E6"/>
    <w:rsid w:val="007359DA"/>
    <w:rsid w:val="0073634F"/>
    <w:rsid w:val="00736758"/>
    <w:rsid w:val="007373D9"/>
    <w:rsid w:val="007376A6"/>
    <w:rsid w:val="007377C4"/>
    <w:rsid w:val="0073784A"/>
    <w:rsid w:val="00737BA9"/>
    <w:rsid w:val="007403DB"/>
    <w:rsid w:val="0074093A"/>
    <w:rsid w:val="00742C63"/>
    <w:rsid w:val="00743F2A"/>
    <w:rsid w:val="0074480A"/>
    <w:rsid w:val="00744C1B"/>
    <w:rsid w:val="00744C9C"/>
    <w:rsid w:val="00745E18"/>
    <w:rsid w:val="0074645D"/>
    <w:rsid w:val="007471D8"/>
    <w:rsid w:val="0074748F"/>
    <w:rsid w:val="00751153"/>
    <w:rsid w:val="0075152D"/>
    <w:rsid w:val="00751A68"/>
    <w:rsid w:val="00751E75"/>
    <w:rsid w:val="00751EA1"/>
    <w:rsid w:val="00752669"/>
    <w:rsid w:val="007538EA"/>
    <w:rsid w:val="00753CD3"/>
    <w:rsid w:val="00753E0E"/>
    <w:rsid w:val="00754092"/>
    <w:rsid w:val="007541E2"/>
    <w:rsid w:val="00754C95"/>
    <w:rsid w:val="00755333"/>
    <w:rsid w:val="00755334"/>
    <w:rsid w:val="00755808"/>
    <w:rsid w:val="00756010"/>
    <w:rsid w:val="00756023"/>
    <w:rsid w:val="007576BC"/>
    <w:rsid w:val="007576F0"/>
    <w:rsid w:val="00760C67"/>
    <w:rsid w:val="00761F81"/>
    <w:rsid w:val="007627CF"/>
    <w:rsid w:val="00762FF5"/>
    <w:rsid w:val="00764B2E"/>
    <w:rsid w:val="00764D3C"/>
    <w:rsid w:val="00765DF8"/>
    <w:rsid w:val="00766125"/>
    <w:rsid w:val="00766F55"/>
    <w:rsid w:val="00767EAD"/>
    <w:rsid w:val="0077107A"/>
    <w:rsid w:val="0077215F"/>
    <w:rsid w:val="00773346"/>
    <w:rsid w:val="00773DF7"/>
    <w:rsid w:val="00774482"/>
    <w:rsid w:val="00774E45"/>
    <w:rsid w:val="00774F6E"/>
    <w:rsid w:val="00775907"/>
    <w:rsid w:val="00776084"/>
    <w:rsid w:val="00777A44"/>
    <w:rsid w:val="00780D7B"/>
    <w:rsid w:val="00780EFB"/>
    <w:rsid w:val="00780F8A"/>
    <w:rsid w:val="00781D5F"/>
    <w:rsid w:val="00781E20"/>
    <w:rsid w:val="00784564"/>
    <w:rsid w:val="00784CB6"/>
    <w:rsid w:val="00784D33"/>
    <w:rsid w:val="00785A38"/>
    <w:rsid w:val="00786732"/>
    <w:rsid w:val="007878B5"/>
    <w:rsid w:val="00787E60"/>
    <w:rsid w:val="00790546"/>
    <w:rsid w:val="00791029"/>
    <w:rsid w:val="007921A0"/>
    <w:rsid w:val="00792DCF"/>
    <w:rsid w:val="00792E9E"/>
    <w:rsid w:val="0079349E"/>
    <w:rsid w:val="00793881"/>
    <w:rsid w:val="00794C24"/>
    <w:rsid w:val="00794EBC"/>
    <w:rsid w:val="007967A2"/>
    <w:rsid w:val="0079747C"/>
    <w:rsid w:val="00797742"/>
    <w:rsid w:val="007A0765"/>
    <w:rsid w:val="007A0BE2"/>
    <w:rsid w:val="007A2BA0"/>
    <w:rsid w:val="007A2BCA"/>
    <w:rsid w:val="007A4025"/>
    <w:rsid w:val="007A4FBF"/>
    <w:rsid w:val="007A5125"/>
    <w:rsid w:val="007A5E91"/>
    <w:rsid w:val="007A62C3"/>
    <w:rsid w:val="007A69C3"/>
    <w:rsid w:val="007A6C48"/>
    <w:rsid w:val="007A74BA"/>
    <w:rsid w:val="007A754F"/>
    <w:rsid w:val="007B1139"/>
    <w:rsid w:val="007B1ECB"/>
    <w:rsid w:val="007B31DE"/>
    <w:rsid w:val="007B3B1B"/>
    <w:rsid w:val="007B48ED"/>
    <w:rsid w:val="007B495F"/>
    <w:rsid w:val="007B4FEC"/>
    <w:rsid w:val="007B66B6"/>
    <w:rsid w:val="007B78C0"/>
    <w:rsid w:val="007C0B40"/>
    <w:rsid w:val="007C207A"/>
    <w:rsid w:val="007C29C2"/>
    <w:rsid w:val="007C3A77"/>
    <w:rsid w:val="007C3B75"/>
    <w:rsid w:val="007C3D55"/>
    <w:rsid w:val="007C438C"/>
    <w:rsid w:val="007C43FB"/>
    <w:rsid w:val="007C4F37"/>
    <w:rsid w:val="007C640E"/>
    <w:rsid w:val="007C764A"/>
    <w:rsid w:val="007C7E9C"/>
    <w:rsid w:val="007D008E"/>
    <w:rsid w:val="007D1162"/>
    <w:rsid w:val="007D11DC"/>
    <w:rsid w:val="007D145F"/>
    <w:rsid w:val="007D1AF0"/>
    <w:rsid w:val="007D1D5A"/>
    <w:rsid w:val="007D1FB6"/>
    <w:rsid w:val="007D211B"/>
    <w:rsid w:val="007D69D8"/>
    <w:rsid w:val="007D7485"/>
    <w:rsid w:val="007E0A6F"/>
    <w:rsid w:val="007E10C0"/>
    <w:rsid w:val="007E1200"/>
    <w:rsid w:val="007E1ABC"/>
    <w:rsid w:val="007E21E8"/>
    <w:rsid w:val="007E2C0F"/>
    <w:rsid w:val="007E34BD"/>
    <w:rsid w:val="007E381F"/>
    <w:rsid w:val="007E3847"/>
    <w:rsid w:val="007E4BEC"/>
    <w:rsid w:val="007E56E6"/>
    <w:rsid w:val="007E5A18"/>
    <w:rsid w:val="007E5AC1"/>
    <w:rsid w:val="007E5E13"/>
    <w:rsid w:val="007E620C"/>
    <w:rsid w:val="007E6601"/>
    <w:rsid w:val="007E7542"/>
    <w:rsid w:val="007E7951"/>
    <w:rsid w:val="007E7DDD"/>
    <w:rsid w:val="007F06A6"/>
    <w:rsid w:val="007F0A1D"/>
    <w:rsid w:val="007F2124"/>
    <w:rsid w:val="007F23CA"/>
    <w:rsid w:val="007F2469"/>
    <w:rsid w:val="007F31C0"/>
    <w:rsid w:val="007F363C"/>
    <w:rsid w:val="007F3980"/>
    <w:rsid w:val="007F4A03"/>
    <w:rsid w:val="007F4FA7"/>
    <w:rsid w:val="007F5814"/>
    <w:rsid w:val="007F6321"/>
    <w:rsid w:val="007F65F2"/>
    <w:rsid w:val="007F6783"/>
    <w:rsid w:val="008003AF"/>
    <w:rsid w:val="00800DA9"/>
    <w:rsid w:val="0080349A"/>
    <w:rsid w:val="00805E1B"/>
    <w:rsid w:val="00806149"/>
    <w:rsid w:val="00806578"/>
    <w:rsid w:val="0080707D"/>
    <w:rsid w:val="0080736C"/>
    <w:rsid w:val="00813DAA"/>
    <w:rsid w:val="00813E22"/>
    <w:rsid w:val="0081447E"/>
    <w:rsid w:val="00814E3F"/>
    <w:rsid w:val="008157A1"/>
    <w:rsid w:val="00815BAE"/>
    <w:rsid w:val="00816DB9"/>
    <w:rsid w:val="00817357"/>
    <w:rsid w:val="00817D56"/>
    <w:rsid w:val="00820955"/>
    <w:rsid w:val="00820A0E"/>
    <w:rsid w:val="008220F2"/>
    <w:rsid w:val="008226C6"/>
    <w:rsid w:val="008233AF"/>
    <w:rsid w:val="00823840"/>
    <w:rsid w:val="00823B6B"/>
    <w:rsid w:val="00824C74"/>
    <w:rsid w:val="00824DD7"/>
    <w:rsid w:val="00825936"/>
    <w:rsid w:val="0082620E"/>
    <w:rsid w:val="008265B6"/>
    <w:rsid w:val="0082690E"/>
    <w:rsid w:val="00826A29"/>
    <w:rsid w:val="0082745D"/>
    <w:rsid w:val="008275D6"/>
    <w:rsid w:val="008306D7"/>
    <w:rsid w:val="008310E9"/>
    <w:rsid w:val="008312F1"/>
    <w:rsid w:val="0083184F"/>
    <w:rsid w:val="00831922"/>
    <w:rsid w:val="00831AB5"/>
    <w:rsid w:val="0083252F"/>
    <w:rsid w:val="00832CCF"/>
    <w:rsid w:val="00833A6B"/>
    <w:rsid w:val="00834544"/>
    <w:rsid w:val="0083480F"/>
    <w:rsid w:val="00835147"/>
    <w:rsid w:val="00835165"/>
    <w:rsid w:val="00836082"/>
    <w:rsid w:val="008370ED"/>
    <w:rsid w:val="00840631"/>
    <w:rsid w:val="0084079A"/>
    <w:rsid w:val="00841F6E"/>
    <w:rsid w:val="00842378"/>
    <w:rsid w:val="00842B52"/>
    <w:rsid w:val="00842C6E"/>
    <w:rsid w:val="00843023"/>
    <w:rsid w:val="00843983"/>
    <w:rsid w:val="00843A45"/>
    <w:rsid w:val="00846CFF"/>
    <w:rsid w:val="008510C4"/>
    <w:rsid w:val="008520B2"/>
    <w:rsid w:val="008520B5"/>
    <w:rsid w:val="00852506"/>
    <w:rsid w:val="00853242"/>
    <w:rsid w:val="00853E51"/>
    <w:rsid w:val="008550D0"/>
    <w:rsid w:val="0085613A"/>
    <w:rsid w:val="008563E9"/>
    <w:rsid w:val="00857CC1"/>
    <w:rsid w:val="00861399"/>
    <w:rsid w:val="008615A3"/>
    <w:rsid w:val="0086261E"/>
    <w:rsid w:val="00862687"/>
    <w:rsid w:val="00863F9B"/>
    <w:rsid w:val="008640ED"/>
    <w:rsid w:val="0086539A"/>
    <w:rsid w:val="00866091"/>
    <w:rsid w:val="00870DA7"/>
    <w:rsid w:val="00871357"/>
    <w:rsid w:val="0087192F"/>
    <w:rsid w:val="008727F9"/>
    <w:rsid w:val="00874EF7"/>
    <w:rsid w:val="00875545"/>
    <w:rsid w:val="00880D23"/>
    <w:rsid w:val="00881697"/>
    <w:rsid w:val="00881C90"/>
    <w:rsid w:val="00881CC9"/>
    <w:rsid w:val="00881FA3"/>
    <w:rsid w:val="0088228D"/>
    <w:rsid w:val="00882673"/>
    <w:rsid w:val="00883385"/>
    <w:rsid w:val="00884299"/>
    <w:rsid w:val="0088551E"/>
    <w:rsid w:val="00885548"/>
    <w:rsid w:val="0088573D"/>
    <w:rsid w:val="00885A72"/>
    <w:rsid w:val="00887BC0"/>
    <w:rsid w:val="008906DA"/>
    <w:rsid w:val="00891A20"/>
    <w:rsid w:val="00891A80"/>
    <w:rsid w:val="00891A9B"/>
    <w:rsid w:val="00892BBB"/>
    <w:rsid w:val="00893317"/>
    <w:rsid w:val="00893B91"/>
    <w:rsid w:val="008950E9"/>
    <w:rsid w:val="00896D91"/>
    <w:rsid w:val="00897172"/>
    <w:rsid w:val="0089718D"/>
    <w:rsid w:val="008A09BA"/>
    <w:rsid w:val="008A0BD4"/>
    <w:rsid w:val="008A0E41"/>
    <w:rsid w:val="008A1776"/>
    <w:rsid w:val="008A1CA2"/>
    <w:rsid w:val="008A1FD6"/>
    <w:rsid w:val="008A42F4"/>
    <w:rsid w:val="008A45A3"/>
    <w:rsid w:val="008A4A2F"/>
    <w:rsid w:val="008A5E92"/>
    <w:rsid w:val="008B03C3"/>
    <w:rsid w:val="008B042C"/>
    <w:rsid w:val="008B1492"/>
    <w:rsid w:val="008B3A7E"/>
    <w:rsid w:val="008B4234"/>
    <w:rsid w:val="008B4A99"/>
    <w:rsid w:val="008B5416"/>
    <w:rsid w:val="008B5F70"/>
    <w:rsid w:val="008B6730"/>
    <w:rsid w:val="008B748E"/>
    <w:rsid w:val="008B7C20"/>
    <w:rsid w:val="008C021E"/>
    <w:rsid w:val="008C08CE"/>
    <w:rsid w:val="008C093C"/>
    <w:rsid w:val="008C0AC5"/>
    <w:rsid w:val="008C0F16"/>
    <w:rsid w:val="008C1621"/>
    <w:rsid w:val="008C1E96"/>
    <w:rsid w:val="008C262E"/>
    <w:rsid w:val="008C3150"/>
    <w:rsid w:val="008C3A34"/>
    <w:rsid w:val="008C3CFC"/>
    <w:rsid w:val="008C5475"/>
    <w:rsid w:val="008C645B"/>
    <w:rsid w:val="008C705B"/>
    <w:rsid w:val="008D12CA"/>
    <w:rsid w:val="008D2A49"/>
    <w:rsid w:val="008D39DD"/>
    <w:rsid w:val="008D4150"/>
    <w:rsid w:val="008D4EEB"/>
    <w:rsid w:val="008D550E"/>
    <w:rsid w:val="008D55FE"/>
    <w:rsid w:val="008D598E"/>
    <w:rsid w:val="008D5A1E"/>
    <w:rsid w:val="008D7181"/>
    <w:rsid w:val="008D740A"/>
    <w:rsid w:val="008D7992"/>
    <w:rsid w:val="008E045F"/>
    <w:rsid w:val="008E0B94"/>
    <w:rsid w:val="008E0D9B"/>
    <w:rsid w:val="008E1F0A"/>
    <w:rsid w:val="008E285B"/>
    <w:rsid w:val="008E318B"/>
    <w:rsid w:val="008E349B"/>
    <w:rsid w:val="008E35EB"/>
    <w:rsid w:val="008E3980"/>
    <w:rsid w:val="008E3C28"/>
    <w:rsid w:val="008E4764"/>
    <w:rsid w:val="008E49C9"/>
    <w:rsid w:val="008E5485"/>
    <w:rsid w:val="008E5C63"/>
    <w:rsid w:val="008E608C"/>
    <w:rsid w:val="008E69D4"/>
    <w:rsid w:val="008E7BDE"/>
    <w:rsid w:val="008F01C2"/>
    <w:rsid w:val="008F03B5"/>
    <w:rsid w:val="008F0BB5"/>
    <w:rsid w:val="008F2258"/>
    <w:rsid w:val="008F311B"/>
    <w:rsid w:val="008F44CC"/>
    <w:rsid w:val="008F454C"/>
    <w:rsid w:val="008F46D6"/>
    <w:rsid w:val="008F4F14"/>
    <w:rsid w:val="008F4F91"/>
    <w:rsid w:val="008F5368"/>
    <w:rsid w:val="008F56E0"/>
    <w:rsid w:val="008F737C"/>
    <w:rsid w:val="008F786F"/>
    <w:rsid w:val="008F7C4D"/>
    <w:rsid w:val="00900077"/>
    <w:rsid w:val="00900719"/>
    <w:rsid w:val="00900F3A"/>
    <w:rsid w:val="009012ED"/>
    <w:rsid w:val="0090156F"/>
    <w:rsid w:val="009015E9"/>
    <w:rsid w:val="00901702"/>
    <w:rsid w:val="00901908"/>
    <w:rsid w:val="00901A4C"/>
    <w:rsid w:val="00901F86"/>
    <w:rsid w:val="00903458"/>
    <w:rsid w:val="009034CD"/>
    <w:rsid w:val="0090433F"/>
    <w:rsid w:val="009046E0"/>
    <w:rsid w:val="00905DDA"/>
    <w:rsid w:val="00906817"/>
    <w:rsid w:val="00906A68"/>
    <w:rsid w:val="00907144"/>
    <w:rsid w:val="009079BC"/>
    <w:rsid w:val="009106DC"/>
    <w:rsid w:val="00910FDE"/>
    <w:rsid w:val="00911733"/>
    <w:rsid w:val="00911D18"/>
    <w:rsid w:val="009138A7"/>
    <w:rsid w:val="00913C3D"/>
    <w:rsid w:val="00914681"/>
    <w:rsid w:val="00914BB3"/>
    <w:rsid w:val="0091538A"/>
    <w:rsid w:val="00915FA7"/>
    <w:rsid w:val="00917A15"/>
    <w:rsid w:val="00917EDE"/>
    <w:rsid w:val="00921581"/>
    <w:rsid w:val="009215F6"/>
    <w:rsid w:val="00921D07"/>
    <w:rsid w:val="00922010"/>
    <w:rsid w:val="00922161"/>
    <w:rsid w:val="009235AC"/>
    <w:rsid w:val="00924236"/>
    <w:rsid w:val="009242B4"/>
    <w:rsid w:val="0092495F"/>
    <w:rsid w:val="009249A5"/>
    <w:rsid w:val="00924AF5"/>
    <w:rsid w:val="00926053"/>
    <w:rsid w:val="00926532"/>
    <w:rsid w:val="00926B38"/>
    <w:rsid w:val="00927815"/>
    <w:rsid w:val="00930461"/>
    <w:rsid w:val="00931A9C"/>
    <w:rsid w:val="009348E3"/>
    <w:rsid w:val="00934B61"/>
    <w:rsid w:val="00934EA9"/>
    <w:rsid w:val="00936AA1"/>
    <w:rsid w:val="00936B6B"/>
    <w:rsid w:val="00936D42"/>
    <w:rsid w:val="00937133"/>
    <w:rsid w:val="00940244"/>
    <w:rsid w:val="00940478"/>
    <w:rsid w:val="00940821"/>
    <w:rsid w:val="00940ABB"/>
    <w:rsid w:val="00941010"/>
    <w:rsid w:val="00941563"/>
    <w:rsid w:val="00942D85"/>
    <w:rsid w:val="00943B27"/>
    <w:rsid w:val="00943F30"/>
    <w:rsid w:val="00944036"/>
    <w:rsid w:val="00944E87"/>
    <w:rsid w:val="009459EF"/>
    <w:rsid w:val="00945BD8"/>
    <w:rsid w:val="00946321"/>
    <w:rsid w:val="009505A3"/>
    <w:rsid w:val="0095083B"/>
    <w:rsid w:val="00950F22"/>
    <w:rsid w:val="00951483"/>
    <w:rsid w:val="00951DB2"/>
    <w:rsid w:val="009538ED"/>
    <w:rsid w:val="00954581"/>
    <w:rsid w:val="009546DF"/>
    <w:rsid w:val="0095553B"/>
    <w:rsid w:val="00955FA4"/>
    <w:rsid w:val="0095652C"/>
    <w:rsid w:val="00957097"/>
    <w:rsid w:val="009575EE"/>
    <w:rsid w:val="00957806"/>
    <w:rsid w:val="00957C49"/>
    <w:rsid w:val="00957E76"/>
    <w:rsid w:val="00960629"/>
    <w:rsid w:val="009606C2"/>
    <w:rsid w:val="009610E1"/>
    <w:rsid w:val="00963099"/>
    <w:rsid w:val="00963AB9"/>
    <w:rsid w:val="00965616"/>
    <w:rsid w:val="009656E1"/>
    <w:rsid w:val="009657AF"/>
    <w:rsid w:val="0096585F"/>
    <w:rsid w:val="00965D3D"/>
    <w:rsid w:val="00965F73"/>
    <w:rsid w:val="00967412"/>
    <w:rsid w:val="009678C6"/>
    <w:rsid w:val="00970492"/>
    <w:rsid w:val="00970B2B"/>
    <w:rsid w:val="00971005"/>
    <w:rsid w:val="00971769"/>
    <w:rsid w:val="009719FE"/>
    <w:rsid w:val="00971BA7"/>
    <w:rsid w:val="009720AA"/>
    <w:rsid w:val="009725C2"/>
    <w:rsid w:val="00972C4D"/>
    <w:rsid w:val="00974478"/>
    <w:rsid w:val="00974CB7"/>
    <w:rsid w:val="00974E2B"/>
    <w:rsid w:val="00975349"/>
    <w:rsid w:val="00975564"/>
    <w:rsid w:val="00976166"/>
    <w:rsid w:val="0097658F"/>
    <w:rsid w:val="009806FF"/>
    <w:rsid w:val="0098095E"/>
    <w:rsid w:val="00980C65"/>
    <w:rsid w:val="00980FF5"/>
    <w:rsid w:val="009810F4"/>
    <w:rsid w:val="00981679"/>
    <w:rsid w:val="00981695"/>
    <w:rsid w:val="00981E86"/>
    <w:rsid w:val="00981EC2"/>
    <w:rsid w:val="00982931"/>
    <w:rsid w:val="00982C66"/>
    <w:rsid w:val="0098319E"/>
    <w:rsid w:val="0098343A"/>
    <w:rsid w:val="00983557"/>
    <w:rsid w:val="00983957"/>
    <w:rsid w:val="00984999"/>
    <w:rsid w:val="00984ACF"/>
    <w:rsid w:val="00984F7F"/>
    <w:rsid w:val="009855A9"/>
    <w:rsid w:val="0098575D"/>
    <w:rsid w:val="009864E8"/>
    <w:rsid w:val="00987040"/>
    <w:rsid w:val="00987983"/>
    <w:rsid w:val="00987C2C"/>
    <w:rsid w:val="009902A6"/>
    <w:rsid w:val="00990353"/>
    <w:rsid w:val="009908DE"/>
    <w:rsid w:val="00990D6A"/>
    <w:rsid w:val="00990E6D"/>
    <w:rsid w:val="009914F0"/>
    <w:rsid w:val="00991602"/>
    <w:rsid w:val="00991D00"/>
    <w:rsid w:val="00992308"/>
    <w:rsid w:val="00992905"/>
    <w:rsid w:val="0099317E"/>
    <w:rsid w:val="009936B6"/>
    <w:rsid w:val="009939FC"/>
    <w:rsid w:val="00994117"/>
    <w:rsid w:val="009941D6"/>
    <w:rsid w:val="0099425A"/>
    <w:rsid w:val="00994CCB"/>
    <w:rsid w:val="00995844"/>
    <w:rsid w:val="00995927"/>
    <w:rsid w:val="0099733A"/>
    <w:rsid w:val="009A0602"/>
    <w:rsid w:val="009A13EF"/>
    <w:rsid w:val="009A1B0A"/>
    <w:rsid w:val="009A1C72"/>
    <w:rsid w:val="009A48A4"/>
    <w:rsid w:val="009A5420"/>
    <w:rsid w:val="009A5675"/>
    <w:rsid w:val="009A580C"/>
    <w:rsid w:val="009A7D5A"/>
    <w:rsid w:val="009A7E77"/>
    <w:rsid w:val="009A7F59"/>
    <w:rsid w:val="009B0ADE"/>
    <w:rsid w:val="009B0F19"/>
    <w:rsid w:val="009B1445"/>
    <w:rsid w:val="009B1851"/>
    <w:rsid w:val="009B1C05"/>
    <w:rsid w:val="009B20CC"/>
    <w:rsid w:val="009B2631"/>
    <w:rsid w:val="009B40CD"/>
    <w:rsid w:val="009B42C8"/>
    <w:rsid w:val="009B5968"/>
    <w:rsid w:val="009B6C98"/>
    <w:rsid w:val="009B76D9"/>
    <w:rsid w:val="009B773E"/>
    <w:rsid w:val="009C0712"/>
    <w:rsid w:val="009C0D13"/>
    <w:rsid w:val="009C19E2"/>
    <w:rsid w:val="009C214B"/>
    <w:rsid w:val="009C2AF8"/>
    <w:rsid w:val="009C4C89"/>
    <w:rsid w:val="009C50CA"/>
    <w:rsid w:val="009C595F"/>
    <w:rsid w:val="009C607E"/>
    <w:rsid w:val="009C665A"/>
    <w:rsid w:val="009C66A7"/>
    <w:rsid w:val="009C7FD4"/>
    <w:rsid w:val="009D01AE"/>
    <w:rsid w:val="009D0C03"/>
    <w:rsid w:val="009D0E31"/>
    <w:rsid w:val="009D1FAA"/>
    <w:rsid w:val="009D2A2A"/>
    <w:rsid w:val="009D2BC0"/>
    <w:rsid w:val="009D35D7"/>
    <w:rsid w:val="009D4504"/>
    <w:rsid w:val="009D4570"/>
    <w:rsid w:val="009D5E47"/>
    <w:rsid w:val="009D6382"/>
    <w:rsid w:val="009D6D7D"/>
    <w:rsid w:val="009E038F"/>
    <w:rsid w:val="009E05EF"/>
    <w:rsid w:val="009E1577"/>
    <w:rsid w:val="009E27E1"/>
    <w:rsid w:val="009E546A"/>
    <w:rsid w:val="009E60E1"/>
    <w:rsid w:val="009E61D8"/>
    <w:rsid w:val="009F0251"/>
    <w:rsid w:val="009F061B"/>
    <w:rsid w:val="009F0E42"/>
    <w:rsid w:val="009F171B"/>
    <w:rsid w:val="009F18BF"/>
    <w:rsid w:val="009F2CD2"/>
    <w:rsid w:val="009F3231"/>
    <w:rsid w:val="009F3839"/>
    <w:rsid w:val="009F3AF0"/>
    <w:rsid w:val="009F3E14"/>
    <w:rsid w:val="009F4362"/>
    <w:rsid w:val="009F4910"/>
    <w:rsid w:val="009F4F46"/>
    <w:rsid w:val="009F501A"/>
    <w:rsid w:val="009F52DA"/>
    <w:rsid w:val="009F6F2C"/>
    <w:rsid w:val="009F6F34"/>
    <w:rsid w:val="009F7948"/>
    <w:rsid w:val="00A00365"/>
    <w:rsid w:val="00A00EDB"/>
    <w:rsid w:val="00A01104"/>
    <w:rsid w:val="00A01E10"/>
    <w:rsid w:val="00A04936"/>
    <w:rsid w:val="00A04ECF"/>
    <w:rsid w:val="00A051C7"/>
    <w:rsid w:val="00A0542E"/>
    <w:rsid w:val="00A0566E"/>
    <w:rsid w:val="00A05CFE"/>
    <w:rsid w:val="00A07A41"/>
    <w:rsid w:val="00A07E5C"/>
    <w:rsid w:val="00A10442"/>
    <w:rsid w:val="00A10609"/>
    <w:rsid w:val="00A1243B"/>
    <w:rsid w:val="00A13853"/>
    <w:rsid w:val="00A13DEB"/>
    <w:rsid w:val="00A14009"/>
    <w:rsid w:val="00A152BF"/>
    <w:rsid w:val="00A15598"/>
    <w:rsid w:val="00A15DE8"/>
    <w:rsid w:val="00A16D00"/>
    <w:rsid w:val="00A17192"/>
    <w:rsid w:val="00A20838"/>
    <w:rsid w:val="00A2083D"/>
    <w:rsid w:val="00A208CE"/>
    <w:rsid w:val="00A20FD0"/>
    <w:rsid w:val="00A21E8B"/>
    <w:rsid w:val="00A23246"/>
    <w:rsid w:val="00A23365"/>
    <w:rsid w:val="00A23AB4"/>
    <w:rsid w:val="00A2479A"/>
    <w:rsid w:val="00A24F39"/>
    <w:rsid w:val="00A2547B"/>
    <w:rsid w:val="00A25925"/>
    <w:rsid w:val="00A25D85"/>
    <w:rsid w:val="00A30958"/>
    <w:rsid w:val="00A312F8"/>
    <w:rsid w:val="00A3166E"/>
    <w:rsid w:val="00A31EEE"/>
    <w:rsid w:val="00A32904"/>
    <w:rsid w:val="00A32AF9"/>
    <w:rsid w:val="00A32E88"/>
    <w:rsid w:val="00A3356E"/>
    <w:rsid w:val="00A33ECE"/>
    <w:rsid w:val="00A352B8"/>
    <w:rsid w:val="00A362B1"/>
    <w:rsid w:val="00A37658"/>
    <w:rsid w:val="00A40B25"/>
    <w:rsid w:val="00A40CEF"/>
    <w:rsid w:val="00A41F25"/>
    <w:rsid w:val="00A42818"/>
    <w:rsid w:val="00A42DE3"/>
    <w:rsid w:val="00A4314D"/>
    <w:rsid w:val="00A435A5"/>
    <w:rsid w:val="00A439AC"/>
    <w:rsid w:val="00A43AE2"/>
    <w:rsid w:val="00A43B11"/>
    <w:rsid w:val="00A43B7C"/>
    <w:rsid w:val="00A44454"/>
    <w:rsid w:val="00A44B8A"/>
    <w:rsid w:val="00A44E91"/>
    <w:rsid w:val="00A4694D"/>
    <w:rsid w:val="00A46996"/>
    <w:rsid w:val="00A46CDD"/>
    <w:rsid w:val="00A50074"/>
    <w:rsid w:val="00A5197B"/>
    <w:rsid w:val="00A521E2"/>
    <w:rsid w:val="00A5263C"/>
    <w:rsid w:val="00A5296D"/>
    <w:rsid w:val="00A52B06"/>
    <w:rsid w:val="00A52D62"/>
    <w:rsid w:val="00A545DC"/>
    <w:rsid w:val="00A546FE"/>
    <w:rsid w:val="00A54FF3"/>
    <w:rsid w:val="00A55BBF"/>
    <w:rsid w:val="00A56385"/>
    <w:rsid w:val="00A56561"/>
    <w:rsid w:val="00A56870"/>
    <w:rsid w:val="00A57A6A"/>
    <w:rsid w:val="00A57C68"/>
    <w:rsid w:val="00A60BB6"/>
    <w:rsid w:val="00A61697"/>
    <w:rsid w:val="00A61AC2"/>
    <w:rsid w:val="00A62524"/>
    <w:rsid w:val="00A63612"/>
    <w:rsid w:val="00A638C2"/>
    <w:rsid w:val="00A64132"/>
    <w:rsid w:val="00A64FB2"/>
    <w:rsid w:val="00A6599D"/>
    <w:rsid w:val="00A65B06"/>
    <w:rsid w:val="00A66716"/>
    <w:rsid w:val="00A672B6"/>
    <w:rsid w:val="00A67F47"/>
    <w:rsid w:val="00A707CE"/>
    <w:rsid w:val="00A7098D"/>
    <w:rsid w:val="00A71323"/>
    <w:rsid w:val="00A71BB2"/>
    <w:rsid w:val="00A72421"/>
    <w:rsid w:val="00A73649"/>
    <w:rsid w:val="00A73FDB"/>
    <w:rsid w:val="00A74249"/>
    <w:rsid w:val="00A74649"/>
    <w:rsid w:val="00A75015"/>
    <w:rsid w:val="00A762C7"/>
    <w:rsid w:val="00A77027"/>
    <w:rsid w:val="00A777BE"/>
    <w:rsid w:val="00A77D09"/>
    <w:rsid w:val="00A803A6"/>
    <w:rsid w:val="00A80AE4"/>
    <w:rsid w:val="00A81211"/>
    <w:rsid w:val="00A814C8"/>
    <w:rsid w:val="00A830AB"/>
    <w:rsid w:val="00A836E4"/>
    <w:rsid w:val="00A83FC8"/>
    <w:rsid w:val="00A85073"/>
    <w:rsid w:val="00A85D64"/>
    <w:rsid w:val="00A868B4"/>
    <w:rsid w:val="00A87121"/>
    <w:rsid w:val="00A90B48"/>
    <w:rsid w:val="00A90DBB"/>
    <w:rsid w:val="00A9215D"/>
    <w:rsid w:val="00A9221D"/>
    <w:rsid w:val="00A924B8"/>
    <w:rsid w:val="00A939EE"/>
    <w:rsid w:val="00A93B22"/>
    <w:rsid w:val="00A93E00"/>
    <w:rsid w:val="00A93E48"/>
    <w:rsid w:val="00A93FF7"/>
    <w:rsid w:val="00A9513D"/>
    <w:rsid w:val="00A95E29"/>
    <w:rsid w:val="00A970C7"/>
    <w:rsid w:val="00A97B67"/>
    <w:rsid w:val="00AA04E3"/>
    <w:rsid w:val="00AA0C18"/>
    <w:rsid w:val="00AA0D70"/>
    <w:rsid w:val="00AA19F3"/>
    <w:rsid w:val="00AA4146"/>
    <w:rsid w:val="00AA4B9F"/>
    <w:rsid w:val="00AA5F7D"/>
    <w:rsid w:val="00AB2736"/>
    <w:rsid w:val="00AB27F1"/>
    <w:rsid w:val="00AB55AB"/>
    <w:rsid w:val="00AB6716"/>
    <w:rsid w:val="00AB72F5"/>
    <w:rsid w:val="00AC0734"/>
    <w:rsid w:val="00AC272A"/>
    <w:rsid w:val="00AC29F8"/>
    <w:rsid w:val="00AC3C64"/>
    <w:rsid w:val="00AC6320"/>
    <w:rsid w:val="00AC685B"/>
    <w:rsid w:val="00AC6DB4"/>
    <w:rsid w:val="00AC72D5"/>
    <w:rsid w:val="00AC78DA"/>
    <w:rsid w:val="00AD0774"/>
    <w:rsid w:val="00AD08BB"/>
    <w:rsid w:val="00AD145D"/>
    <w:rsid w:val="00AD196F"/>
    <w:rsid w:val="00AD25EE"/>
    <w:rsid w:val="00AD324F"/>
    <w:rsid w:val="00AD3300"/>
    <w:rsid w:val="00AD3302"/>
    <w:rsid w:val="00AD372F"/>
    <w:rsid w:val="00AD3AB8"/>
    <w:rsid w:val="00AD47FA"/>
    <w:rsid w:val="00AD7195"/>
    <w:rsid w:val="00AD71D9"/>
    <w:rsid w:val="00AD7310"/>
    <w:rsid w:val="00AD7B49"/>
    <w:rsid w:val="00AE0DAA"/>
    <w:rsid w:val="00AE0E68"/>
    <w:rsid w:val="00AE1A69"/>
    <w:rsid w:val="00AE2329"/>
    <w:rsid w:val="00AE264C"/>
    <w:rsid w:val="00AE2CEF"/>
    <w:rsid w:val="00AE3315"/>
    <w:rsid w:val="00AE33C2"/>
    <w:rsid w:val="00AE4875"/>
    <w:rsid w:val="00AE5552"/>
    <w:rsid w:val="00AE5E60"/>
    <w:rsid w:val="00AE6C87"/>
    <w:rsid w:val="00AE788C"/>
    <w:rsid w:val="00AE7D72"/>
    <w:rsid w:val="00AE7FFE"/>
    <w:rsid w:val="00AF0D94"/>
    <w:rsid w:val="00AF101E"/>
    <w:rsid w:val="00AF3565"/>
    <w:rsid w:val="00AF3A18"/>
    <w:rsid w:val="00AF4D25"/>
    <w:rsid w:val="00AF4D7D"/>
    <w:rsid w:val="00AF576B"/>
    <w:rsid w:val="00AF64B8"/>
    <w:rsid w:val="00AF721C"/>
    <w:rsid w:val="00B000CB"/>
    <w:rsid w:val="00B001B5"/>
    <w:rsid w:val="00B001BD"/>
    <w:rsid w:val="00B01923"/>
    <w:rsid w:val="00B02A6B"/>
    <w:rsid w:val="00B03C39"/>
    <w:rsid w:val="00B0550E"/>
    <w:rsid w:val="00B05547"/>
    <w:rsid w:val="00B05CF9"/>
    <w:rsid w:val="00B06088"/>
    <w:rsid w:val="00B06C9E"/>
    <w:rsid w:val="00B075A0"/>
    <w:rsid w:val="00B0793D"/>
    <w:rsid w:val="00B07E78"/>
    <w:rsid w:val="00B07FEE"/>
    <w:rsid w:val="00B102BD"/>
    <w:rsid w:val="00B1150E"/>
    <w:rsid w:val="00B11D0E"/>
    <w:rsid w:val="00B1238B"/>
    <w:rsid w:val="00B126AC"/>
    <w:rsid w:val="00B137DE"/>
    <w:rsid w:val="00B1384C"/>
    <w:rsid w:val="00B1492B"/>
    <w:rsid w:val="00B14FF1"/>
    <w:rsid w:val="00B156B0"/>
    <w:rsid w:val="00B16233"/>
    <w:rsid w:val="00B16379"/>
    <w:rsid w:val="00B168AC"/>
    <w:rsid w:val="00B16BC4"/>
    <w:rsid w:val="00B16C25"/>
    <w:rsid w:val="00B178E3"/>
    <w:rsid w:val="00B20C2C"/>
    <w:rsid w:val="00B21920"/>
    <w:rsid w:val="00B21FC5"/>
    <w:rsid w:val="00B220C1"/>
    <w:rsid w:val="00B22659"/>
    <w:rsid w:val="00B229A5"/>
    <w:rsid w:val="00B22F13"/>
    <w:rsid w:val="00B23C24"/>
    <w:rsid w:val="00B25413"/>
    <w:rsid w:val="00B25530"/>
    <w:rsid w:val="00B255A8"/>
    <w:rsid w:val="00B26335"/>
    <w:rsid w:val="00B26946"/>
    <w:rsid w:val="00B27C23"/>
    <w:rsid w:val="00B3010C"/>
    <w:rsid w:val="00B30C67"/>
    <w:rsid w:val="00B30E4C"/>
    <w:rsid w:val="00B313B1"/>
    <w:rsid w:val="00B3170B"/>
    <w:rsid w:val="00B3227B"/>
    <w:rsid w:val="00B326E6"/>
    <w:rsid w:val="00B32959"/>
    <w:rsid w:val="00B32E99"/>
    <w:rsid w:val="00B334D8"/>
    <w:rsid w:val="00B35954"/>
    <w:rsid w:val="00B35A07"/>
    <w:rsid w:val="00B36763"/>
    <w:rsid w:val="00B36906"/>
    <w:rsid w:val="00B401A3"/>
    <w:rsid w:val="00B41324"/>
    <w:rsid w:val="00B41484"/>
    <w:rsid w:val="00B420F4"/>
    <w:rsid w:val="00B42D59"/>
    <w:rsid w:val="00B453B0"/>
    <w:rsid w:val="00B462AA"/>
    <w:rsid w:val="00B465D2"/>
    <w:rsid w:val="00B47A38"/>
    <w:rsid w:val="00B50056"/>
    <w:rsid w:val="00B5066F"/>
    <w:rsid w:val="00B519E7"/>
    <w:rsid w:val="00B51B9C"/>
    <w:rsid w:val="00B52787"/>
    <w:rsid w:val="00B53095"/>
    <w:rsid w:val="00B538C0"/>
    <w:rsid w:val="00B5428F"/>
    <w:rsid w:val="00B5541E"/>
    <w:rsid w:val="00B55ABF"/>
    <w:rsid w:val="00B55DFB"/>
    <w:rsid w:val="00B5610B"/>
    <w:rsid w:val="00B56508"/>
    <w:rsid w:val="00B56B6D"/>
    <w:rsid w:val="00B57172"/>
    <w:rsid w:val="00B576E9"/>
    <w:rsid w:val="00B60D85"/>
    <w:rsid w:val="00B61207"/>
    <w:rsid w:val="00B61BDA"/>
    <w:rsid w:val="00B61C53"/>
    <w:rsid w:val="00B62937"/>
    <w:rsid w:val="00B63525"/>
    <w:rsid w:val="00B63890"/>
    <w:rsid w:val="00B65607"/>
    <w:rsid w:val="00B65904"/>
    <w:rsid w:val="00B65CE9"/>
    <w:rsid w:val="00B65F1C"/>
    <w:rsid w:val="00B666D0"/>
    <w:rsid w:val="00B671F3"/>
    <w:rsid w:val="00B67757"/>
    <w:rsid w:val="00B7110A"/>
    <w:rsid w:val="00B7224A"/>
    <w:rsid w:val="00B72670"/>
    <w:rsid w:val="00B72AFD"/>
    <w:rsid w:val="00B73E9C"/>
    <w:rsid w:val="00B75A4A"/>
    <w:rsid w:val="00B77233"/>
    <w:rsid w:val="00B77957"/>
    <w:rsid w:val="00B80B44"/>
    <w:rsid w:val="00B818BB"/>
    <w:rsid w:val="00B82175"/>
    <w:rsid w:val="00B82701"/>
    <w:rsid w:val="00B82E7A"/>
    <w:rsid w:val="00B830A7"/>
    <w:rsid w:val="00B8339E"/>
    <w:rsid w:val="00B83A34"/>
    <w:rsid w:val="00B84262"/>
    <w:rsid w:val="00B84ECF"/>
    <w:rsid w:val="00B851B0"/>
    <w:rsid w:val="00B853DF"/>
    <w:rsid w:val="00B855FA"/>
    <w:rsid w:val="00B856C5"/>
    <w:rsid w:val="00B86C2A"/>
    <w:rsid w:val="00B86EED"/>
    <w:rsid w:val="00B87490"/>
    <w:rsid w:val="00B87E4B"/>
    <w:rsid w:val="00B91295"/>
    <w:rsid w:val="00B926FF"/>
    <w:rsid w:val="00B92737"/>
    <w:rsid w:val="00B92AD5"/>
    <w:rsid w:val="00B93124"/>
    <w:rsid w:val="00B93207"/>
    <w:rsid w:val="00B9349B"/>
    <w:rsid w:val="00B938D1"/>
    <w:rsid w:val="00B93A16"/>
    <w:rsid w:val="00B93D40"/>
    <w:rsid w:val="00B93EC7"/>
    <w:rsid w:val="00B94127"/>
    <w:rsid w:val="00B9474E"/>
    <w:rsid w:val="00B94CE0"/>
    <w:rsid w:val="00B94DAD"/>
    <w:rsid w:val="00B954E3"/>
    <w:rsid w:val="00B95C10"/>
    <w:rsid w:val="00B961E3"/>
    <w:rsid w:val="00B9692D"/>
    <w:rsid w:val="00B96D6E"/>
    <w:rsid w:val="00B97148"/>
    <w:rsid w:val="00B9734A"/>
    <w:rsid w:val="00B9742E"/>
    <w:rsid w:val="00BA02F9"/>
    <w:rsid w:val="00BA0B88"/>
    <w:rsid w:val="00BA10E0"/>
    <w:rsid w:val="00BA119C"/>
    <w:rsid w:val="00BA1389"/>
    <w:rsid w:val="00BA2003"/>
    <w:rsid w:val="00BA2A21"/>
    <w:rsid w:val="00BA3F3D"/>
    <w:rsid w:val="00BA3F99"/>
    <w:rsid w:val="00BA56A8"/>
    <w:rsid w:val="00BA579A"/>
    <w:rsid w:val="00BA58AB"/>
    <w:rsid w:val="00BA5A5C"/>
    <w:rsid w:val="00BA61EF"/>
    <w:rsid w:val="00BA701C"/>
    <w:rsid w:val="00BA7103"/>
    <w:rsid w:val="00BB046D"/>
    <w:rsid w:val="00BB0918"/>
    <w:rsid w:val="00BB0D68"/>
    <w:rsid w:val="00BB22B9"/>
    <w:rsid w:val="00BB2352"/>
    <w:rsid w:val="00BB3488"/>
    <w:rsid w:val="00BB3B3F"/>
    <w:rsid w:val="00BB4ACD"/>
    <w:rsid w:val="00BB4ED2"/>
    <w:rsid w:val="00BB5C29"/>
    <w:rsid w:val="00BB65C6"/>
    <w:rsid w:val="00BB6BE6"/>
    <w:rsid w:val="00BB6C21"/>
    <w:rsid w:val="00BC038D"/>
    <w:rsid w:val="00BC0659"/>
    <w:rsid w:val="00BC0A30"/>
    <w:rsid w:val="00BC21DB"/>
    <w:rsid w:val="00BC255B"/>
    <w:rsid w:val="00BC2BA4"/>
    <w:rsid w:val="00BC332C"/>
    <w:rsid w:val="00BC3CC8"/>
    <w:rsid w:val="00BC3F3F"/>
    <w:rsid w:val="00BC4818"/>
    <w:rsid w:val="00BC4B05"/>
    <w:rsid w:val="00BC673A"/>
    <w:rsid w:val="00BC6DEB"/>
    <w:rsid w:val="00BD0CE4"/>
    <w:rsid w:val="00BD2288"/>
    <w:rsid w:val="00BD2AA5"/>
    <w:rsid w:val="00BD3710"/>
    <w:rsid w:val="00BD3D04"/>
    <w:rsid w:val="00BD5CA9"/>
    <w:rsid w:val="00BD6D05"/>
    <w:rsid w:val="00BD7D16"/>
    <w:rsid w:val="00BD7E9D"/>
    <w:rsid w:val="00BE057E"/>
    <w:rsid w:val="00BE0A86"/>
    <w:rsid w:val="00BE0BB3"/>
    <w:rsid w:val="00BE0EBC"/>
    <w:rsid w:val="00BE20FB"/>
    <w:rsid w:val="00BE3511"/>
    <w:rsid w:val="00BE3933"/>
    <w:rsid w:val="00BE4201"/>
    <w:rsid w:val="00BE5198"/>
    <w:rsid w:val="00BE577D"/>
    <w:rsid w:val="00BE5875"/>
    <w:rsid w:val="00BE5D5E"/>
    <w:rsid w:val="00BE5FD1"/>
    <w:rsid w:val="00BE61AD"/>
    <w:rsid w:val="00BE73F7"/>
    <w:rsid w:val="00BE7A69"/>
    <w:rsid w:val="00BF0210"/>
    <w:rsid w:val="00BF0B11"/>
    <w:rsid w:val="00BF188E"/>
    <w:rsid w:val="00BF1DB4"/>
    <w:rsid w:val="00BF2190"/>
    <w:rsid w:val="00BF28D4"/>
    <w:rsid w:val="00BF416C"/>
    <w:rsid w:val="00BF46A4"/>
    <w:rsid w:val="00BF54CE"/>
    <w:rsid w:val="00BF5517"/>
    <w:rsid w:val="00BF5F5D"/>
    <w:rsid w:val="00BF6ABF"/>
    <w:rsid w:val="00C014D8"/>
    <w:rsid w:val="00C017B5"/>
    <w:rsid w:val="00C01942"/>
    <w:rsid w:val="00C01ADE"/>
    <w:rsid w:val="00C01F47"/>
    <w:rsid w:val="00C020C3"/>
    <w:rsid w:val="00C027E6"/>
    <w:rsid w:val="00C02998"/>
    <w:rsid w:val="00C02E50"/>
    <w:rsid w:val="00C03910"/>
    <w:rsid w:val="00C03B78"/>
    <w:rsid w:val="00C05253"/>
    <w:rsid w:val="00C05F2A"/>
    <w:rsid w:val="00C06FEB"/>
    <w:rsid w:val="00C073D0"/>
    <w:rsid w:val="00C10B49"/>
    <w:rsid w:val="00C11238"/>
    <w:rsid w:val="00C12ABC"/>
    <w:rsid w:val="00C1319C"/>
    <w:rsid w:val="00C13646"/>
    <w:rsid w:val="00C13C1A"/>
    <w:rsid w:val="00C14223"/>
    <w:rsid w:val="00C14533"/>
    <w:rsid w:val="00C1498C"/>
    <w:rsid w:val="00C14C64"/>
    <w:rsid w:val="00C16392"/>
    <w:rsid w:val="00C16707"/>
    <w:rsid w:val="00C16A6D"/>
    <w:rsid w:val="00C16F5E"/>
    <w:rsid w:val="00C1706A"/>
    <w:rsid w:val="00C17A5F"/>
    <w:rsid w:val="00C201F0"/>
    <w:rsid w:val="00C2085B"/>
    <w:rsid w:val="00C20EC2"/>
    <w:rsid w:val="00C2161A"/>
    <w:rsid w:val="00C2227E"/>
    <w:rsid w:val="00C222E8"/>
    <w:rsid w:val="00C22CE5"/>
    <w:rsid w:val="00C22D04"/>
    <w:rsid w:val="00C22FF4"/>
    <w:rsid w:val="00C2303E"/>
    <w:rsid w:val="00C23BCB"/>
    <w:rsid w:val="00C23D8C"/>
    <w:rsid w:val="00C24368"/>
    <w:rsid w:val="00C24B79"/>
    <w:rsid w:val="00C24F38"/>
    <w:rsid w:val="00C25316"/>
    <w:rsid w:val="00C2597B"/>
    <w:rsid w:val="00C25FCA"/>
    <w:rsid w:val="00C261C2"/>
    <w:rsid w:val="00C27F7D"/>
    <w:rsid w:val="00C30F2F"/>
    <w:rsid w:val="00C3128A"/>
    <w:rsid w:val="00C31646"/>
    <w:rsid w:val="00C321E2"/>
    <w:rsid w:val="00C32920"/>
    <w:rsid w:val="00C33DAF"/>
    <w:rsid w:val="00C3471C"/>
    <w:rsid w:val="00C35635"/>
    <w:rsid w:val="00C37DD3"/>
    <w:rsid w:val="00C37E13"/>
    <w:rsid w:val="00C37E99"/>
    <w:rsid w:val="00C40461"/>
    <w:rsid w:val="00C40DAC"/>
    <w:rsid w:val="00C421D0"/>
    <w:rsid w:val="00C42327"/>
    <w:rsid w:val="00C436AB"/>
    <w:rsid w:val="00C4401F"/>
    <w:rsid w:val="00C44025"/>
    <w:rsid w:val="00C441B9"/>
    <w:rsid w:val="00C446C6"/>
    <w:rsid w:val="00C44816"/>
    <w:rsid w:val="00C459AA"/>
    <w:rsid w:val="00C45EA7"/>
    <w:rsid w:val="00C46417"/>
    <w:rsid w:val="00C47304"/>
    <w:rsid w:val="00C476E6"/>
    <w:rsid w:val="00C505F6"/>
    <w:rsid w:val="00C50A83"/>
    <w:rsid w:val="00C536BA"/>
    <w:rsid w:val="00C538D4"/>
    <w:rsid w:val="00C539A0"/>
    <w:rsid w:val="00C53CA8"/>
    <w:rsid w:val="00C53CEE"/>
    <w:rsid w:val="00C53FB7"/>
    <w:rsid w:val="00C54CCC"/>
    <w:rsid w:val="00C55484"/>
    <w:rsid w:val="00C55776"/>
    <w:rsid w:val="00C55D7A"/>
    <w:rsid w:val="00C55D91"/>
    <w:rsid w:val="00C56714"/>
    <w:rsid w:val="00C56B14"/>
    <w:rsid w:val="00C56B63"/>
    <w:rsid w:val="00C57185"/>
    <w:rsid w:val="00C57F33"/>
    <w:rsid w:val="00C60159"/>
    <w:rsid w:val="00C60AC0"/>
    <w:rsid w:val="00C627F5"/>
    <w:rsid w:val="00C62E35"/>
    <w:rsid w:val="00C62E83"/>
    <w:rsid w:val="00C633AD"/>
    <w:rsid w:val="00C63E8E"/>
    <w:rsid w:val="00C647A1"/>
    <w:rsid w:val="00C64FBE"/>
    <w:rsid w:val="00C654CA"/>
    <w:rsid w:val="00C67AF0"/>
    <w:rsid w:val="00C707B3"/>
    <w:rsid w:val="00C70B61"/>
    <w:rsid w:val="00C7182E"/>
    <w:rsid w:val="00C71F32"/>
    <w:rsid w:val="00C72232"/>
    <w:rsid w:val="00C73117"/>
    <w:rsid w:val="00C7357B"/>
    <w:rsid w:val="00C73DBD"/>
    <w:rsid w:val="00C74C38"/>
    <w:rsid w:val="00C7526C"/>
    <w:rsid w:val="00C7567F"/>
    <w:rsid w:val="00C75F20"/>
    <w:rsid w:val="00C76314"/>
    <w:rsid w:val="00C76E31"/>
    <w:rsid w:val="00C77C06"/>
    <w:rsid w:val="00C77CF0"/>
    <w:rsid w:val="00C77DF6"/>
    <w:rsid w:val="00C80164"/>
    <w:rsid w:val="00C80203"/>
    <w:rsid w:val="00C80BAE"/>
    <w:rsid w:val="00C80D22"/>
    <w:rsid w:val="00C82D6F"/>
    <w:rsid w:val="00C82F7A"/>
    <w:rsid w:val="00C83801"/>
    <w:rsid w:val="00C8464C"/>
    <w:rsid w:val="00C85337"/>
    <w:rsid w:val="00C86107"/>
    <w:rsid w:val="00C874DB"/>
    <w:rsid w:val="00C905C1"/>
    <w:rsid w:val="00C90EEF"/>
    <w:rsid w:val="00C91197"/>
    <w:rsid w:val="00C92E1B"/>
    <w:rsid w:val="00C9305C"/>
    <w:rsid w:val="00C933E8"/>
    <w:rsid w:val="00C9381F"/>
    <w:rsid w:val="00C93AD1"/>
    <w:rsid w:val="00C94632"/>
    <w:rsid w:val="00C94E86"/>
    <w:rsid w:val="00C96BA1"/>
    <w:rsid w:val="00C97A2A"/>
    <w:rsid w:val="00CA0730"/>
    <w:rsid w:val="00CA15A6"/>
    <w:rsid w:val="00CA2EA9"/>
    <w:rsid w:val="00CA3E30"/>
    <w:rsid w:val="00CA518B"/>
    <w:rsid w:val="00CA5F52"/>
    <w:rsid w:val="00CA7135"/>
    <w:rsid w:val="00CA71B1"/>
    <w:rsid w:val="00CA750D"/>
    <w:rsid w:val="00CB03F4"/>
    <w:rsid w:val="00CB08BC"/>
    <w:rsid w:val="00CB08EA"/>
    <w:rsid w:val="00CB0B2A"/>
    <w:rsid w:val="00CB0F5F"/>
    <w:rsid w:val="00CB209E"/>
    <w:rsid w:val="00CB23EC"/>
    <w:rsid w:val="00CB48CB"/>
    <w:rsid w:val="00CB5EAF"/>
    <w:rsid w:val="00CB6667"/>
    <w:rsid w:val="00CB7BE2"/>
    <w:rsid w:val="00CC08FF"/>
    <w:rsid w:val="00CC0ACD"/>
    <w:rsid w:val="00CC102B"/>
    <w:rsid w:val="00CC1FD0"/>
    <w:rsid w:val="00CC3386"/>
    <w:rsid w:val="00CC3536"/>
    <w:rsid w:val="00CC57D3"/>
    <w:rsid w:val="00CC62FF"/>
    <w:rsid w:val="00CC6B1D"/>
    <w:rsid w:val="00CC70BC"/>
    <w:rsid w:val="00CD04C7"/>
    <w:rsid w:val="00CD0505"/>
    <w:rsid w:val="00CD10AD"/>
    <w:rsid w:val="00CD1204"/>
    <w:rsid w:val="00CD1486"/>
    <w:rsid w:val="00CD17F7"/>
    <w:rsid w:val="00CD1A9B"/>
    <w:rsid w:val="00CD1FBC"/>
    <w:rsid w:val="00CD2A11"/>
    <w:rsid w:val="00CD3D69"/>
    <w:rsid w:val="00CD3DC4"/>
    <w:rsid w:val="00CD56AC"/>
    <w:rsid w:val="00CD6050"/>
    <w:rsid w:val="00CD63D4"/>
    <w:rsid w:val="00CD6CAB"/>
    <w:rsid w:val="00CD6D12"/>
    <w:rsid w:val="00CD7EBD"/>
    <w:rsid w:val="00CE0E7F"/>
    <w:rsid w:val="00CE2107"/>
    <w:rsid w:val="00CE2A37"/>
    <w:rsid w:val="00CE2F8F"/>
    <w:rsid w:val="00CE49AD"/>
    <w:rsid w:val="00CE5123"/>
    <w:rsid w:val="00CE5BD3"/>
    <w:rsid w:val="00CE5CA6"/>
    <w:rsid w:val="00CE6362"/>
    <w:rsid w:val="00CF04E7"/>
    <w:rsid w:val="00CF062C"/>
    <w:rsid w:val="00CF0CB1"/>
    <w:rsid w:val="00CF0DFB"/>
    <w:rsid w:val="00CF1101"/>
    <w:rsid w:val="00CF23D8"/>
    <w:rsid w:val="00CF2581"/>
    <w:rsid w:val="00CF2613"/>
    <w:rsid w:val="00CF2D6D"/>
    <w:rsid w:val="00CF398B"/>
    <w:rsid w:val="00CF44B5"/>
    <w:rsid w:val="00CF4882"/>
    <w:rsid w:val="00CF4DC8"/>
    <w:rsid w:val="00CF57D0"/>
    <w:rsid w:val="00CF5A49"/>
    <w:rsid w:val="00CF5ACB"/>
    <w:rsid w:val="00CF6A53"/>
    <w:rsid w:val="00CF6BF0"/>
    <w:rsid w:val="00CF7190"/>
    <w:rsid w:val="00CF74C5"/>
    <w:rsid w:val="00CF7685"/>
    <w:rsid w:val="00D00924"/>
    <w:rsid w:val="00D01808"/>
    <w:rsid w:val="00D01B2F"/>
    <w:rsid w:val="00D01BD8"/>
    <w:rsid w:val="00D034DF"/>
    <w:rsid w:val="00D035D2"/>
    <w:rsid w:val="00D03CBA"/>
    <w:rsid w:val="00D047E8"/>
    <w:rsid w:val="00D055BF"/>
    <w:rsid w:val="00D05744"/>
    <w:rsid w:val="00D057E3"/>
    <w:rsid w:val="00D0652C"/>
    <w:rsid w:val="00D06E80"/>
    <w:rsid w:val="00D07344"/>
    <w:rsid w:val="00D075A8"/>
    <w:rsid w:val="00D076D5"/>
    <w:rsid w:val="00D108A1"/>
    <w:rsid w:val="00D10AAF"/>
    <w:rsid w:val="00D11316"/>
    <w:rsid w:val="00D1154F"/>
    <w:rsid w:val="00D11C95"/>
    <w:rsid w:val="00D124AF"/>
    <w:rsid w:val="00D12D4A"/>
    <w:rsid w:val="00D132F8"/>
    <w:rsid w:val="00D13604"/>
    <w:rsid w:val="00D13CE7"/>
    <w:rsid w:val="00D1408A"/>
    <w:rsid w:val="00D14B1B"/>
    <w:rsid w:val="00D14BE5"/>
    <w:rsid w:val="00D15DE9"/>
    <w:rsid w:val="00D16186"/>
    <w:rsid w:val="00D17885"/>
    <w:rsid w:val="00D178DA"/>
    <w:rsid w:val="00D20769"/>
    <w:rsid w:val="00D20D02"/>
    <w:rsid w:val="00D2135A"/>
    <w:rsid w:val="00D22736"/>
    <w:rsid w:val="00D243BD"/>
    <w:rsid w:val="00D25EF7"/>
    <w:rsid w:val="00D26006"/>
    <w:rsid w:val="00D264F3"/>
    <w:rsid w:val="00D27946"/>
    <w:rsid w:val="00D33FF7"/>
    <w:rsid w:val="00D34019"/>
    <w:rsid w:val="00D3494D"/>
    <w:rsid w:val="00D35741"/>
    <w:rsid w:val="00D35E35"/>
    <w:rsid w:val="00D36564"/>
    <w:rsid w:val="00D36961"/>
    <w:rsid w:val="00D413AF"/>
    <w:rsid w:val="00D419FE"/>
    <w:rsid w:val="00D41C71"/>
    <w:rsid w:val="00D41FB3"/>
    <w:rsid w:val="00D44AC7"/>
    <w:rsid w:val="00D46712"/>
    <w:rsid w:val="00D469E9"/>
    <w:rsid w:val="00D476F2"/>
    <w:rsid w:val="00D50F47"/>
    <w:rsid w:val="00D5263B"/>
    <w:rsid w:val="00D52A70"/>
    <w:rsid w:val="00D52B0D"/>
    <w:rsid w:val="00D5364A"/>
    <w:rsid w:val="00D54B94"/>
    <w:rsid w:val="00D54D18"/>
    <w:rsid w:val="00D5537C"/>
    <w:rsid w:val="00D55E1B"/>
    <w:rsid w:val="00D56A97"/>
    <w:rsid w:val="00D5729A"/>
    <w:rsid w:val="00D576B4"/>
    <w:rsid w:val="00D5771C"/>
    <w:rsid w:val="00D60192"/>
    <w:rsid w:val="00D608C3"/>
    <w:rsid w:val="00D6176E"/>
    <w:rsid w:val="00D61800"/>
    <w:rsid w:val="00D618E3"/>
    <w:rsid w:val="00D623D7"/>
    <w:rsid w:val="00D62427"/>
    <w:rsid w:val="00D659E6"/>
    <w:rsid w:val="00D65ECD"/>
    <w:rsid w:val="00D66296"/>
    <w:rsid w:val="00D6750D"/>
    <w:rsid w:val="00D675F6"/>
    <w:rsid w:val="00D70641"/>
    <w:rsid w:val="00D70E3D"/>
    <w:rsid w:val="00D71439"/>
    <w:rsid w:val="00D71F47"/>
    <w:rsid w:val="00D725D6"/>
    <w:rsid w:val="00D72759"/>
    <w:rsid w:val="00D72F75"/>
    <w:rsid w:val="00D73E7D"/>
    <w:rsid w:val="00D74351"/>
    <w:rsid w:val="00D7491C"/>
    <w:rsid w:val="00D74C37"/>
    <w:rsid w:val="00D759D8"/>
    <w:rsid w:val="00D75DDC"/>
    <w:rsid w:val="00D760CE"/>
    <w:rsid w:val="00D804AE"/>
    <w:rsid w:val="00D807D5"/>
    <w:rsid w:val="00D8237E"/>
    <w:rsid w:val="00D8344D"/>
    <w:rsid w:val="00D847C0"/>
    <w:rsid w:val="00D85256"/>
    <w:rsid w:val="00D85A6C"/>
    <w:rsid w:val="00D875E3"/>
    <w:rsid w:val="00D876F3"/>
    <w:rsid w:val="00D87876"/>
    <w:rsid w:val="00D9053D"/>
    <w:rsid w:val="00D905F0"/>
    <w:rsid w:val="00D90EC4"/>
    <w:rsid w:val="00D92512"/>
    <w:rsid w:val="00D925B4"/>
    <w:rsid w:val="00D9261A"/>
    <w:rsid w:val="00D930B6"/>
    <w:rsid w:val="00D93520"/>
    <w:rsid w:val="00D94FDC"/>
    <w:rsid w:val="00D95109"/>
    <w:rsid w:val="00D952AB"/>
    <w:rsid w:val="00D952EF"/>
    <w:rsid w:val="00D95F33"/>
    <w:rsid w:val="00D97277"/>
    <w:rsid w:val="00D97916"/>
    <w:rsid w:val="00D97F67"/>
    <w:rsid w:val="00DA114A"/>
    <w:rsid w:val="00DA1792"/>
    <w:rsid w:val="00DA1CC1"/>
    <w:rsid w:val="00DA1CC5"/>
    <w:rsid w:val="00DA2902"/>
    <w:rsid w:val="00DA2A4D"/>
    <w:rsid w:val="00DA31C8"/>
    <w:rsid w:val="00DA33F5"/>
    <w:rsid w:val="00DA38D2"/>
    <w:rsid w:val="00DA3FB1"/>
    <w:rsid w:val="00DA4920"/>
    <w:rsid w:val="00DA4FF6"/>
    <w:rsid w:val="00DA51A6"/>
    <w:rsid w:val="00DA55C5"/>
    <w:rsid w:val="00DA5EA4"/>
    <w:rsid w:val="00DA63D7"/>
    <w:rsid w:val="00DA7D8B"/>
    <w:rsid w:val="00DB090B"/>
    <w:rsid w:val="00DB1183"/>
    <w:rsid w:val="00DB1D7E"/>
    <w:rsid w:val="00DB2506"/>
    <w:rsid w:val="00DB3A43"/>
    <w:rsid w:val="00DB54AB"/>
    <w:rsid w:val="00DB584B"/>
    <w:rsid w:val="00DB58FC"/>
    <w:rsid w:val="00DB6814"/>
    <w:rsid w:val="00DB7B79"/>
    <w:rsid w:val="00DC02A2"/>
    <w:rsid w:val="00DC2233"/>
    <w:rsid w:val="00DC2D05"/>
    <w:rsid w:val="00DC3634"/>
    <w:rsid w:val="00DC4982"/>
    <w:rsid w:val="00DC735D"/>
    <w:rsid w:val="00DC7ED4"/>
    <w:rsid w:val="00DD1099"/>
    <w:rsid w:val="00DD16BD"/>
    <w:rsid w:val="00DD2EE8"/>
    <w:rsid w:val="00DD3F42"/>
    <w:rsid w:val="00DD4A99"/>
    <w:rsid w:val="00DD5A28"/>
    <w:rsid w:val="00DD65DE"/>
    <w:rsid w:val="00DD6678"/>
    <w:rsid w:val="00DE056E"/>
    <w:rsid w:val="00DE0619"/>
    <w:rsid w:val="00DE0D31"/>
    <w:rsid w:val="00DE142D"/>
    <w:rsid w:val="00DE38E2"/>
    <w:rsid w:val="00DE47A8"/>
    <w:rsid w:val="00DE495C"/>
    <w:rsid w:val="00DE5033"/>
    <w:rsid w:val="00DE5924"/>
    <w:rsid w:val="00DE71E6"/>
    <w:rsid w:val="00DE7331"/>
    <w:rsid w:val="00DE74BD"/>
    <w:rsid w:val="00DE7A45"/>
    <w:rsid w:val="00DE7E9B"/>
    <w:rsid w:val="00DF160C"/>
    <w:rsid w:val="00DF26C2"/>
    <w:rsid w:val="00DF2CB3"/>
    <w:rsid w:val="00DF3613"/>
    <w:rsid w:val="00DF4380"/>
    <w:rsid w:val="00DF440E"/>
    <w:rsid w:val="00DF4AA1"/>
    <w:rsid w:val="00DF5231"/>
    <w:rsid w:val="00DF6BF1"/>
    <w:rsid w:val="00DF7056"/>
    <w:rsid w:val="00E001EB"/>
    <w:rsid w:val="00E00863"/>
    <w:rsid w:val="00E00A08"/>
    <w:rsid w:val="00E00E31"/>
    <w:rsid w:val="00E01369"/>
    <w:rsid w:val="00E01742"/>
    <w:rsid w:val="00E01C94"/>
    <w:rsid w:val="00E025E8"/>
    <w:rsid w:val="00E02AE0"/>
    <w:rsid w:val="00E031B6"/>
    <w:rsid w:val="00E0585B"/>
    <w:rsid w:val="00E05C21"/>
    <w:rsid w:val="00E0602F"/>
    <w:rsid w:val="00E061D1"/>
    <w:rsid w:val="00E0663B"/>
    <w:rsid w:val="00E0740F"/>
    <w:rsid w:val="00E10339"/>
    <w:rsid w:val="00E105FA"/>
    <w:rsid w:val="00E1079D"/>
    <w:rsid w:val="00E10FDC"/>
    <w:rsid w:val="00E13864"/>
    <w:rsid w:val="00E1568A"/>
    <w:rsid w:val="00E1586C"/>
    <w:rsid w:val="00E16595"/>
    <w:rsid w:val="00E17ABB"/>
    <w:rsid w:val="00E17B8B"/>
    <w:rsid w:val="00E200E2"/>
    <w:rsid w:val="00E2129F"/>
    <w:rsid w:val="00E2235B"/>
    <w:rsid w:val="00E2261D"/>
    <w:rsid w:val="00E2275B"/>
    <w:rsid w:val="00E22FD3"/>
    <w:rsid w:val="00E23812"/>
    <w:rsid w:val="00E25AC2"/>
    <w:rsid w:val="00E276CA"/>
    <w:rsid w:val="00E27A30"/>
    <w:rsid w:val="00E27F6E"/>
    <w:rsid w:val="00E30C70"/>
    <w:rsid w:val="00E310BF"/>
    <w:rsid w:val="00E316A1"/>
    <w:rsid w:val="00E326AE"/>
    <w:rsid w:val="00E32833"/>
    <w:rsid w:val="00E32C4C"/>
    <w:rsid w:val="00E32C77"/>
    <w:rsid w:val="00E3308C"/>
    <w:rsid w:val="00E34476"/>
    <w:rsid w:val="00E3450E"/>
    <w:rsid w:val="00E3491C"/>
    <w:rsid w:val="00E34FD8"/>
    <w:rsid w:val="00E35D3C"/>
    <w:rsid w:val="00E35FD0"/>
    <w:rsid w:val="00E36A4E"/>
    <w:rsid w:val="00E37535"/>
    <w:rsid w:val="00E37A0D"/>
    <w:rsid w:val="00E37C15"/>
    <w:rsid w:val="00E37C48"/>
    <w:rsid w:val="00E409DB"/>
    <w:rsid w:val="00E40A46"/>
    <w:rsid w:val="00E41114"/>
    <w:rsid w:val="00E42096"/>
    <w:rsid w:val="00E4272D"/>
    <w:rsid w:val="00E42CD9"/>
    <w:rsid w:val="00E42EAD"/>
    <w:rsid w:val="00E43A85"/>
    <w:rsid w:val="00E43F18"/>
    <w:rsid w:val="00E443A4"/>
    <w:rsid w:val="00E44777"/>
    <w:rsid w:val="00E4486B"/>
    <w:rsid w:val="00E4591E"/>
    <w:rsid w:val="00E46013"/>
    <w:rsid w:val="00E46CF6"/>
    <w:rsid w:val="00E4777A"/>
    <w:rsid w:val="00E50F53"/>
    <w:rsid w:val="00E50FB9"/>
    <w:rsid w:val="00E513F8"/>
    <w:rsid w:val="00E51520"/>
    <w:rsid w:val="00E5320E"/>
    <w:rsid w:val="00E540A8"/>
    <w:rsid w:val="00E54C71"/>
    <w:rsid w:val="00E54DA4"/>
    <w:rsid w:val="00E55F56"/>
    <w:rsid w:val="00E56FB5"/>
    <w:rsid w:val="00E57BB5"/>
    <w:rsid w:val="00E60E63"/>
    <w:rsid w:val="00E61AF0"/>
    <w:rsid w:val="00E63462"/>
    <w:rsid w:val="00E63967"/>
    <w:rsid w:val="00E64082"/>
    <w:rsid w:val="00E65CFC"/>
    <w:rsid w:val="00E677D3"/>
    <w:rsid w:val="00E70495"/>
    <w:rsid w:val="00E70800"/>
    <w:rsid w:val="00E7097D"/>
    <w:rsid w:val="00E710C9"/>
    <w:rsid w:val="00E713AE"/>
    <w:rsid w:val="00E716E0"/>
    <w:rsid w:val="00E718E8"/>
    <w:rsid w:val="00E719B5"/>
    <w:rsid w:val="00E7232C"/>
    <w:rsid w:val="00E7296C"/>
    <w:rsid w:val="00E72A48"/>
    <w:rsid w:val="00E72C84"/>
    <w:rsid w:val="00E73069"/>
    <w:rsid w:val="00E73C14"/>
    <w:rsid w:val="00E73E2E"/>
    <w:rsid w:val="00E749A3"/>
    <w:rsid w:val="00E74B7A"/>
    <w:rsid w:val="00E768AC"/>
    <w:rsid w:val="00E768C2"/>
    <w:rsid w:val="00E7721C"/>
    <w:rsid w:val="00E77762"/>
    <w:rsid w:val="00E8055F"/>
    <w:rsid w:val="00E80E2E"/>
    <w:rsid w:val="00E80F94"/>
    <w:rsid w:val="00E81465"/>
    <w:rsid w:val="00E81C7A"/>
    <w:rsid w:val="00E850CE"/>
    <w:rsid w:val="00E85769"/>
    <w:rsid w:val="00E85867"/>
    <w:rsid w:val="00E85D05"/>
    <w:rsid w:val="00E863E8"/>
    <w:rsid w:val="00E86B54"/>
    <w:rsid w:val="00E87179"/>
    <w:rsid w:val="00E87831"/>
    <w:rsid w:val="00E879FC"/>
    <w:rsid w:val="00E87B03"/>
    <w:rsid w:val="00E9069F"/>
    <w:rsid w:val="00E90BC9"/>
    <w:rsid w:val="00E90C23"/>
    <w:rsid w:val="00E912E3"/>
    <w:rsid w:val="00E9220A"/>
    <w:rsid w:val="00E9291A"/>
    <w:rsid w:val="00E92F7A"/>
    <w:rsid w:val="00E9300E"/>
    <w:rsid w:val="00E93384"/>
    <w:rsid w:val="00E93A2F"/>
    <w:rsid w:val="00E93B53"/>
    <w:rsid w:val="00E93BB7"/>
    <w:rsid w:val="00E94F09"/>
    <w:rsid w:val="00E96351"/>
    <w:rsid w:val="00E965C9"/>
    <w:rsid w:val="00E966F0"/>
    <w:rsid w:val="00E97132"/>
    <w:rsid w:val="00E978C8"/>
    <w:rsid w:val="00EA029F"/>
    <w:rsid w:val="00EA06EE"/>
    <w:rsid w:val="00EA3519"/>
    <w:rsid w:val="00EA3776"/>
    <w:rsid w:val="00EA3807"/>
    <w:rsid w:val="00EA3D55"/>
    <w:rsid w:val="00EA518C"/>
    <w:rsid w:val="00EA5A53"/>
    <w:rsid w:val="00EA651D"/>
    <w:rsid w:val="00EB0078"/>
    <w:rsid w:val="00EB0179"/>
    <w:rsid w:val="00EB1073"/>
    <w:rsid w:val="00EB1116"/>
    <w:rsid w:val="00EB19CF"/>
    <w:rsid w:val="00EB38BE"/>
    <w:rsid w:val="00EB5897"/>
    <w:rsid w:val="00EB77C0"/>
    <w:rsid w:val="00EB7C69"/>
    <w:rsid w:val="00EB7F79"/>
    <w:rsid w:val="00EC088D"/>
    <w:rsid w:val="00EC0CCD"/>
    <w:rsid w:val="00EC0F78"/>
    <w:rsid w:val="00EC144E"/>
    <w:rsid w:val="00EC16F4"/>
    <w:rsid w:val="00EC1CE8"/>
    <w:rsid w:val="00EC1D82"/>
    <w:rsid w:val="00EC34B8"/>
    <w:rsid w:val="00EC379D"/>
    <w:rsid w:val="00EC4468"/>
    <w:rsid w:val="00EC5799"/>
    <w:rsid w:val="00EC5C35"/>
    <w:rsid w:val="00EC5E6D"/>
    <w:rsid w:val="00EC703D"/>
    <w:rsid w:val="00EC7047"/>
    <w:rsid w:val="00ED0771"/>
    <w:rsid w:val="00ED0A87"/>
    <w:rsid w:val="00ED0DAC"/>
    <w:rsid w:val="00ED180F"/>
    <w:rsid w:val="00ED1821"/>
    <w:rsid w:val="00ED20AC"/>
    <w:rsid w:val="00ED213B"/>
    <w:rsid w:val="00ED2448"/>
    <w:rsid w:val="00ED275A"/>
    <w:rsid w:val="00ED28EC"/>
    <w:rsid w:val="00ED2DD2"/>
    <w:rsid w:val="00ED3242"/>
    <w:rsid w:val="00ED3F0E"/>
    <w:rsid w:val="00ED426C"/>
    <w:rsid w:val="00ED4621"/>
    <w:rsid w:val="00ED577A"/>
    <w:rsid w:val="00ED67F9"/>
    <w:rsid w:val="00ED697E"/>
    <w:rsid w:val="00ED76CE"/>
    <w:rsid w:val="00ED7FD5"/>
    <w:rsid w:val="00EE082A"/>
    <w:rsid w:val="00EE08E7"/>
    <w:rsid w:val="00EE0F20"/>
    <w:rsid w:val="00EE2185"/>
    <w:rsid w:val="00EE2242"/>
    <w:rsid w:val="00EE27D9"/>
    <w:rsid w:val="00EE28CB"/>
    <w:rsid w:val="00EE30E0"/>
    <w:rsid w:val="00EE35A6"/>
    <w:rsid w:val="00EE4CF6"/>
    <w:rsid w:val="00EE56C8"/>
    <w:rsid w:val="00EE64C7"/>
    <w:rsid w:val="00EE73ED"/>
    <w:rsid w:val="00EE7592"/>
    <w:rsid w:val="00EE7E1A"/>
    <w:rsid w:val="00EF01D5"/>
    <w:rsid w:val="00EF0C18"/>
    <w:rsid w:val="00EF1537"/>
    <w:rsid w:val="00EF177B"/>
    <w:rsid w:val="00EF360A"/>
    <w:rsid w:val="00EF3B00"/>
    <w:rsid w:val="00EF4C8B"/>
    <w:rsid w:val="00EF6608"/>
    <w:rsid w:val="00EF7991"/>
    <w:rsid w:val="00F01E89"/>
    <w:rsid w:val="00F01F87"/>
    <w:rsid w:val="00F02335"/>
    <w:rsid w:val="00F02466"/>
    <w:rsid w:val="00F024D3"/>
    <w:rsid w:val="00F024DF"/>
    <w:rsid w:val="00F03252"/>
    <w:rsid w:val="00F03374"/>
    <w:rsid w:val="00F0342A"/>
    <w:rsid w:val="00F03BAB"/>
    <w:rsid w:val="00F05A50"/>
    <w:rsid w:val="00F07DFD"/>
    <w:rsid w:val="00F10757"/>
    <w:rsid w:val="00F11CA0"/>
    <w:rsid w:val="00F125C5"/>
    <w:rsid w:val="00F1263C"/>
    <w:rsid w:val="00F12ACB"/>
    <w:rsid w:val="00F14B78"/>
    <w:rsid w:val="00F155ED"/>
    <w:rsid w:val="00F15BC7"/>
    <w:rsid w:val="00F15C78"/>
    <w:rsid w:val="00F172CB"/>
    <w:rsid w:val="00F17381"/>
    <w:rsid w:val="00F17714"/>
    <w:rsid w:val="00F20E11"/>
    <w:rsid w:val="00F21A70"/>
    <w:rsid w:val="00F21E68"/>
    <w:rsid w:val="00F23117"/>
    <w:rsid w:val="00F24004"/>
    <w:rsid w:val="00F24D10"/>
    <w:rsid w:val="00F25436"/>
    <w:rsid w:val="00F2729C"/>
    <w:rsid w:val="00F30C00"/>
    <w:rsid w:val="00F31F2B"/>
    <w:rsid w:val="00F32384"/>
    <w:rsid w:val="00F32568"/>
    <w:rsid w:val="00F328AE"/>
    <w:rsid w:val="00F34557"/>
    <w:rsid w:val="00F34CEE"/>
    <w:rsid w:val="00F3531A"/>
    <w:rsid w:val="00F358FE"/>
    <w:rsid w:val="00F36234"/>
    <w:rsid w:val="00F37C52"/>
    <w:rsid w:val="00F42F3D"/>
    <w:rsid w:val="00F4339F"/>
    <w:rsid w:val="00F442A0"/>
    <w:rsid w:val="00F44686"/>
    <w:rsid w:val="00F446ED"/>
    <w:rsid w:val="00F4493A"/>
    <w:rsid w:val="00F44AF4"/>
    <w:rsid w:val="00F44DDE"/>
    <w:rsid w:val="00F46355"/>
    <w:rsid w:val="00F4679A"/>
    <w:rsid w:val="00F46AB2"/>
    <w:rsid w:val="00F46B08"/>
    <w:rsid w:val="00F4776E"/>
    <w:rsid w:val="00F47D1F"/>
    <w:rsid w:val="00F47FA7"/>
    <w:rsid w:val="00F5136F"/>
    <w:rsid w:val="00F5194E"/>
    <w:rsid w:val="00F520AA"/>
    <w:rsid w:val="00F53775"/>
    <w:rsid w:val="00F545A6"/>
    <w:rsid w:val="00F55824"/>
    <w:rsid w:val="00F55E1F"/>
    <w:rsid w:val="00F56457"/>
    <w:rsid w:val="00F56EEC"/>
    <w:rsid w:val="00F57015"/>
    <w:rsid w:val="00F572AA"/>
    <w:rsid w:val="00F57AEF"/>
    <w:rsid w:val="00F601ED"/>
    <w:rsid w:val="00F60D69"/>
    <w:rsid w:val="00F6158C"/>
    <w:rsid w:val="00F61C5B"/>
    <w:rsid w:val="00F61EB9"/>
    <w:rsid w:val="00F62127"/>
    <w:rsid w:val="00F625A2"/>
    <w:rsid w:val="00F630F9"/>
    <w:rsid w:val="00F63416"/>
    <w:rsid w:val="00F636AD"/>
    <w:rsid w:val="00F63E21"/>
    <w:rsid w:val="00F64E38"/>
    <w:rsid w:val="00F66700"/>
    <w:rsid w:val="00F66B2D"/>
    <w:rsid w:val="00F66FBB"/>
    <w:rsid w:val="00F675CE"/>
    <w:rsid w:val="00F71E21"/>
    <w:rsid w:val="00F729D7"/>
    <w:rsid w:val="00F72B29"/>
    <w:rsid w:val="00F72C8F"/>
    <w:rsid w:val="00F72E56"/>
    <w:rsid w:val="00F72F8B"/>
    <w:rsid w:val="00F73431"/>
    <w:rsid w:val="00F73B8E"/>
    <w:rsid w:val="00F73DB7"/>
    <w:rsid w:val="00F74188"/>
    <w:rsid w:val="00F744FC"/>
    <w:rsid w:val="00F7484A"/>
    <w:rsid w:val="00F75811"/>
    <w:rsid w:val="00F75985"/>
    <w:rsid w:val="00F766BA"/>
    <w:rsid w:val="00F76EA4"/>
    <w:rsid w:val="00F774FE"/>
    <w:rsid w:val="00F77B64"/>
    <w:rsid w:val="00F77E0C"/>
    <w:rsid w:val="00F80117"/>
    <w:rsid w:val="00F82553"/>
    <w:rsid w:val="00F8266C"/>
    <w:rsid w:val="00F828CE"/>
    <w:rsid w:val="00F82D24"/>
    <w:rsid w:val="00F83033"/>
    <w:rsid w:val="00F83478"/>
    <w:rsid w:val="00F837A1"/>
    <w:rsid w:val="00F84B24"/>
    <w:rsid w:val="00F85053"/>
    <w:rsid w:val="00F85A62"/>
    <w:rsid w:val="00F85A9D"/>
    <w:rsid w:val="00F85AC8"/>
    <w:rsid w:val="00F865DE"/>
    <w:rsid w:val="00F86812"/>
    <w:rsid w:val="00F9007E"/>
    <w:rsid w:val="00F9023D"/>
    <w:rsid w:val="00F90464"/>
    <w:rsid w:val="00F920F9"/>
    <w:rsid w:val="00F9230C"/>
    <w:rsid w:val="00F92C18"/>
    <w:rsid w:val="00F93612"/>
    <w:rsid w:val="00F94AA0"/>
    <w:rsid w:val="00F951E5"/>
    <w:rsid w:val="00F97817"/>
    <w:rsid w:val="00FA1028"/>
    <w:rsid w:val="00FA170D"/>
    <w:rsid w:val="00FA2444"/>
    <w:rsid w:val="00FA317F"/>
    <w:rsid w:val="00FA3BE0"/>
    <w:rsid w:val="00FA3BE7"/>
    <w:rsid w:val="00FA3DDD"/>
    <w:rsid w:val="00FA423E"/>
    <w:rsid w:val="00FA6007"/>
    <w:rsid w:val="00FA6216"/>
    <w:rsid w:val="00FA6C78"/>
    <w:rsid w:val="00FA733D"/>
    <w:rsid w:val="00FA79CB"/>
    <w:rsid w:val="00FB0E93"/>
    <w:rsid w:val="00FB11BF"/>
    <w:rsid w:val="00FB1260"/>
    <w:rsid w:val="00FB1937"/>
    <w:rsid w:val="00FB2881"/>
    <w:rsid w:val="00FB35BC"/>
    <w:rsid w:val="00FB3815"/>
    <w:rsid w:val="00FB3C14"/>
    <w:rsid w:val="00FB4904"/>
    <w:rsid w:val="00FB4FAB"/>
    <w:rsid w:val="00FB57C7"/>
    <w:rsid w:val="00FB5AC8"/>
    <w:rsid w:val="00FB5E20"/>
    <w:rsid w:val="00FB60CC"/>
    <w:rsid w:val="00FB63E5"/>
    <w:rsid w:val="00FB6AB9"/>
    <w:rsid w:val="00FB6C50"/>
    <w:rsid w:val="00FB711F"/>
    <w:rsid w:val="00FB7724"/>
    <w:rsid w:val="00FC0566"/>
    <w:rsid w:val="00FC0AD7"/>
    <w:rsid w:val="00FC23F0"/>
    <w:rsid w:val="00FC335C"/>
    <w:rsid w:val="00FC39DB"/>
    <w:rsid w:val="00FC4130"/>
    <w:rsid w:val="00FC49FA"/>
    <w:rsid w:val="00FC61E7"/>
    <w:rsid w:val="00FC62B2"/>
    <w:rsid w:val="00FC6722"/>
    <w:rsid w:val="00FC6787"/>
    <w:rsid w:val="00FC6BB2"/>
    <w:rsid w:val="00FC7008"/>
    <w:rsid w:val="00FC7935"/>
    <w:rsid w:val="00FD27A5"/>
    <w:rsid w:val="00FD28A0"/>
    <w:rsid w:val="00FD380D"/>
    <w:rsid w:val="00FD40F4"/>
    <w:rsid w:val="00FD42D0"/>
    <w:rsid w:val="00FD48AD"/>
    <w:rsid w:val="00FD48CA"/>
    <w:rsid w:val="00FD5042"/>
    <w:rsid w:val="00FD510A"/>
    <w:rsid w:val="00FD5BCC"/>
    <w:rsid w:val="00FD5EB3"/>
    <w:rsid w:val="00FD6106"/>
    <w:rsid w:val="00FD7D35"/>
    <w:rsid w:val="00FD7F51"/>
    <w:rsid w:val="00FE0163"/>
    <w:rsid w:val="00FE07FE"/>
    <w:rsid w:val="00FE0B9F"/>
    <w:rsid w:val="00FE0C4E"/>
    <w:rsid w:val="00FE0EF9"/>
    <w:rsid w:val="00FE13E3"/>
    <w:rsid w:val="00FE2067"/>
    <w:rsid w:val="00FE2506"/>
    <w:rsid w:val="00FE294E"/>
    <w:rsid w:val="00FE3077"/>
    <w:rsid w:val="00FE4889"/>
    <w:rsid w:val="00FE5313"/>
    <w:rsid w:val="00FE5E5D"/>
    <w:rsid w:val="00FE5ED0"/>
    <w:rsid w:val="00FE5ED9"/>
    <w:rsid w:val="00FE66B5"/>
    <w:rsid w:val="00FE6A65"/>
    <w:rsid w:val="00FE7C58"/>
    <w:rsid w:val="00FF070B"/>
    <w:rsid w:val="00FF0855"/>
    <w:rsid w:val="00FF1834"/>
    <w:rsid w:val="00FF22F3"/>
    <w:rsid w:val="00FF3815"/>
    <w:rsid w:val="00FF5525"/>
    <w:rsid w:val="00FF5F85"/>
    <w:rsid w:val="00FF601C"/>
    <w:rsid w:val="00FF6636"/>
    <w:rsid w:val="00FF7128"/>
    <w:rsid w:val="00FF7208"/>
    <w:rsid w:val="00FF743A"/>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92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B7BBF"/>
    <w:rPr>
      <w:rFonts w:ascii="Times New Roman" w:eastAsia="Times New Roman" w:hAnsi="Times New Roman"/>
      <w:sz w:val="24"/>
      <w:szCs w:val="24"/>
    </w:rPr>
  </w:style>
  <w:style w:type="paragraph" w:styleId="Nadpis1">
    <w:name w:val="heading 1"/>
    <w:aliases w:val="Hoofdstuk"/>
    <w:basedOn w:val="Normlny"/>
    <w:next w:val="Normlny"/>
    <w:link w:val="Nadpis1Char"/>
    <w:qFormat/>
    <w:rsid w:val="00B538C0"/>
    <w:pPr>
      <w:keepNext/>
      <w:numPr>
        <w:numId w:val="1"/>
      </w:numPr>
      <w:outlineLvl w:val="0"/>
    </w:pPr>
    <w:rPr>
      <w:sz w:val="28"/>
      <w:szCs w:val="28"/>
    </w:rPr>
  </w:style>
  <w:style w:type="paragraph" w:styleId="Nadpis2">
    <w:name w:val="heading 2"/>
    <w:basedOn w:val="Normlny"/>
    <w:next w:val="Normlny"/>
    <w:link w:val="Nadpis2Char"/>
    <w:qFormat/>
    <w:rsid w:val="00B538C0"/>
    <w:pPr>
      <w:keepNext/>
      <w:jc w:val="both"/>
      <w:outlineLvl w:val="1"/>
    </w:pPr>
  </w:style>
  <w:style w:type="paragraph" w:styleId="Nadpis3">
    <w:name w:val="heading 3"/>
    <w:basedOn w:val="Normlny"/>
    <w:next w:val="Normlny"/>
    <w:link w:val="Nadpis3Char"/>
    <w:qFormat/>
    <w:rsid w:val="00B538C0"/>
    <w:pPr>
      <w:keepNext/>
      <w:jc w:val="both"/>
      <w:outlineLvl w:val="2"/>
    </w:pPr>
    <w:rPr>
      <w:b/>
      <w:bCs/>
      <w:sz w:val="28"/>
      <w:szCs w:val="28"/>
    </w:rPr>
  </w:style>
  <w:style w:type="paragraph" w:styleId="Nadpis4">
    <w:name w:val="heading 4"/>
    <w:basedOn w:val="Normlny"/>
    <w:next w:val="Normlny"/>
    <w:link w:val="Nadpis4Char"/>
    <w:qFormat/>
    <w:rsid w:val="00B538C0"/>
    <w:pPr>
      <w:keepNext/>
      <w:jc w:val="center"/>
      <w:outlineLvl w:val="3"/>
    </w:pPr>
    <w:rPr>
      <w:sz w:val="28"/>
      <w:szCs w:val="28"/>
    </w:rPr>
  </w:style>
  <w:style w:type="paragraph" w:styleId="Nadpis5">
    <w:name w:val="heading 5"/>
    <w:basedOn w:val="Normlny"/>
    <w:next w:val="Normlny"/>
    <w:link w:val="Nadpis5Char"/>
    <w:qFormat/>
    <w:rsid w:val="00B538C0"/>
    <w:pPr>
      <w:keepNext/>
      <w:jc w:val="center"/>
      <w:outlineLvl w:val="4"/>
    </w:pPr>
    <w:rPr>
      <w:b/>
      <w:bCs/>
      <w:sz w:val="28"/>
      <w:szCs w:val="28"/>
    </w:rPr>
  </w:style>
  <w:style w:type="paragraph" w:styleId="Nadpis6">
    <w:name w:val="heading 6"/>
    <w:basedOn w:val="Normlny"/>
    <w:next w:val="Normlny"/>
    <w:link w:val="Nadpis6Char"/>
    <w:qFormat/>
    <w:rsid w:val="00B538C0"/>
    <w:pPr>
      <w:keepNext/>
      <w:jc w:val="both"/>
      <w:outlineLvl w:val="5"/>
    </w:pPr>
    <w:rPr>
      <w:b/>
      <w:bCs/>
    </w:rPr>
  </w:style>
  <w:style w:type="paragraph" w:styleId="Nadpis7">
    <w:name w:val="heading 7"/>
    <w:basedOn w:val="Normlny"/>
    <w:next w:val="Normlny"/>
    <w:link w:val="Nadpis7Char"/>
    <w:qFormat/>
    <w:rsid w:val="00B538C0"/>
    <w:pPr>
      <w:keepNext/>
      <w:spacing w:line="360" w:lineRule="auto"/>
      <w:jc w:val="both"/>
      <w:outlineLvl w:val="6"/>
    </w:pPr>
    <w:rPr>
      <w:b/>
      <w:bCs/>
      <w:u w:val="single"/>
    </w:rPr>
  </w:style>
  <w:style w:type="paragraph" w:styleId="Nadpis8">
    <w:name w:val="heading 8"/>
    <w:basedOn w:val="Normlny"/>
    <w:next w:val="Normlny"/>
    <w:link w:val="Nadpis8Char"/>
    <w:qFormat/>
    <w:rsid w:val="00B538C0"/>
    <w:pPr>
      <w:keepNext/>
      <w:ind w:firstLine="708"/>
      <w:jc w:val="both"/>
      <w:outlineLvl w:val="7"/>
    </w:pPr>
    <w:rPr>
      <w:u w:val="single"/>
    </w:rPr>
  </w:style>
  <w:style w:type="paragraph" w:styleId="Nadpis9">
    <w:name w:val="heading 9"/>
    <w:basedOn w:val="Normlny"/>
    <w:next w:val="Normlny"/>
    <w:link w:val="Nadpis9Char"/>
    <w:qFormat/>
    <w:rsid w:val="00B538C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rsid w:val="00B538C0"/>
    <w:rPr>
      <w:rFonts w:ascii="Times New Roman" w:eastAsia="Times New Roman" w:hAnsi="Times New Roman"/>
      <w:sz w:val="28"/>
      <w:szCs w:val="28"/>
    </w:rPr>
  </w:style>
  <w:style w:type="character" w:customStyle="1" w:styleId="Nadpis2Char">
    <w:name w:val="Nadpis 2 Char"/>
    <w:link w:val="Nadpis2"/>
    <w:rsid w:val="00B538C0"/>
    <w:rPr>
      <w:rFonts w:ascii="Times New Roman" w:eastAsia="Times New Roman" w:hAnsi="Times New Roman" w:cs="Times New Roman"/>
      <w:sz w:val="24"/>
      <w:szCs w:val="24"/>
      <w:lang w:eastAsia="sk-SK"/>
    </w:rPr>
  </w:style>
  <w:style w:type="character" w:customStyle="1" w:styleId="Nadpis3Char">
    <w:name w:val="Nadpis 3 Char"/>
    <w:link w:val="Nadpis3"/>
    <w:rsid w:val="00B538C0"/>
    <w:rPr>
      <w:rFonts w:ascii="Times New Roman" w:eastAsia="Times New Roman" w:hAnsi="Times New Roman" w:cs="Times New Roman"/>
      <w:b/>
      <w:bCs/>
      <w:sz w:val="28"/>
      <w:szCs w:val="28"/>
      <w:lang w:eastAsia="sk-SK"/>
    </w:rPr>
  </w:style>
  <w:style w:type="character" w:customStyle="1" w:styleId="Nadpis4Char">
    <w:name w:val="Nadpis 4 Char"/>
    <w:link w:val="Nadpis4"/>
    <w:rsid w:val="00B538C0"/>
    <w:rPr>
      <w:rFonts w:ascii="Times New Roman" w:eastAsia="Times New Roman" w:hAnsi="Times New Roman" w:cs="Times New Roman"/>
      <w:sz w:val="28"/>
      <w:szCs w:val="28"/>
      <w:lang w:eastAsia="sk-SK"/>
    </w:rPr>
  </w:style>
  <w:style w:type="character" w:customStyle="1" w:styleId="Nadpis5Char">
    <w:name w:val="Nadpis 5 Char"/>
    <w:link w:val="Nadpis5"/>
    <w:rsid w:val="00B538C0"/>
    <w:rPr>
      <w:rFonts w:ascii="Times New Roman" w:eastAsia="Times New Roman" w:hAnsi="Times New Roman" w:cs="Times New Roman"/>
      <w:b/>
      <w:bCs/>
      <w:sz w:val="28"/>
      <w:szCs w:val="28"/>
      <w:lang w:eastAsia="sk-SK"/>
    </w:rPr>
  </w:style>
  <w:style w:type="character" w:customStyle="1" w:styleId="Nadpis6Char">
    <w:name w:val="Nadpis 6 Char"/>
    <w:link w:val="Nadpis6"/>
    <w:rsid w:val="00B538C0"/>
    <w:rPr>
      <w:rFonts w:ascii="Times New Roman" w:eastAsia="Times New Roman" w:hAnsi="Times New Roman" w:cs="Times New Roman"/>
      <w:b/>
      <w:bCs/>
      <w:sz w:val="24"/>
      <w:szCs w:val="24"/>
      <w:lang w:eastAsia="sk-SK"/>
    </w:rPr>
  </w:style>
  <w:style w:type="character" w:customStyle="1" w:styleId="Nadpis7Char">
    <w:name w:val="Nadpis 7 Char"/>
    <w:link w:val="Nadpis7"/>
    <w:rsid w:val="00B538C0"/>
    <w:rPr>
      <w:rFonts w:ascii="Times New Roman" w:eastAsia="Times New Roman" w:hAnsi="Times New Roman" w:cs="Times New Roman"/>
      <w:b/>
      <w:bCs/>
      <w:sz w:val="24"/>
      <w:szCs w:val="24"/>
      <w:u w:val="single"/>
      <w:lang w:eastAsia="sk-SK"/>
    </w:rPr>
  </w:style>
  <w:style w:type="character" w:customStyle="1" w:styleId="Nadpis8Char">
    <w:name w:val="Nadpis 8 Char"/>
    <w:link w:val="Nadpis8"/>
    <w:rsid w:val="00B538C0"/>
    <w:rPr>
      <w:rFonts w:ascii="Times New Roman" w:eastAsia="Times New Roman" w:hAnsi="Times New Roman" w:cs="Times New Roman"/>
      <w:sz w:val="24"/>
      <w:szCs w:val="24"/>
      <w:u w:val="single"/>
      <w:lang w:eastAsia="sk-SK"/>
    </w:rPr>
  </w:style>
  <w:style w:type="character" w:customStyle="1" w:styleId="Nadpis9Char">
    <w:name w:val="Nadpis 9 Char"/>
    <w:link w:val="Nadpis9"/>
    <w:rsid w:val="00B538C0"/>
    <w:rPr>
      <w:rFonts w:ascii="Times New Roman" w:eastAsia="Times New Roman" w:hAnsi="Times New Roman" w:cs="Times New Roman"/>
      <w:b/>
      <w:bCs/>
      <w:sz w:val="24"/>
      <w:szCs w:val="24"/>
      <w:u w:val="single"/>
      <w:lang w:eastAsia="sk-SK"/>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link w:val="PodtitulChar"/>
    <w:qFormat/>
    <w:rsid w:val="00B538C0"/>
    <w:pPr>
      <w:jc w:val="center"/>
      <w:outlineLvl w:val="0"/>
    </w:pPr>
    <w:rPr>
      <w:rFonts w:ascii="Arial" w:hAnsi="Arial"/>
      <w:b/>
      <w:bCs/>
    </w:rPr>
  </w:style>
  <w:style w:type="character" w:customStyle="1" w:styleId="PodtitulChar">
    <w:name w:val="Podtitul Char"/>
    <w:link w:val="Podtitul"/>
    <w:rsid w:val="00B538C0"/>
    <w:rPr>
      <w:rFonts w:ascii="Arial" w:eastAsia="Times New Roman" w:hAnsi="Arial" w:cs="Arial"/>
      <w:b/>
      <w:bCs/>
      <w:sz w:val="24"/>
      <w:szCs w:val="24"/>
      <w:lang w:eastAsia="sk-SK"/>
    </w:rPr>
  </w:style>
  <w:style w:type="paragraph" w:styleId="Nzov">
    <w:name w:val="Title"/>
    <w:basedOn w:val="Normlny"/>
    <w:link w:val="NzovChar"/>
    <w:uiPriority w:val="10"/>
    <w:qFormat/>
    <w:rsid w:val="00B538C0"/>
    <w:pPr>
      <w:jc w:val="center"/>
      <w:outlineLvl w:val="0"/>
    </w:pPr>
    <w:rPr>
      <w:rFonts w:ascii="Arial" w:hAnsi="Arial"/>
      <w:b/>
      <w:bCs/>
      <w:sz w:val="36"/>
      <w:szCs w:val="36"/>
    </w:rPr>
  </w:style>
  <w:style w:type="character" w:customStyle="1" w:styleId="NzovChar">
    <w:name w:val="Názov Char"/>
    <w:link w:val="Nzov"/>
    <w:uiPriority w:val="10"/>
    <w:rsid w:val="00B538C0"/>
    <w:rPr>
      <w:rFonts w:ascii="Arial" w:eastAsia="Times New Roman" w:hAnsi="Arial" w:cs="Arial"/>
      <w:b/>
      <w:bCs/>
      <w:sz w:val="36"/>
      <w:szCs w:val="36"/>
      <w:lang w:eastAsia="sk-SK"/>
    </w:rPr>
  </w:style>
  <w:style w:type="paragraph" w:styleId="Zkladntext2">
    <w:name w:val="Body Text 2"/>
    <w:basedOn w:val="Normlny"/>
    <w:link w:val="Zkladntext2Char"/>
    <w:uiPriority w:val="99"/>
    <w:rsid w:val="00B538C0"/>
    <w:pPr>
      <w:tabs>
        <w:tab w:val="num" w:pos="1080"/>
      </w:tabs>
    </w:pPr>
    <w:rPr>
      <w:rFonts w:ascii="Arial" w:hAnsi="Arial"/>
      <w:sz w:val="20"/>
    </w:rPr>
  </w:style>
  <w:style w:type="character" w:customStyle="1" w:styleId="Zkladntext2Char">
    <w:name w:val="Základný text 2 Char"/>
    <w:link w:val="Zkladntext2"/>
    <w:uiPriority w:val="99"/>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body,lp1,Table,List Paragraph,Bullet List,FooterText,numbered,Paragraphe de liste1,Bullet Number,lp11,List Paragraph11,Bullet 1,Use Case List Paragraph,ODRAZKY PRVA UROVEN,Odsek,ZOZNAM,Tabuľka,Odsek zoznamu2,Colorful List - Accent 11"/>
    <w:basedOn w:val="Normlny"/>
    <w:link w:val="OdsekzoznamuChar"/>
    <w:uiPriority w:val="34"/>
    <w:qFormat/>
    <w:rsid w:val="00B538C0"/>
    <w:pPr>
      <w:ind w:left="708"/>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jc w:val="both"/>
    </w:pPr>
    <w:rPr>
      <w:rFonts w:ascii="Arial" w:hAnsi="Arial" w:cs="Arial"/>
      <w:snapToGrid w:val="0"/>
      <w:spacing w:val="6"/>
      <w:sz w:val="22"/>
      <w:szCs w:val="20"/>
      <w:lang w:val="fr-FR" w:eastAsia="cs-CZ"/>
    </w:rPr>
  </w:style>
  <w:style w:type="character" w:styleId="Vrazn">
    <w:name w:val="Strong"/>
    <w:uiPriority w:val="22"/>
    <w:qFormat/>
    <w:rsid w:val="00B538C0"/>
    <w:rPr>
      <w:b/>
      <w:bCs/>
    </w:rPr>
  </w:style>
  <w:style w:type="paragraph" w:customStyle="1" w:styleId="Annexetitle">
    <w:name w:val="Annexe_title"/>
    <w:basedOn w:val="Nadpis1"/>
    <w:next w:val="Normlny"/>
    <w:autoRedefine/>
    <w:rsid w:val="00B538C0"/>
    <w:pPr>
      <w:keepNext w:val="0"/>
      <w:numPr>
        <w:numId w:val="0"/>
      </w:numPr>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body Char,lp1 Char,Table Char,List Paragraph Char,Bullet List Char,FooterText Char,numbered Char,Paragraphe de liste1 Char,Bullet Number Char,lp11 Char,List Paragraph11 Char,Bullet 1 Char,Use Case List Paragraph Char,Odsek Char"/>
    <w:link w:val="Odsekzoznamu"/>
    <w:uiPriority w:val="34"/>
    <w:qFormat/>
    <w:rsid w:val="006F7928"/>
    <w:rPr>
      <w:rFonts w:ascii="Times New Roman" w:eastAsia="Times New Roman" w:hAnsi="Times New Roman"/>
      <w:sz w:val="24"/>
      <w:szCs w:val="24"/>
    </w:rPr>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after="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8"/>
      </w:numPr>
    </w:pPr>
  </w:style>
  <w:style w:type="numbering" w:customStyle="1" w:styleId="Importovantl2">
    <w:name w:val="Importovaný štýl 2"/>
    <w:rsid w:val="00041AD7"/>
    <w:pPr>
      <w:numPr>
        <w:numId w:val="9"/>
      </w:numPr>
    </w:pPr>
  </w:style>
  <w:style w:type="paragraph" w:styleId="Bezriadkovania">
    <w:name w:val="No Spacing"/>
    <w:uiPriority w:val="1"/>
    <w:qFormat/>
    <w:rsid w:val="00041AD7"/>
    <w:rPr>
      <w:rFonts w:asciiTheme="minorHAnsi" w:eastAsiaTheme="minorHAnsi" w:hAnsiTheme="minorHAnsi" w:cstheme="minorBidi"/>
      <w:sz w:val="22"/>
      <w:szCs w:val="22"/>
      <w:lang w:eastAsia="en-US"/>
    </w:r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C3CC8"/>
    <w:pPr>
      <w:spacing w:before="100" w:beforeAutospacing="1" w:after="100" w:afterAutospacing="1"/>
    </w:pPr>
    <w:rPr>
      <w:rFonts w:eastAsiaTheme="minorHAnsi"/>
    </w:rPr>
  </w:style>
  <w:style w:type="table" w:customStyle="1" w:styleId="TableNormal1">
    <w:name w:val="Table Normal1"/>
    <w:rsid w:val="00FD42D0"/>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00-100">
    <w:name w:val="0.0 - 1.0"/>
    <w:basedOn w:val="Normlny"/>
    <w:rsid w:val="001E5F9A"/>
    <w:pPr>
      <w:spacing w:after="60"/>
      <w:ind w:left="567" w:hanging="567"/>
      <w:jc w:val="both"/>
    </w:pPr>
    <w:rPr>
      <w:rFonts w:ascii="Arial" w:hAnsi="Arial"/>
      <w:sz w:val="20"/>
      <w:szCs w:val="20"/>
    </w:rPr>
  </w:style>
  <w:style w:type="character" w:customStyle="1" w:styleId="Styl11bModr">
    <w:name w:val="Styl 11 b. Modrá"/>
    <w:rsid w:val="006B0E58"/>
    <w:rPr>
      <w:color w:val="auto"/>
      <w:sz w:val="22"/>
    </w:rPr>
  </w:style>
  <w:style w:type="paragraph" w:customStyle="1" w:styleId="slostrany1">
    <w:name w:val="Číslo strany1"/>
    <w:basedOn w:val="Normlny"/>
    <w:next w:val="Normlny"/>
    <w:uiPriority w:val="99"/>
    <w:rsid w:val="00512F1A"/>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line="260" w:lineRule="exact"/>
      <w:jc w:val="center"/>
    </w:pPr>
    <w:rPr>
      <w:rFonts w:ascii="Arial" w:hAnsi="Arial"/>
      <w:bCs/>
      <w:sz w:val="20"/>
      <w:szCs w:val="20"/>
      <w:lang w:eastAsia="en-US"/>
    </w:rPr>
  </w:style>
  <w:style w:type="character" w:customStyle="1" w:styleId="pre">
    <w:name w:val="pre"/>
    <w:rsid w:val="002A4DE8"/>
  </w:style>
  <w:style w:type="character" w:customStyle="1" w:styleId="code">
    <w:name w:val="code"/>
    <w:basedOn w:val="Predvolenpsmoodseku"/>
    <w:rsid w:val="00271D95"/>
  </w:style>
  <w:style w:type="character" w:customStyle="1" w:styleId="Podtitul1">
    <w:name w:val="Podtitul1"/>
    <w:basedOn w:val="Predvolenpsmoodseku"/>
    <w:rsid w:val="00271D95"/>
  </w:style>
  <w:style w:type="paragraph" w:customStyle="1" w:styleId="10-10">
    <w:name w:val="1.0 - 1.0"/>
    <w:basedOn w:val="Normlny"/>
    <w:rsid w:val="00573415"/>
    <w:pPr>
      <w:spacing w:after="60"/>
      <w:ind w:left="567"/>
      <w:jc w:val="both"/>
    </w:pPr>
    <w:rPr>
      <w:rFonts w:ascii="Arial" w:hAnsi="Arial"/>
      <w:sz w:val="20"/>
      <w:szCs w:val="20"/>
    </w:rPr>
  </w:style>
  <w:style w:type="paragraph" w:customStyle="1" w:styleId="10-15">
    <w:name w:val="1.0 - 1.5"/>
    <w:basedOn w:val="Normlny"/>
    <w:rsid w:val="00573415"/>
    <w:pPr>
      <w:spacing w:after="60"/>
      <w:ind w:left="851" w:hanging="284"/>
      <w:jc w:val="both"/>
    </w:pPr>
    <w:rPr>
      <w:rFonts w:ascii="Arial" w:hAnsi="Arial"/>
      <w:sz w:val="20"/>
      <w:szCs w:val="20"/>
    </w:rPr>
  </w:style>
  <w:style w:type="character" w:customStyle="1" w:styleId="Nevyrieenzmienka1">
    <w:name w:val="Nevyriešená zmienka1"/>
    <w:basedOn w:val="Predvolenpsmoodseku"/>
    <w:uiPriority w:val="99"/>
    <w:semiHidden/>
    <w:unhideWhenUsed/>
    <w:rsid w:val="00F84B24"/>
    <w:rPr>
      <w:color w:val="605E5C"/>
      <w:shd w:val="clear" w:color="auto" w:fill="E1DFDD"/>
    </w:rPr>
  </w:style>
  <w:style w:type="character" w:customStyle="1" w:styleId="Nevyrieenzmienka2">
    <w:name w:val="Nevyriešená zmienka2"/>
    <w:basedOn w:val="Predvolenpsmoodseku"/>
    <w:uiPriority w:val="99"/>
    <w:semiHidden/>
    <w:unhideWhenUsed/>
    <w:rsid w:val="00ED67F9"/>
    <w:rPr>
      <w:color w:val="605E5C"/>
      <w:shd w:val="clear" w:color="auto" w:fill="E1DFDD"/>
    </w:rPr>
  </w:style>
  <w:style w:type="character" w:styleId="Nevyrieenzmienka">
    <w:name w:val="Unresolved Mention"/>
    <w:basedOn w:val="Predvolenpsmoodseku"/>
    <w:uiPriority w:val="99"/>
    <w:semiHidden/>
    <w:unhideWhenUsed/>
    <w:rsid w:val="00927815"/>
    <w:rPr>
      <w:color w:val="605E5C"/>
      <w:shd w:val="clear" w:color="auto" w:fill="E1DFDD"/>
    </w:rPr>
  </w:style>
  <w:style w:type="table" w:customStyle="1" w:styleId="Mriekatabuky2">
    <w:name w:val="Mriežka tabuľky2"/>
    <w:basedOn w:val="Normlnatabuka"/>
    <w:next w:val="Mriekatabuky"/>
    <w:uiPriority w:val="39"/>
    <w:rsid w:val="001B2D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8420">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83595256">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8653700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597064966">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9551068">
      <w:bodyDiv w:val="1"/>
      <w:marLeft w:val="0"/>
      <w:marRight w:val="0"/>
      <w:marTop w:val="0"/>
      <w:marBottom w:val="0"/>
      <w:divBdr>
        <w:top w:val="none" w:sz="0" w:space="0" w:color="auto"/>
        <w:left w:val="none" w:sz="0" w:space="0" w:color="auto"/>
        <w:bottom w:val="none" w:sz="0" w:space="0" w:color="auto"/>
        <w:right w:val="none" w:sz="0" w:space="0" w:color="auto"/>
      </w:divBdr>
    </w:div>
    <w:div w:id="646277122">
      <w:bodyDiv w:val="1"/>
      <w:marLeft w:val="0"/>
      <w:marRight w:val="0"/>
      <w:marTop w:val="0"/>
      <w:marBottom w:val="0"/>
      <w:divBdr>
        <w:top w:val="none" w:sz="0" w:space="0" w:color="auto"/>
        <w:left w:val="none" w:sz="0" w:space="0" w:color="auto"/>
        <w:bottom w:val="none" w:sz="0" w:space="0" w:color="auto"/>
        <w:right w:val="none" w:sz="0" w:space="0" w:color="auto"/>
      </w:divBdr>
    </w:div>
    <w:div w:id="653530409">
      <w:bodyDiv w:val="1"/>
      <w:marLeft w:val="0"/>
      <w:marRight w:val="0"/>
      <w:marTop w:val="0"/>
      <w:marBottom w:val="0"/>
      <w:divBdr>
        <w:top w:val="none" w:sz="0" w:space="0" w:color="auto"/>
        <w:left w:val="none" w:sz="0" w:space="0" w:color="auto"/>
        <w:bottom w:val="none" w:sz="0" w:space="0" w:color="auto"/>
        <w:right w:val="none" w:sz="0" w:space="0" w:color="auto"/>
      </w:divBdr>
    </w:div>
    <w:div w:id="673610768">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936593231">
      <w:bodyDiv w:val="1"/>
      <w:marLeft w:val="0"/>
      <w:marRight w:val="0"/>
      <w:marTop w:val="0"/>
      <w:marBottom w:val="0"/>
      <w:divBdr>
        <w:top w:val="none" w:sz="0" w:space="0" w:color="auto"/>
        <w:left w:val="none" w:sz="0" w:space="0" w:color="auto"/>
        <w:bottom w:val="none" w:sz="0" w:space="0" w:color="auto"/>
        <w:right w:val="none" w:sz="0" w:space="0" w:color="auto"/>
      </w:divBdr>
    </w:div>
    <w:div w:id="944388710">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97290604">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233002390">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366901741">
      <w:bodyDiv w:val="1"/>
      <w:marLeft w:val="0"/>
      <w:marRight w:val="0"/>
      <w:marTop w:val="0"/>
      <w:marBottom w:val="0"/>
      <w:divBdr>
        <w:top w:val="none" w:sz="0" w:space="0" w:color="auto"/>
        <w:left w:val="none" w:sz="0" w:space="0" w:color="auto"/>
        <w:bottom w:val="none" w:sz="0" w:space="0" w:color="auto"/>
        <w:right w:val="none" w:sz="0" w:space="0" w:color="auto"/>
      </w:divBdr>
    </w:div>
    <w:div w:id="1396320182">
      <w:bodyDiv w:val="1"/>
      <w:marLeft w:val="0"/>
      <w:marRight w:val="0"/>
      <w:marTop w:val="0"/>
      <w:marBottom w:val="0"/>
      <w:divBdr>
        <w:top w:val="none" w:sz="0" w:space="0" w:color="auto"/>
        <w:left w:val="none" w:sz="0" w:space="0" w:color="auto"/>
        <w:bottom w:val="none" w:sz="0" w:space="0" w:color="auto"/>
        <w:right w:val="none" w:sz="0" w:space="0" w:color="auto"/>
      </w:divBdr>
    </w:div>
    <w:div w:id="1422215932">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67106821">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58728387">
      <w:bodyDiv w:val="1"/>
      <w:marLeft w:val="0"/>
      <w:marRight w:val="0"/>
      <w:marTop w:val="0"/>
      <w:marBottom w:val="0"/>
      <w:divBdr>
        <w:top w:val="none" w:sz="0" w:space="0" w:color="auto"/>
        <w:left w:val="none" w:sz="0" w:space="0" w:color="auto"/>
        <w:bottom w:val="none" w:sz="0" w:space="0" w:color="auto"/>
        <w:right w:val="none" w:sz="0" w:space="0" w:color="auto"/>
      </w:divBdr>
    </w:div>
    <w:div w:id="1698771764">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65223595">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44995430">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0375486">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image" Target="media/image4.wmf"/><Relationship Id="rId39" Type="http://schemas.openxmlformats.org/officeDocument/2006/relationships/footer" Target="footer1.xml"/><Relationship Id="rId21" Type="http://schemas.openxmlformats.org/officeDocument/2006/relationships/hyperlink" Target="http://www.zakonypreludi.sk/zz/2015-343/znenie-20170201" TargetMode="External"/><Relationship Id="rId34" Type="http://schemas.openxmlformats.org/officeDocument/2006/relationships/image" Target="media/image12.wmf"/><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29" Type="http://schemas.openxmlformats.org/officeDocument/2006/relationships/image" Target="media/image7.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vyhladavanie-profilov/detail/9127?cHash=5c1a8f21ab74b45315783c7b244f18a9" TargetMode="External"/><Relationship Id="rId24" Type="http://schemas.openxmlformats.org/officeDocument/2006/relationships/image" Target="media/image2.wmf"/><Relationship Id="rId32" Type="http://schemas.openxmlformats.org/officeDocument/2006/relationships/image" Target="media/image10.wmf"/><Relationship Id="rId37" Type="http://schemas.openxmlformats.org/officeDocument/2006/relationships/image" Target="media/image15.wmf"/><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www.ndsas.sk/pomoc-a-podpora/datovy-predpis" TargetMode="External"/><Relationship Id="rId28" Type="http://schemas.openxmlformats.org/officeDocument/2006/relationships/image" Target="media/image6.wmf"/><Relationship Id="rId36" Type="http://schemas.openxmlformats.org/officeDocument/2006/relationships/image" Target="media/image14.wmf"/><Relationship Id="rId10" Type="http://schemas.openxmlformats.org/officeDocument/2006/relationships/hyperlink" Target="http://www.ndsas.sk" TargetMode="External"/><Relationship Id="rId19" Type="http://schemas.openxmlformats.org/officeDocument/2006/relationships/hyperlink" Target="http://www.zakonypreludi.sk/zz/2015-343/znenie-20170201" TargetMode="External"/><Relationship Id="rId31"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josephine.proebiz.com" TargetMode="External"/><Relationship Id="rId22" Type="http://schemas.openxmlformats.org/officeDocument/2006/relationships/hyperlink" Target="https://ndsas.sk/pomoc-a-podpora/datovy-predpis" TargetMode="External"/><Relationship Id="rId27" Type="http://schemas.openxmlformats.org/officeDocument/2006/relationships/image" Target="media/image5.wmf"/><Relationship Id="rId30" Type="http://schemas.openxmlformats.org/officeDocument/2006/relationships/image" Target="media/image8.wmf"/><Relationship Id="rId35" Type="http://schemas.openxmlformats.org/officeDocument/2006/relationships/image" Target="media/image13.wmf"/><Relationship Id="rId43" Type="http://schemas.openxmlformats.org/officeDocument/2006/relationships/theme" Target="theme/theme1.xml"/><Relationship Id="rId8" Type="http://schemas.openxmlformats.org/officeDocument/2006/relationships/hyperlink" Target="http://www.ndsas.sk/" TargetMode="External"/><Relationship Id="rId3" Type="http://schemas.openxmlformats.org/officeDocument/2006/relationships/styles" Target="styles.xml"/><Relationship Id="rId12" Type="http://schemas.openxmlformats.org/officeDocument/2006/relationships/hyperlink" Target="mailto:erik.weiss@ndsas.sk" TargetMode="External"/><Relationship Id="rId17" Type="http://schemas.openxmlformats.org/officeDocument/2006/relationships/hyperlink" Target="https://josephine.proebiz.com/" TargetMode="External"/><Relationship Id="rId25" Type="http://schemas.openxmlformats.org/officeDocument/2006/relationships/image" Target="media/image3.wmf"/><Relationship Id="rId33" Type="http://schemas.openxmlformats.org/officeDocument/2006/relationships/image" Target="media/image11.wmf"/><Relationship Id="rId38"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E88B8-D43D-4845-B421-FA87EA0A2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24440</Words>
  <Characters>139312</Characters>
  <Application>Microsoft Office Word</Application>
  <DocSecurity>0</DocSecurity>
  <Lines>1160</Lines>
  <Paragraphs>326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163426</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2025-11-27T14:57:00Z</dcterms:created>
  <dcterms:modified xsi:type="dcterms:W3CDTF">2025-11-27T14:58:00Z</dcterms:modified>
</cp:coreProperties>
</file>